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4444A" w14:textId="77777777" w:rsidR="00344013" w:rsidRPr="007D392E" w:rsidRDefault="00344013" w:rsidP="00F56280"/>
    <w:p w14:paraId="3F0CBA74" w14:textId="77777777" w:rsidR="008B7DFB" w:rsidRPr="007D392E" w:rsidRDefault="008B7DFB" w:rsidP="00F56280"/>
    <w:p w14:paraId="6659B95F" w14:textId="77777777" w:rsidR="00344013" w:rsidRPr="007D392E" w:rsidRDefault="00037EBB" w:rsidP="00F56280">
      <w:r w:rsidRPr="00037EBB">
        <w:rPr>
          <w:noProof/>
        </w:rPr>
        <w:drawing>
          <wp:anchor distT="0" distB="0" distL="114300" distR="114300" simplePos="0" relativeHeight="251658240" behindDoc="0" locked="0" layoutInCell="1" allowOverlap="1" wp14:anchorId="5D660B8E" wp14:editId="2ED61D6E">
            <wp:simplePos x="0" y="0"/>
            <wp:positionH relativeFrom="column">
              <wp:align>left</wp:align>
            </wp:positionH>
            <wp:positionV relativeFrom="paragraph">
              <wp:align>top</wp:align>
            </wp:positionV>
            <wp:extent cx="1310005" cy="84137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0005" cy="841375"/>
                    </a:xfrm>
                    <a:prstGeom prst="rect">
                      <a:avLst/>
                    </a:prstGeom>
                    <a:noFill/>
                    <a:ln w="9525">
                      <a:noFill/>
                      <a:miter lim="800000"/>
                      <a:headEnd/>
                      <a:tailEnd/>
                    </a:ln>
                  </pic:spPr>
                </pic:pic>
              </a:graphicData>
            </a:graphic>
          </wp:anchor>
        </w:drawing>
      </w:r>
      <w:r w:rsidR="00FD602B">
        <w:br w:type="textWrapping" w:clear="all"/>
      </w:r>
    </w:p>
    <w:p w14:paraId="1B296B6C" w14:textId="77777777" w:rsidR="00344013" w:rsidRPr="007D392E" w:rsidRDefault="00344013" w:rsidP="00F56280"/>
    <w:p w14:paraId="1F0AD605" w14:textId="77777777" w:rsidR="00344013" w:rsidRPr="007D392E" w:rsidRDefault="00F50FE6" w:rsidP="00F50FE6">
      <w:pPr>
        <w:tabs>
          <w:tab w:val="left" w:pos="3930"/>
        </w:tabs>
      </w:pPr>
      <w:r>
        <w:tab/>
      </w:r>
    </w:p>
    <w:p w14:paraId="7DC131BD" w14:textId="4A6DE8C8" w:rsidR="008B7DFB" w:rsidRPr="007D392E" w:rsidRDefault="002A0CAD" w:rsidP="00F56280">
      <w:pPr>
        <w:pStyle w:val="Title"/>
      </w:pPr>
      <w:r>
        <w:t>Intel</w:t>
      </w:r>
      <w:bookmarkStart w:id="0" w:name="OLE_LINK1"/>
      <w:bookmarkStart w:id="1" w:name="OLE_LINK2"/>
      <w:r>
        <w:t>®</w:t>
      </w:r>
      <w:bookmarkEnd w:id="0"/>
      <w:bookmarkEnd w:id="1"/>
      <w:r>
        <w:t xml:space="preserve"> </w:t>
      </w:r>
      <w:fldSimple w:instr=" DOCPROPERTY  ProjectCodeName  \* MERGEFORMAT ">
        <w:r w:rsidR="00B55D7F">
          <w:t>Extreme Tuning Utility</w:t>
        </w:r>
      </w:fldSimple>
    </w:p>
    <w:p w14:paraId="779E1B24" w14:textId="77777777" w:rsidR="00344013" w:rsidRPr="007D392E" w:rsidRDefault="00CE6E35" w:rsidP="00F56280">
      <w:pPr>
        <w:pStyle w:val="Title"/>
      </w:pPr>
      <w:r w:rsidRPr="007D392E">
        <w:t xml:space="preserve">BIOS </w:t>
      </w:r>
      <w:r w:rsidR="00EA35D0">
        <w:t>Writer’s Guide</w:t>
      </w:r>
    </w:p>
    <w:p w14:paraId="7210AB5B" w14:textId="37EFA03F" w:rsidR="00344013" w:rsidRPr="007D392E" w:rsidDel="004423F0" w:rsidRDefault="00344013" w:rsidP="00F56280">
      <w:pPr>
        <w:rPr>
          <w:del w:id="2" w:author="Kiran, Deepthi" w:date="2016-12-26T11:10:00Z"/>
        </w:rPr>
      </w:pPr>
      <w:r w:rsidRPr="007D392E">
        <w:t xml:space="preserve">Revision </w:t>
      </w:r>
      <w:r w:rsidR="004423F0">
        <w:t>0.60</w:t>
      </w:r>
    </w:p>
    <w:p w14:paraId="048AA604" w14:textId="43040AA3" w:rsidR="00344013" w:rsidRPr="007D392E" w:rsidRDefault="005309F9" w:rsidP="00F56280">
      <w:r w:rsidRPr="007D392E">
        <w:t>Last Upd</w:t>
      </w:r>
      <w:r w:rsidR="00344013" w:rsidRPr="007D392E">
        <w:t>ate</w:t>
      </w:r>
      <w:r w:rsidR="008758C7" w:rsidRPr="007D392E">
        <w:t xml:space="preserve">: </w:t>
      </w:r>
      <w:r w:rsidR="004423F0">
        <w:t>26 December 2016</w:t>
      </w:r>
    </w:p>
    <w:p w14:paraId="560FA6EB" w14:textId="77777777" w:rsidR="00344013" w:rsidRPr="007D392E" w:rsidRDefault="00344013" w:rsidP="00F56280"/>
    <w:p w14:paraId="31835971" w14:textId="77777777" w:rsidR="00344013" w:rsidRPr="007D392E" w:rsidRDefault="00344013" w:rsidP="00F56280">
      <w:pPr>
        <w:pStyle w:val="Heading0"/>
      </w:pPr>
      <w:r w:rsidRPr="007D392E">
        <w:lastRenderedPageBreak/>
        <w:t>Legal Notices and Disclaimers</w:t>
      </w:r>
    </w:p>
    <w:p w14:paraId="170B1640" w14:textId="77777777" w:rsidR="00344013" w:rsidRPr="007D392E" w:rsidRDefault="00344013" w:rsidP="00F56280"/>
    <w:p w14:paraId="1F6152B2" w14:textId="77777777" w:rsidR="00344013" w:rsidRPr="007D392E" w:rsidRDefault="00344013" w:rsidP="00F56280">
      <w:pPr>
        <w:pStyle w:val="Disclaimer"/>
      </w:pPr>
      <w:r w:rsidRPr="007D392E">
        <w:t>INTEL CORPORATION MAKES NO WARRANTY OF ANY KIND WITH REGARD TO THIS MATERIAL, INCLUDING, BUT NOT LIMITED TO, THE IMPLIED WARRANTIES OF MERCHANTABILITY AND FITNESS FOR A PARTICULAR PURPOSE.  INTEL CORPORATION ASSUMES NO RESPONSIBILITY FOR ANY ERRORS THAT MAY APPEAR IN THIS DOCUMENT.  INTEL CORPORATION MAKES NO COMMITMENT TO UPDATE NOR TO KEEP CURRENT THE INFORMATION CONTAINED IN THIS DOCUMENT.</w:t>
      </w:r>
    </w:p>
    <w:p w14:paraId="73AE280A" w14:textId="77777777" w:rsidR="00344013" w:rsidRPr="007D392E" w:rsidRDefault="00344013" w:rsidP="00F56280">
      <w:pPr>
        <w:pStyle w:val="Disclaimer"/>
      </w:pPr>
      <w:r w:rsidRPr="007D392E">
        <w:t>THIS SPECIFICATION IS COPYRIGHTED BY AND SHALL REMAIN THE PROPERTY OF INTEL CORPORATION.  NO LICENSE, EXPRESS OR IMPLIED, BY ESTOPPEL OR OTHERWISE TO ANY INTELLECTUAL PROPERTY RIGHTS</w:t>
      </w:r>
      <w:r w:rsidR="00CF6403">
        <w:t xml:space="preserve"> IS GRANTED </w:t>
      </w:r>
      <w:r w:rsidRPr="007D392E">
        <w:t>HEREIN.</w:t>
      </w:r>
    </w:p>
    <w:p w14:paraId="7B42FC5E" w14:textId="77777777" w:rsidR="00344013" w:rsidRPr="007D392E" w:rsidRDefault="00344013" w:rsidP="00F56280">
      <w:pPr>
        <w:pStyle w:val="Disclaimer"/>
      </w:pPr>
      <w:r w:rsidRPr="007D392E">
        <w:t>INTEL DISCLAIMS ALL LIABILITY, INCLUDING LIABILITY FOR INFRINGEMENT OF ANY PROPRIETARY RIGHTS, RELATING TO IMPLEMENTATION OF INFORMATION IN THIS SPECIFICATION.  INTEL DOES NOT WARRANT OR REPRESENT THAT SUCH IMPLEMENTATIONS WILL NOT INFRINGE SUCH RIGHTS.</w:t>
      </w:r>
    </w:p>
    <w:p w14:paraId="53D8A25A" w14:textId="77777777" w:rsidR="00344013" w:rsidRPr="007D392E" w:rsidRDefault="00344013" w:rsidP="00F56280">
      <w:pPr>
        <w:pStyle w:val="Disclaimer"/>
      </w:pPr>
      <w:r w:rsidRPr="007D392E">
        <w:t>NO PART OF THIS DOCUMENT MAY BE COPIED OR REPRODUCED IN ANY FORM OR BY ANY MEANS WITHOUT PRIOR WRITTEN CONSENT OF INTEL CORPORATION.</w:t>
      </w:r>
    </w:p>
    <w:p w14:paraId="38D92871" w14:textId="77777777" w:rsidR="00344013" w:rsidRPr="007D392E" w:rsidRDefault="00344013" w:rsidP="00F56280">
      <w:pPr>
        <w:pStyle w:val="Disclaimer"/>
      </w:pPr>
      <w:r w:rsidRPr="007D392E">
        <w:t>INTEL CORPORATION RETAINS THE RIGHT TO MAKE CHANGES TO THESE SPECIFICATIONS AT ANY TIME, WITHOUT NOTICE.</w:t>
      </w:r>
    </w:p>
    <w:p w14:paraId="7DF15768" w14:textId="77777777" w:rsidR="00344013" w:rsidRPr="007D392E" w:rsidRDefault="00344013" w:rsidP="00F56280"/>
    <w:p w14:paraId="2EB32140" w14:textId="77777777" w:rsidR="00344013" w:rsidRPr="007D392E" w:rsidRDefault="00344013" w:rsidP="002B6D99">
      <w:pPr>
        <w:ind w:left="540"/>
      </w:pPr>
      <w:r w:rsidRPr="007D392E">
        <w:t>Intel software products are copyrighted by and shall remain the property of Intel Corporation.  Use, duplication or disclosure is subject to restrictions stated in Intel's Software License Agreement</w:t>
      </w:r>
      <w:r w:rsidR="002B6D99">
        <w:t xml:space="preserve"> provided with the software</w:t>
      </w:r>
      <w:r w:rsidRPr="007D392E">
        <w:t>, or in the case of software delivered to the government, in accordance with the software license agreement as defined in FAR 52.227-7013.</w:t>
      </w:r>
    </w:p>
    <w:p w14:paraId="290F6074" w14:textId="77777777" w:rsidR="00344013" w:rsidRPr="007D392E" w:rsidRDefault="002B6D99" w:rsidP="002B6D99">
      <w:pPr>
        <w:ind w:left="540"/>
      </w:pPr>
      <w:r>
        <w:t>Intel and t</w:t>
      </w:r>
      <w:r w:rsidR="00344013" w:rsidRPr="007D392E">
        <w:t xml:space="preserve">he Intel logo </w:t>
      </w:r>
      <w:r>
        <w:t>are</w:t>
      </w:r>
      <w:r w:rsidR="00344013" w:rsidRPr="007D392E">
        <w:t xml:space="preserve"> trademark</w:t>
      </w:r>
      <w:r>
        <w:t>s</w:t>
      </w:r>
      <w:r w:rsidR="00344013" w:rsidRPr="007D392E">
        <w:t xml:space="preserve"> of Intel Corporation</w:t>
      </w:r>
      <w:r>
        <w:t xml:space="preserve"> and its subsidiaries around the world</w:t>
      </w:r>
      <w:r w:rsidR="00344013" w:rsidRPr="007D392E">
        <w:t>.</w:t>
      </w:r>
    </w:p>
    <w:p w14:paraId="4DF41190" w14:textId="77777777" w:rsidR="00344013" w:rsidRPr="007D392E" w:rsidRDefault="002B6D99" w:rsidP="002B6D99">
      <w:pPr>
        <w:ind w:left="540"/>
      </w:pPr>
      <w:r>
        <w:t xml:space="preserve">*  </w:t>
      </w:r>
      <w:r w:rsidR="00344013" w:rsidRPr="007D392E">
        <w:t xml:space="preserve">Other brands and names </w:t>
      </w:r>
      <w:r>
        <w:t>may be claimed as the property of others</w:t>
      </w:r>
      <w:r w:rsidR="00344013" w:rsidRPr="007D392E">
        <w:t>.</w:t>
      </w:r>
    </w:p>
    <w:p w14:paraId="2752AFD5" w14:textId="77777777" w:rsidR="00344013" w:rsidRPr="007D392E" w:rsidRDefault="00344013" w:rsidP="00F56280"/>
    <w:p w14:paraId="2A305526" w14:textId="77777777" w:rsidR="002D2D6A" w:rsidRPr="002D2D6A" w:rsidRDefault="002D2D6A" w:rsidP="002D2D6A"/>
    <w:p w14:paraId="1B3F5352" w14:textId="77777777" w:rsidR="002D2D6A" w:rsidRPr="002D2D6A" w:rsidRDefault="002D2D6A" w:rsidP="002D2D6A"/>
    <w:p w14:paraId="676C3353" w14:textId="77777777" w:rsidR="002D2D6A" w:rsidRPr="002D2D6A" w:rsidRDefault="002D2D6A" w:rsidP="002D2D6A"/>
    <w:p w14:paraId="3CF9DC62" w14:textId="77777777" w:rsidR="002D2D6A" w:rsidRPr="002D2D6A" w:rsidRDefault="002D2D6A" w:rsidP="002D2D6A"/>
    <w:p w14:paraId="58885E49" w14:textId="77777777" w:rsidR="002D2D6A" w:rsidRPr="002D2D6A" w:rsidRDefault="002D2D6A" w:rsidP="002D2D6A"/>
    <w:p w14:paraId="029609B0" w14:textId="77777777" w:rsidR="002D2D6A" w:rsidRPr="002D2D6A" w:rsidRDefault="002D2D6A" w:rsidP="002D2D6A"/>
    <w:p w14:paraId="50FE5F62" w14:textId="77777777" w:rsidR="002D2D6A" w:rsidRPr="002D2D6A" w:rsidRDefault="002D2D6A" w:rsidP="002D2D6A"/>
    <w:p w14:paraId="499E0028" w14:textId="77777777" w:rsidR="002D2D6A" w:rsidRPr="002D2D6A" w:rsidRDefault="002D2D6A" w:rsidP="002D2D6A"/>
    <w:p w14:paraId="4D78C8EF" w14:textId="77777777" w:rsidR="002D2D6A" w:rsidRPr="002D2D6A" w:rsidRDefault="002D2D6A" w:rsidP="002D2D6A"/>
    <w:p w14:paraId="2DC160D3" w14:textId="77777777" w:rsidR="002D2D6A" w:rsidRDefault="002D2D6A" w:rsidP="002D2D6A"/>
    <w:p w14:paraId="6EAC5CFC" w14:textId="77777777" w:rsidR="002D2D6A" w:rsidRDefault="002D2D6A" w:rsidP="002D2D6A"/>
    <w:p w14:paraId="657823AF" w14:textId="77777777" w:rsidR="00344013" w:rsidRPr="002D2D6A" w:rsidRDefault="00344013" w:rsidP="002D2D6A">
      <w:pPr>
        <w:jc w:val="center"/>
      </w:pPr>
    </w:p>
    <w:p w14:paraId="4CFDDF65" w14:textId="77777777" w:rsidR="00344013" w:rsidRPr="007D392E" w:rsidRDefault="00344013" w:rsidP="00F56280">
      <w:pPr>
        <w:pStyle w:val="Heading0"/>
      </w:pPr>
      <w:r w:rsidRPr="007D392E">
        <w:lastRenderedPageBreak/>
        <w:t>Revision History</w:t>
      </w:r>
    </w:p>
    <w:p w14:paraId="426FF1F8" w14:textId="77777777" w:rsidR="00344013" w:rsidRPr="007D392E" w:rsidRDefault="00344013" w:rsidP="00F56280"/>
    <w:tbl>
      <w:tblPr>
        <w:tblW w:w="95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98"/>
        <w:gridCol w:w="1341"/>
        <w:gridCol w:w="7119"/>
      </w:tblGrid>
      <w:tr w:rsidR="00DB4E52" w:rsidRPr="007D392E" w14:paraId="32DB5EF1" w14:textId="77777777" w:rsidTr="007E772B">
        <w:trPr>
          <w:tblHeader/>
        </w:trPr>
        <w:tc>
          <w:tcPr>
            <w:tcW w:w="1098" w:type="dxa"/>
            <w:tcBorders>
              <w:top w:val="nil"/>
              <w:left w:val="nil"/>
              <w:bottom w:val="single" w:sz="12" w:space="0" w:color="auto"/>
              <w:right w:val="nil"/>
            </w:tcBorders>
          </w:tcPr>
          <w:p w14:paraId="5BA28D7C" w14:textId="77777777" w:rsidR="00DB4E52" w:rsidRPr="007D392E" w:rsidRDefault="00DB4E52" w:rsidP="00F56280">
            <w:pPr>
              <w:pStyle w:val="TableHeading"/>
            </w:pPr>
            <w:r w:rsidRPr="007D392E">
              <w:t xml:space="preserve">Revision </w:t>
            </w:r>
          </w:p>
        </w:tc>
        <w:tc>
          <w:tcPr>
            <w:tcW w:w="1341" w:type="dxa"/>
            <w:tcBorders>
              <w:top w:val="nil"/>
              <w:left w:val="nil"/>
              <w:bottom w:val="single" w:sz="12" w:space="0" w:color="auto"/>
              <w:right w:val="nil"/>
            </w:tcBorders>
          </w:tcPr>
          <w:p w14:paraId="061AB873" w14:textId="77777777" w:rsidR="00DB4E52" w:rsidRPr="007D392E" w:rsidRDefault="00DB4E52" w:rsidP="00F56280">
            <w:pPr>
              <w:pStyle w:val="TableHeading"/>
            </w:pPr>
            <w:r w:rsidRPr="007D392E">
              <w:t>Date</w:t>
            </w:r>
          </w:p>
        </w:tc>
        <w:tc>
          <w:tcPr>
            <w:tcW w:w="7119" w:type="dxa"/>
            <w:tcBorders>
              <w:top w:val="nil"/>
              <w:left w:val="nil"/>
              <w:bottom w:val="single" w:sz="12" w:space="0" w:color="auto"/>
              <w:right w:val="nil"/>
            </w:tcBorders>
          </w:tcPr>
          <w:p w14:paraId="4A22C48E" w14:textId="77777777" w:rsidR="00DB4E52" w:rsidRPr="007D392E" w:rsidRDefault="00DB4E52" w:rsidP="00F56280">
            <w:pPr>
              <w:pStyle w:val="TableHeading"/>
            </w:pPr>
            <w:r w:rsidRPr="007D392E">
              <w:t>Reason for Changes</w:t>
            </w:r>
          </w:p>
        </w:tc>
      </w:tr>
      <w:tr w:rsidR="00DB4E52" w:rsidRPr="007D392E" w14:paraId="4AAEBF8C" w14:textId="77777777" w:rsidTr="007E772B">
        <w:tc>
          <w:tcPr>
            <w:tcW w:w="1098" w:type="dxa"/>
            <w:tcBorders>
              <w:top w:val="single" w:sz="12" w:space="0" w:color="auto"/>
              <w:bottom w:val="single" w:sz="12" w:space="0" w:color="auto"/>
            </w:tcBorders>
          </w:tcPr>
          <w:p w14:paraId="24D617D9" w14:textId="77777777" w:rsidR="00DB4E52" w:rsidRPr="007D392E" w:rsidRDefault="00DB4E52" w:rsidP="00BC29C4">
            <w:pPr>
              <w:pStyle w:val="CellNormal"/>
            </w:pPr>
            <w:r>
              <w:t>0.</w:t>
            </w:r>
            <w:r w:rsidR="00BC29C4">
              <w:t>5</w:t>
            </w:r>
            <w:r w:rsidR="00FA43E5">
              <w:t>0</w:t>
            </w:r>
          </w:p>
        </w:tc>
        <w:tc>
          <w:tcPr>
            <w:tcW w:w="1341" w:type="dxa"/>
            <w:tcBorders>
              <w:top w:val="single" w:sz="12" w:space="0" w:color="auto"/>
              <w:bottom w:val="single" w:sz="12" w:space="0" w:color="auto"/>
            </w:tcBorders>
          </w:tcPr>
          <w:p w14:paraId="445DA092" w14:textId="77777777" w:rsidR="00DB4E52" w:rsidRPr="007D392E" w:rsidRDefault="00575688" w:rsidP="00575688">
            <w:pPr>
              <w:pStyle w:val="CellNormal"/>
            </w:pPr>
            <w:r>
              <w:t>September 6, 2013</w:t>
            </w:r>
          </w:p>
        </w:tc>
        <w:tc>
          <w:tcPr>
            <w:tcW w:w="7119" w:type="dxa"/>
            <w:tcBorders>
              <w:top w:val="single" w:sz="12" w:space="0" w:color="auto"/>
              <w:bottom w:val="single" w:sz="12" w:space="0" w:color="auto"/>
            </w:tcBorders>
          </w:tcPr>
          <w:p w14:paraId="56E5D87B" w14:textId="77777777" w:rsidR="00DB4E52" w:rsidRPr="007D392E" w:rsidRDefault="00CF33D1" w:rsidP="00AC2C8E">
            <w:pPr>
              <w:pStyle w:val="CellNormal"/>
            </w:pPr>
            <w:r>
              <w:t xml:space="preserve">Document branched from XTU BIOS Interface Specification Version </w:t>
            </w:r>
            <w:r w:rsidR="00AC2C8E">
              <w:t>5</w:t>
            </w:r>
            <w:r w:rsidR="00FA43E5">
              <w:t>.0.</w:t>
            </w:r>
            <w:r>
              <w:t xml:space="preserve"> </w:t>
            </w:r>
            <w:r w:rsidR="00AC2C8E">
              <w:t xml:space="preserve">Initial draft for </w:t>
            </w:r>
            <w:r w:rsidR="00FA43E5">
              <w:t>SKL</w:t>
            </w:r>
            <w:r>
              <w:t xml:space="preserve"> specific revisions.</w:t>
            </w:r>
          </w:p>
        </w:tc>
      </w:tr>
      <w:tr w:rsidR="00EC537D" w:rsidRPr="007D392E" w14:paraId="760A764C" w14:textId="77777777" w:rsidTr="007E772B">
        <w:tc>
          <w:tcPr>
            <w:tcW w:w="1098" w:type="dxa"/>
            <w:tcBorders>
              <w:top w:val="single" w:sz="12" w:space="0" w:color="auto"/>
              <w:bottom w:val="single" w:sz="12" w:space="0" w:color="auto"/>
            </w:tcBorders>
          </w:tcPr>
          <w:p w14:paraId="2CF74809" w14:textId="77777777" w:rsidR="00EC537D" w:rsidRDefault="00EC537D" w:rsidP="00BC29C4">
            <w:pPr>
              <w:pStyle w:val="CellNormal"/>
            </w:pPr>
            <w:r>
              <w:t>0.51</w:t>
            </w:r>
          </w:p>
        </w:tc>
        <w:tc>
          <w:tcPr>
            <w:tcW w:w="1341" w:type="dxa"/>
            <w:tcBorders>
              <w:top w:val="single" w:sz="12" w:space="0" w:color="auto"/>
              <w:bottom w:val="single" w:sz="12" w:space="0" w:color="auto"/>
            </w:tcBorders>
          </w:tcPr>
          <w:p w14:paraId="25934382" w14:textId="77777777" w:rsidR="00EC537D" w:rsidRDefault="00EC537D" w:rsidP="00575688">
            <w:pPr>
              <w:pStyle w:val="CellNormal"/>
            </w:pPr>
            <w:r>
              <w:t>June 11, 2014</w:t>
            </w:r>
          </w:p>
        </w:tc>
        <w:tc>
          <w:tcPr>
            <w:tcW w:w="7119" w:type="dxa"/>
            <w:tcBorders>
              <w:top w:val="single" w:sz="12" w:space="0" w:color="auto"/>
              <w:bottom w:val="single" w:sz="12" w:space="0" w:color="auto"/>
            </w:tcBorders>
          </w:tcPr>
          <w:p w14:paraId="1D919B95" w14:textId="77777777" w:rsidR="00EC537D" w:rsidRDefault="00EC537D" w:rsidP="00FA43E5">
            <w:pPr>
              <w:pStyle w:val="CellNormal"/>
            </w:pPr>
            <w:r>
              <w:t>Updated tuning control IDs for 62h to 68h</w:t>
            </w:r>
          </w:p>
        </w:tc>
      </w:tr>
      <w:tr w:rsidR="00A0555D" w:rsidRPr="007D392E" w14:paraId="3287A738" w14:textId="77777777" w:rsidTr="007E772B">
        <w:tc>
          <w:tcPr>
            <w:tcW w:w="1098" w:type="dxa"/>
            <w:tcBorders>
              <w:top w:val="single" w:sz="12" w:space="0" w:color="auto"/>
              <w:bottom w:val="single" w:sz="12" w:space="0" w:color="auto"/>
            </w:tcBorders>
          </w:tcPr>
          <w:p w14:paraId="0A693347" w14:textId="77777777" w:rsidR="00A0555D" w:rsidRDefault="00A0555D" w:rsidP="00BC29C4">
            <w:pPr>
              <w:pStyle w:val="CellNormal"/>
            </w:pPr>
            <w:r>
              <w:t>0.52</w:t>
            </w:r>
          </w:p>
        </w:tc>
        <w:tc>
          <w:tcPr>
            <w:tcW w:w="1341" w:type="dxa"/>
            <w:tcBorders>
              <w:top w:val="single" w:sz="12" w:space="0" w:color="auto"/>
              <w:bottom w:val="single" w:sz="12" w:space="0" w:color="auto"/>
            </w:tcBorders>
          </w:tcPr>
          <w:p w14:paraId="00E0F367" w14:textId="77777777" w:rsidR="00A0555D" w:rsidRDefault="00A0555D" w:rsidP="00575688">
            <w:pPr>
              <w:pStyle w:val="CellNormal"/>
            </w:pPr>
            <w:r>
              <w:t>June 20, 2014</w:t>
            </w:r>
          </w:p>
        </w:tc>
        <w:tc>
          <w:tcPr>
            <w:tcW w:w="7119" w:type="dxa"/>
            <w:tcBorders>
              <w:top w:val="single" w:sz="12" w:space="0" w:color="auto"/>
              <w:bottom w:val="single" w:sz="12" w:space="0" w:color="auto"/>
            </w:tcBorders>
          </w:tcPr>
          <w:p w14:paraId="50E66A45" w14:textId="77777777" w:rsidR="00B71B9E" w:rsidRDefault="00A0555D" w:rsidP="00FA43E5">
            <w:pPr>
              <w:pStyle w:val="CellNormal"/>
            </w:pPr>
            <w:r>
              <w:t>Incorporated Ben’s input</w:t>
            </w:r>
          </w:p>
        </w:tc>
      </w:tr>
      <w:tr w:rsidR="00AA2BE6" w:rsidRPr="007D392E" w14:paraId="79B16790" w14:textId="77777777" w:rsidTr="007E772B">
        <w:tc>
          <w:tcPr>
            <w:tcW w:w="1098" w:type="dxa"/>
            <w:tcBorders>
              <w:top w:val="single" w:sz="12" w:space="0" w:color="auto"/>
              <w:bottom w:val="single" w:sz="12" w:space="0" w:color="auto"/>
            </w:tcBorders>
          </w:tcPr>
          <w:p w14:paraId="1926DF98" w14:textId="77777777" w:rsidR="00AA2BE6" w:rsidRDefault="00AA2BE6" w:rsidP="00BC29C4">
            <w:pPr>
              <w:pStyle w:val="CellNormal"/>
            </w:pPr>
            <w:r>
              <w:t>0.53</w:t>
            </w:r>
          </w:p>
        </w:tc>
        <w:tc>
          <w:tcPr>
            <w:tcW w:w="1341" w:type="dxa"/>
            <w:tcBorders>
              <w:top w:val="single" w:sz="12" w:space="0" w:color="auto"/>
              <w:bottom w:val="single" w:sz="12" w:space="0" w:color="auto"/>
            </w:tcBorders>
          </w:tcPr>
          <w:p w14:paraId="035C924E" w14:textId="77777777" w:rsidR="00AA2BE6" w:rsidRDefault="00AA2BE6" w:rsidP="00575688">
            <w:pPr>
              <w:pStyle w:val="CellNormal"/>
            </w:pPr>
          </w:p>
        </w:tc>
        <w:tc>
          <w:tcPr>
            <w:tcW w:w="7119" w:type="dxa"/>
            <w:tcBorders>
              <w:top w:val="single" w:sz="12" w:space="0" w:color="auto"/>
              <w:bottom w:val="single" w:sz="12" w:space="0" w:color="auto"/>
            </w:tcBorders>
          </w:tcPr>
          <w:p w14:paraId="116563C6" w14:textId="77777777" w:rsidR="00AA2BE6" w:rsidRDefault="00AA2BE6" w:rsidP="00FA43E5">
            <w:pPr>
              <w:pStyle w:val="CellNormal"/>
            </w:pPr>
            <w:r>
              <w:t>Final version for SKL release</w:t>
            </w:r>
          </w:p>
        </w:tc>
      </w:tr>
      <w:tr w:rsidR="00AA2BE6" w:rsidRPr="007D392E" w14:paraId="699EAE34" w14:textId="77777777" w:rsidTr="007E772B">
        <w:tc>
          <w:tcPr>
            <w:tcW w:w="1098" w:type="dxa"/>
            <w:tcBorders>
              <w:top w:val="single" w:sz="12" w:space="0" w:color="auto"/>
              <w:bottom w:val="single" w:sz="12" w:space="0" w:color="auto"/>
            </w:tcBorders>
          </w:tcPr>
          <w:p w14:paraId="25DEE7D7" w14:textId="77777777" w:rsidR="00AA2BE6" w:rsidRDefault="00AA2BE6" w:rsidP="00BC29C4">
            <w:pPr>
              <w:pStyle w:val="CellNormal"/>
            </w:pPr>
            <w:r>
              <w:t>0.54</w:t>
            </w:r>
          </w:p>
        </w:tc>
        <w:tc>
          <w:tcPr>
            <w:tcW w:w="1341" w:type="dxa"/>
            <w:tcBorders>
              <w:top w:val="single" w:sz="12" w:space="0" w:color="auto"/>
              <w:bottom w:val="single" w:sz="12" w:space="0" w:color="auto"/>
            </w:tcBorders>
          </w:tcPr>
          <w:p w14:paraId="7370E590" w14:textId="77777777" w:rsidR="00AA2BE6" w:rsidRDefault="00AA2BE6" w:rsidP="00575688">
            <w:pPr>
              <w:pStyle w:val="CellNormal"/>
            </w:pPr>
            <w:r>
              <w:t>October 9, 2014</w:t>
            </w:r>
          </w:p>
        </w:tc>
        <w:tc>
          <w:tcPr>
            <w:tcW w:w="7119" w:type="dxa"/>
            <w:tcBorders>
              <w:top w:val="single" w:sz="12" w:space="0" w:color="auto"/>
              <w:bottom w:val="single" w:sz="12" w:space="0" w:color="auto"/>
            </w:tcBorders>
          </w:tcPr>
          <w:p w14:paraId="4D23C9EF" w14:textId="77777777" w:rsidR="00AA2BE6" w:rsidRDefault="00AA2BE6" w:rsidP="00FA43E5">
            <w:pPr>
              <w:pStyle w:val="CellNormal"/>
            </w:pPr>
            <w:r>
              <w:t>Modified to support Broadwell-E platform</w:t>
            </w:r>
          </w:p>
          <w:p w14:paraId="7106C324" w14:textId="77777777" w:rsidR="006F7BEF" w:rsidRDefault="006F7BEF" w:rsidP="00FA43E5">
            <w:pPr>
              <w:pStyle w:val="CellNormal"/>
            </w:pPr>
            <w:r>
              <w:t>Removed CDRD and CDWR ACPI objects since we don’t support realtime ACPI tuning.</w:t>
            </w:r>
          </w:p>
          <w:p w14:paraId="2B793CCE" w14:textId="77777777" w:rsidR="002B7387" w:rsidRDefault="002B7387" w:rsidP="00FA43E5">
            <w:pPr>
              <w:pStyle w:val="CellNormal"/>
            </w:pPr>
            <w:r>
              <w:t>Moved Appendix to Chapter 4: Tuning Controls</w:t>
            </w:r>
          </w:p>
          <w:p w14:paraId="651E8712" w14:textId="77777777" w:rsidR="002B7387" w:rsidRDefault="002B7387" w:rsidP="002B7387">
            <w:pPr>
              <w:pStyle w:val="CellNormal"/>
            </w:pPr>
            <w:r>
              <w:t>Added Chapter 5: Platform Compatibility table.</w:t>
            </w:r>
          </w:p>
          <w:p w14:paraId="5F30AE61" w14:textId="77777777" w:rsidR="00E451D0" w:rsidRDefault="00E451D0" w:rsidP="002B7387">
            <w:pPr>
              <w:pStyle w:val="CellNormal"/>
            </w:pPr>
            <w:r>
              <w:t>Changed filename to XTU BWG</w:t>
            </w:r>
          </w:p>
        </w:tc>
      </w:tr>
      <w:tr w:rsidR="00573B61" w:rsidRPr="007D392E" w14:paraId="0413923D" w14:textId="77777777" w:rsidTr="007E772B">
        <w:tc>
          <w:tcPr>
            <w:tcW w:w="1098" w:type="dxa"/>
            <w:tcBorders>
              <w:top w:val="single" w:sz="12" w:space="0" w:color="auto"/>
              <w:bottom w:val="single" w:sz="12" w:space="0" w:color="auto"/>
            </w:tcBorders>
          </w:tcPr>
          <w:p w14:paraId="078E0179" w14:textId="77777777" w:rsidR="00573B61" w:rsidRDefault="00573B61" w:rsidP="00BC29C4">
            <w:pPr>
              <w:pStyle w:val="CellNormal"/>
            </w:pPr>
            <w:r>
              <w:t>0.55</w:t>
            </w:r>
          </w:p>
        </w:tc>
        <w:tc>
          <w:tcPr>
            <w:tcW w:w="1341" w:type="dxa"/>
            <w:tcBorders>
              <w:top w:val="single" w:sz="12" w:space="0" w:color="auto"/>
              <w:bottom w:val="single" w:sz="12" w:space="0" w:color="auto"/>
            </w:tcBorders>
          </w:tcPr>
          <w:p w14:paraId="6DDB26BE" w14:textId="77777777" w:rsidR="00573B61" w:rsidRDefault="00573B61" w:rsidP="00575688">
            <w:pPr>
              <w:pStyle w:val="CellNormal"/>
            </w:pPr>
            <w:r>
              <w:t>April 23, 2015</w:t>
            </w:r>
          </w:p>
        </w:tc>
        <w:tc>
          <w:tcPr>
            <w:tcW w:w="7119" w:type="dxa"/>
            <w:tcBorders>
              <w:top w:val="single" w:sz="12" w:space="0" w:color="auto"/>
              <w:bottom w:val="single" w:sz="12" w:space="0" w:color="auto"/>
            </w:tcBorders>
          </w:tcPr>
          <w:p w14:paraId="0B6A322D" w14:textId="77777777" w:rsidR="00573B61" w:rsidRDefault="00573B61" w:rsidP="00FA43E5">
            <w:pPr>
              <w:pStyle w:val="CellNormal"/>
            </w:pPr>
            <w:r>
              <w:t>Added VccU and AVX offset controls</w:t>
            </w:r>
          </w:p>
        </w:tc>
      </w:tr>
      <w:tr w:rsidR="00BA2D20" w:rsidRPr="007D392E" w14:paraId="48E24B90" w14:textId="77777777" w:rsidTr="007E772B">
        <w:tc>
          <w:tcPr>
            <w:tcW w:w="1098" w:type="dxa"/>
            <w:tcBorders>
              <w:top w:val="single" w:sz="12" w:space="0" w:color="auto"/>
              <w:bottom w:val="single" w:sz="12" w:space="0" w:color="auto"/>
            </w:tcBorders>
          </w:tcPr>
          <w:p w14:paraId="1898BF4E" w14:textId="2C79B339" w:rsidR="00BA2D20" w:rsidRDefault="00BA2D20" w:rsidP="00BC29C4">
            <w:pPr>
              <w:pStyle w:val="CellNormal"/>
            </w:pPr>
            <w:r>
              <w:t>0.56</w:t>
            </w:r>
          </w:p>
        </w:tc>
        <w:tc>
          <w:tcPr>
            <w:tcW w:w="1341" w:type="dxa"/>
            <w:tcBorders>
              <w:top w:val="single" w:sz="12" w:space="0" w:color="auto"/>
              <w:bottom w:val="single" w:sz="12" w:space="0" w:color="auto"/>
            </w:tcBorders>
          </w:tcPr>
          <w:p w14:paraId="36EFCA30" w14:textId="53DD585D" w:rsidR="00BA2D20" w:rsidRDefault="00BA2D20" w:rsidP="00575688">
            <w:pPr>
              <w:pStyle w:val="CellNormal"/>
            </w:pPr>
            <w:r>
              <w:t>March 30, 2016</w:t>
            </w:r>
          </w:p>
        </w:tc>
        <w:tc>
          <w:tcPr>
            <w:tcW w:w="7119" w:type="dxa"/>
            <w:tcBorders>
              <w:top w:val="single" w:sz="12" w:space="0" w:color="auto"/>
              <w:bottom w:val="single" w:sz="12" w:space="0" w:color="auto"/>
            </w:tcBorders>
          </w:tcPr>
          <w:p w14:paraId="5D998180" w14:textId="77777777" w:rsidR="00BA2D20" w:rsidRDefault="00BA2D20" w:rsidP="00FA43E5">
            <w:pPr>
              <w:pStyle w:val="CellNormal"/>
            </w:pPr>
            <w:r>
              <w:t xml:space="preserve">Removed control ID 0x74 for Adaptive Voltage. This is handled implicitly in XTU. </w:t>
            </w:r>
          </w:p>
          <w:p w14:paraId="6509F167" w14:textId="77777777" w:rsidR="00BA2D20" w:rsidRDefault="00BA2D20" w:rsidP="00FA43E5">
            <w:pPr>
              <w:pStyle w:val="CellNormal"/>
            </w:pPr>
            <w:r>
              <w:t>Update section 2.1 for OEM customization only mode.</w:t>
            </w:r>
          </w:p>
          <w:p w14:paraId="4FD91548" w14:textId="77777777" w:rsidR="00BA2D20" w:rsidRDefault="00BA2D20" w:rsidP="00FA43E5">
            <w:pPr>
              <w:pStyle w:val="CellNormal"/>
            </w:pPr>
            <w:r>
              <w:t>Update section 3.1.4.3 for disabling SMI handler.</w:t>
            </w:r>
          </w:p>
          <w:p w14:paraId="282C5C6B" w14:textId="17899278" w:rsidR="000A2B10" w:rsidRDefault="000A2B10" w:rsidP="00FA43E5">
            <w:pPr>
              <w:pStyle w:val="CellNormal"/>
            </w:pPr>
            <w:r>
              <w:t>This version supports platforms up to BDX and KBL.</w:t>
            </w:r>
          </w:p>
        </w:tc>
      </w:tr>
      <w:tr w:rsidR="00DF1CD8" w:rsidRPr="007D392E" w14:paraId="7EB2D73F" w14:textId="77777777" w:rsidTr="007E772B">
        <w:tc>
          <w:tcPr>
            <w:tcW w:w="1098" w:type="dxa"/>
            <w:tcBorders>
              <w:top w:val="single" w:sz="12" w:space="0" w:color="auto"/>
              <w:bottom w:val="single" w:sz="12" w:space="0" w:color="auto"/>
            </w:tcBorders>
          </w:tcPr>
          <w:p w14:paraId="3C5BC29B" w14:textId="2DF87670" w:rsidR="00DF1CD8" w:rsidRDefault="00DF1CD8" w:rsidP="00BC29C4">
            <w:pPr>
              <w:pStyle w:val="CellNormal"/>
            </w:pPr>
            <w:r>
              <w:t>0.57</w:t>
            </w:r>
          </w:p>
        </w:tc>
        <w:tc>
          <w:tcPr>
            <w:tcW w:w="1341" w:type="dxa"/>
            <w:tcBorders>
              <w:top w:val="single" w:sz="12" w:space="0" w:color="auto"/>
              <w:bottom w:val="single" w:sz="12" w:space="0" w:color="auto"/>
            </w:tcBorders>
          </w:tcPr>
          <w:p w14:paraId="27459B7D" w14:textId="17D5393C" w:rsidR="00DF1CD8" w:rsidRDefault="00DF1CD8" w:rsidP="00575688">
            <w:pPr>
              <w:pStyle w:val="CellNormal"/>
            </w:pPr>
            <w:r>
              <w:t>May 26, 2016</w:t>
            </w:r>
          </w:p>
        </w:tc>
        <w:tc>
          <w:tcPr>
            <w:tcW w:w="7119" w:type="dxa"/>
            <w:tcBorders>
              <w:top w:val="single" w:sz="12" w:space="0" w:color="auto"/>
              <w:bottom w:val="single" w:sz="12" w:space="0" w:color="auto"/>
            </w:tcBorders>
          </w:tcPr>
          <w:p w14:paraId="346AC275" w14:textId="2A03DB39" w:rsidR="00DF1CD8" w:rsidRDefault="00DF1CD8" w:rsidP="00DF1CD8">
            <w:pPr>
              <w:pStyle w:val="CellNormal"/>
            </w:pPr>
            <w:r>
              <w:t>Updated XTU Monitoring Ids</w:t>
            </w:r>
          </w:p>
        </w:tc>
      </w:tr>
      <w:tr w:rsidR="00E139FA" w:rsidRPr="007D392E" w14:paraId="2A9562C2" w14:textId="77777777" w:rsidTr="007E772B">
        <w:tc>
          <w:tcPr>
            <w:tcW w:w="1098" w:type="dxa"/>
            <w:tcBorders>
              <w:top w:val="single" w:sz="12" w:space="0" w:color="auto"/>
              <w:bottom w:val="single" w:sz="12" w:space="0" w:color="auto"/>
            </w:tcBorders>
          </w:tcPr>
          <w:p w14:paraId="25E1E8B2" w14:textId="3FFA8185" w:rsidR="00E139FA" w:rsidRDefault="00E139FA" w:rsidP="00BC29C4">
            <w:pPr>
              <w:pStyle w:val="CellNormal"/>
            </w:pPr>
            <w:r>
              <w:t>0.58</w:t>
            </w:r>
          </w:p>
        </w:tc>
        <w:tc>
          <w:tcPr>
            <w:tcW w:w="1341" w:type="dxa"/>
            <w:tcBorders>
              <w:top w:val="single" w:sz="12" w:space="0" w:color="auto"/>
              <w:bottom w:val="single" w:sz="12" w:space="0" w:color="auto"/>
            </w:tcBorders>
          </w:tcPr>
          <w:p w14:paraId="66A8B8D9" w14:textId="0A50B637" w:rsidR="00E139FA" w:rsidRDefault="00E139FA" w:rsidP="00575688">
            <w:pPr>
              <w:pStyle w:val="CellNormal"/>
            </w:pPr>
            <w:r>
              <w:t>September 23 ,2016</w:t>
            </w:r>
          </w:p>
        </w:tc>
        <w:tc>
          <w:tcPr>
            <w:tcW w:w="7119" w:type="dxa"/>
            <w:tcBorders>
              <w:top w:val="single" w:sz="12" w:space="0" w:color="auto"/>
              <w:bottom w:val="single" w:sz="12" w:space="0" w:color="auto"/>
            </w:tcBorders>
          </w:tcPr>
          <w:p w14:paraId="71C841E8" w14:textId="017222C5" w:rsidR="00E139FA" w:rsidRPr="00E139FA" w:rsidRDefault="00E139FA" w:rsidP="00E139FA">
            <w:pPr>
              <w:pStyle w:val="CellNormal"/>
            </w:pPr>
            <w:r w:rsidRPr="00E139FA">
              <w:t>Updated Get SMI Common Buffer (GSCB)</w:t>
            </w:r>
          </w:p>
        </w:tc>
      </w:tr>
      <w:tr w:rsidR="00EA61B8" w:rsidRPr="007D392E" w14:paraId="71AE77BB" w14:textId="77777777" w:rsidTr="007E772B">
        <w:tc>
          <w:tcPr>
            <w:tcW w:w="1098" w:type="dxa"/>
            <w:tcBorders>
              <w:top w:val="single" w:sz="12" w:space="0" w:color="auto"/>
              <w:bottom w:val="single" w:sz="12" w:space="0" w:color="auto"/>
            </w:tcBorders>
          </w:tcPr>
          <w:p w14:paraId="53333747" w14:textId="4D342DE1" w:rsidR="00EA61B8" w:rsidRDefault="00EA61B8" w:rsidP="00BC29C4">
            <w:pPr>
              <w:pStyle w:val="CellNormal"/>
            </w:pPr>
            <w:r>
              <w:t>0.59</w:t>
            </w:r>
          </w:p>
        </w:tc>
        <w:tc>
          <w:tcPr>
            <w:tcW w:w="1341" w:type="dxa"/>
            <w:tcBorders>
              <w:top w:val="single" w:sz="12" w:space="0" w:color="auto"/>
              <w:bottom w:val="single" w:sz="12" w:space="0" w:color="auto"/>
            </w:tcBorders>
          </w:tcPr>
          <w:p w14:paraId="6EDC9301" w14:textId="65D0EEC5" w:rsidR="00EA61B8" w:rsidRDefault="00EA61B8" w:rsidP="00575688">
            <w:pPr>
              <w:pStyle w:val="CellNormal"/>
            </w:pPr>
            <w:r>
              <w:t>October 03 2016</w:t>
            </w:r>
          </w:p>
        </w:tc>
        <w:tc>
          <w:tcPr>
            <w:tcW w:w="7119" w:type="dxa"/>
            <w:tcBorders>
              <w:top w:val="single" w:sz="12" w:space="0" w:color="auto"/>
              <w:bottom w:val="single" w:sz="12" w:space="0" w:color="auto"/>
            </w:tcBorders>
          </w:tcPr>
          <w:p w14:paraId="1F008301" w14:textId="15E4EB3E" w:rsidR="00EA61B8" w:rsidRPr="00E139FA" w:rsidRDefault="00EA61B8" w:rsidP="00E139FA">
            <w:pPr>
              <w:pStyle w:val="CellNormal"/>
            </w:pPr>
            <w:r>
              <w:t>Updated the control ID list to reserve control ids for customer</w:t>
            </w:r>
          </w:p>
        </w:tc>
      </w:tr>
      <w:tr w:rsidR="004423F0" w:rsidRPr="007D392E" w14:paraId="0A5A5783" w14:textId="77777777" w:rsidTr="007E772B">
        <w:tc>
          <w:tcPr>
            <w:tcW w:w="1098" w:type="dxa"/>
            <w:tcBorders>
              <w:top w:val="single" w:sz="12" w:space="0" w:color="auto"/>
              <w:bottom w:val="single" w:sz="12" w:space="0" w:color="auto"/>
            </w:tcBorders>
          </w:tcPr>
          <w:p w14:paraId="455319AA" w14:textId="46DBE20E" w:rsidR="004423F0" w:rsidRDefault="004423F0" w:rsidP="00BC29C4">
            <w:pPr>
              <w:pStyle w:val="CellNormal"/>
            </w:pPr>
            <w:r>
              <w:t>0.60</w:t>
            </w:r>
          </w:p>
        </w:tc>
        <w:tc>
          <w:tcPr>
            <w:tcW w:w="1341" w:type="dxa"/>
            <w:tcBorders>
              <w:top w:val="single" w:sz="12" w:space="0" w:color="auto"/>
              <w:bottom w:val="single" w:sz="12" w:space="0" w:color="auto"/>
            </w:tcBorders>
          </w:tcPr>
          <w:p w14:paraId="200C6FCB" w14:textId="3D003DAB" w:rsidR="004423F0" w:rsidRDefault="004423F0" w:rsidP="00575688">
            <w:pPr>
              <w:pStyle w:val="CellNormal"/>
            </w:pPr>
            <w:r>
              <w:t>December 26</w:t>
            </w:r>
          </w:p>
        </w:tc>
        <w:tc>
          <w:tcPr>
            <w:tcW w:w="7119" w:type="dxa"/>
            <w:tcBorders>
              <w:top w:val="single" w:sz="12" w:space="0" w:color="auto"/>
              <w:bottom w:val="single" w:sz="12" w:space="0" w:color="auto"/>
            </w:tcBorders>
          </w:tcPr>
          <w:p w14:paraId="18297AD7" w14:textId="5709386B" w:rsidR="00CA2B7E" w:rsidRDefault="004423F0" w:rsidP="00E139FA">
            <w:pPr>
              <w:pStyle w:val="CellNormal"/>
            </w:pPr>
            <w:r>
              <w:t>Corrected the few Monitor IDs</w:t>
            </w:r>
          </w:p>
        </w:tc>
      </w:tr>
      <w:tr w:rsidR="00CA2B7E" w:rsidRPr="007D392E" w14:paraId="3EC25550" w14:textId="77777777" w:rsidTr="007E772B">
        <w:tc>
          <w:tcPr>
            <w:tcW w:w="1098" w:type="dxa"/>
            <w:tcBorders>
              <w:top w:val="single" w:sz="12" w:space="0" w:color="auto"/>
              <w:bottom w:val="single" w:sz="12" w:space="0" w:color="auto"/>
            </w:tcBorders>
          </w:tcPr>
          <w:p w14:paraId="004B5EFC" w14:textId="6D1AEBE4" w:rsidR="00CA2B7E" w:rsidRDefault="00CA2B7E" w:rsidP="00BC29C4">
            <w:pPr>
              <w:pStyle w:val="CellNormal"/>
            </w:pPr>
            <w:r>
              <w:t>1.00</w:t>
            </w:r>
          </w:p>
        </w:tc>
        <w:tc>
          <w:tcPr>
            <w:tcW w:w="1341" w:type="dxa"/>
            <w:tcBorders>
              <w:top w:val="single" w:sz="12" w:space="0" w:color="auto"/>
              <w:bottom w:val="single" w:sz="12" w:space="0" w:color="auto"/>
            </w:tcBorders>
          </w:tcPr>
          <w:p w14:paraId="668798AD" w14:textId="39D1E57D" w:rsidR="00CA2B7E" w:rsidRDefault="00CA2B7E" w:rsidP="00575688">
            <w:pPr>
              <w:pStyle w:val="CellNormal"/>
            </w:pPr>
            <w:r>
              <w:t>September 26, 2018</w:t>
            </w:r>
          </w:p>
        </w:tc>
        <w:tc>
          <w:tcPr>
            <w:tcW w:w="7119" w:type="dxa"/>
            <w:tcBorders>
              <w:top w:val="single" w:sz="12" w:space="0" w:color="auto"/>
              <w:bottom w:val="single" w:sz="12" w:space="0" w:color="auto"/>
            </w:tcBorders>
          </w:tcPr>
          <w:p w14:paraId="7AF9085A" w14:textId="281BC3BE" w:rsidR="00CA2B7E" w:rsidRDefault="00CA2B7E" w:rsidP="00E139FA">
            <w:pPr>
              <w:pStyle w:val="CellNormal"/>
            </w:pPr>
            <w:r>
              <w:t>Added 2 new memory timings available for DDR4 memory</w:t>
            </w:r>
          </w:p>
        </w:tc>
      </w:tr>
    </w:tbl>
    <w:p w14:paraId="7DDDCFE0" w14:textId="497ED775" w:rsidR="009C6C58" w:rsidRPr="007D392E" w:rsidRDefault="009C6C58" w:rsidP="00F56280"/>
    <w:p w14:paraId="417CBA8A" w14:textId="77777777" w:rsidR="00344013" w:rsidRPr="007D392E" w:rsidRDefault="00344013" w:rsidP="00F56280"/>
    <w:p w14:paraId="690D04D7" w14:textId="77777777" w:rsidR="00255720" w:rsidRPr="007D392E" w:rsidRDefault="00255720" w:rsidP="00F56280">
      <w:pPr>
        <w:pStyle w:val="Heading0"/>
      </w:pPr>
      <w:r w:rsidRPr="007D392E">
        <w:lastRenderedPageBreak/>
        <w:t>Table of Contents</w:t>
      </w:r>
    </w:p>
    <w:p w14:paraId="337F9B9A" w14:textId="77777777" w:rsidR="00255720" w:rsidRPr="007D392E" w:rsidRDefault="00255720" w:rsidP="00F56280"/>
    <w:p w14:paraId="5998D388" w14:textId="77777777" w:rsidR="00631C12" w:rsidRDefault="00D840AE">
      <w:pPr>
        <w:pStyle w:val="TOC1"/>
        <w:tabs>
          <w:tab w:val="left" w:pos="330"/>
          <w:tab w:val="right" w:leader="dot" w:pos="9350"/>
        </w:tabs>
        <w:rPr>
          <w:rFonts w:asciiTheme="minorHAnsi" w:eastAsiaTheme="minorEastAsia" w:hAnsiTheme="minorHAnsi" w:cstheme="minorBidi"/>
          <w:b w:val="0"/>
          <w:bCs w:val="0"/>
          <w:caps w:val="0"/>
          <w:noProof/>
          <w:u w:val="none"/>
        </w:rPr>
      </w:pPr>
      <w:r>
        <w:rPr>
          <w:b w:val="0"/>
          <w:bCs w:val="0"/>
          <w:caps w:val="0"/>
          <w:sz w:val="24"/>
          <w:szCs w:val="24"/>
        </w:rPr>
        <w:fldChar w:fldCharType="begin"/>
      </w:r>
      <w:r w:rsidR="00637451">
        <w:rPr>
          <w:b w:val="0"/>
          <w:bCs w:val="0"/>
          <w:caps w:val="0"/>
          <w:sz w:val="24"/>
          <w:szCs w:val="24"/>
        </w:rPr>
        <w:instrText xml:space="preserve"> TOC \o "1-4" \t "Heading 7,1" </w:instrText>
      </w:r>
      <w:r>
        <w:rPr>
          <w:b w:val="0"/>
          <w:bCs w:val="0"/>
          <w:caps w:val="0"/>
          <w:sz w:val="24"/>
          <w:szCs w:val="24"/>
        </w:rPr>
        <w:fldChar w:fldCharType="separate"/>
      </w:r>
      <w:r w:rsidR="00631C12">
        <w:rPr>
          <w:noProof/>
        </w:rPr>
        <w:t>1</w:t>
      </w:r>
      <w:r w:rsidR="00631C12">
        <w:rPr>
          <w:rFonts w:asciiTheme="minorHAnsi" w:eastAsiaTheme="minorEastAsia" w:hAnsiTheme="minorHAnsi" w:cstheme="minorBidi"/>
          <w:b w:val="0"/>
          <w:bCs w:val="0"/>
          <w:caps w:val="0"/>
          <w:noProof/>
          <w:u w:val="none"/>
        </w:rPr>
        <w:tab/>
      </w:r>
      <w:r w:rsidR="00631C12">
        <w:rPr>
          <w:noProof/>
        </w:rPr>
        <w:t>Introduction</w:t>
      </w:r>
      <w:r w:rsidR="00631C12">
        <w:rPr>
          <w:noProof/>
        </w:rPr>
        <w:tab/>
      </w:r>
      <w:r w:rsidR="00631C12">
        <w:rPr>
          <w:noProof/>
        </w:rPr>
        <w:fldChar w:fldCharType="begin"/>
      </w:r>
      <w:r w:rsidR="00631C12">
        <w:rPr>
          <w:noProof/>
        </w:rPr>
        <w:instrText xml:space="preserve"> PAGEREF _Toc461460104 \h </w:instrText>
      </w:r>
      <w:r w:rsidR="00631C12">
        <w:rPr>
          <w:noProof/>
        </w:rPr>
      </w:r>
      <w:r w:rsidR="00631C12">
        <w:rPr>
          <w:noProof/>
        </w:rPr>
        <w:fldChar w:fldCharType="separate"/>
      </w:r>
      <w:r w:rsidR="00631C12">
        <w:rPr>
          <w:noProof/>
        </w:rPr>
        <w:t>1</w:t>
      </w:r>
      <w:r w:rsidR="00631C12">
        <w:rPr>
          <w:noProof/>
        </w:rPr>
        <w:fldChar w:fldCharType="end"/>
      </w:r>
    </w:p>
    <w:p w14:paraId="56F7E757"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1.1</w:t>
      </w:r>
      <w:r>
        <w:rPr>
          <w:rFonts w:asciiTheme="minorHAnsi" w:eastAsiaTheme="minorEastAsia" w:hAnsiTheme="minorHAnsi" w:cstheme="minorBidi"/>
          <w:b w:val="0"/>
          <w:bCs w:val="0"/>
          <w:smallCaps w:val="0"/>
          <w:noProof/>
        </w:rPr>
        <w:tab/>
      </w:r>
      <w:r>
        <w:rPr>
          <w:noProof/>
        </w:rPr>
        <w:t>Purpose of this Document</w:t>
      </w:r>
      <w:r>
        <w:rPr>
          <w:noProof/>
        </w:rPr>
        <w:tab/>
      </w:r>
      <w:r>
        <w:rPr>
          <w:noProof/>
        </w:rPr>
        <w:fldChar w:fldCharType="begin"/>
      </w:r>
      <w:r>
        <w:rPr>
          <w:noProof/>
        </w:rPr>
        <w:instrText xml:space="preserve"> PAGEREF _Toc461460105 \h </w:instrText>
      </w:r>
      <w:r>
        <w:rPr>
          <w:noProof/>
        </w:rPr>
      </w:r>
      <w:r>
        <w:rPr>
          <w:noProof/>
        </w:rPr>
        <w:fldChar w:fldCharType="separate"/>
      </w:r>
      <w:r>
        <w:rPr>
          <w:noProof/>
        </w:rPr>
        <w:t>1</w:t>
      </w:r>
      <w:r>
        <w:rPr>
          <w:noProof/>
        </w:rPr>
        <w:fldChar w:fldCharType="end"/>
      </w:r>
    </w:p>
    <w:p w14:paraId="7F72D3C3"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1.2</w:t>
      </w:r>
      <w:r>
        <w:rPr>
          <w:rFonts w:asciiTheme="minorHAnsi" w:eastAsiaTheme="minorEastAsia" w:hAnsiTheme="minorHAnsi" w:cstheme="minorBidi"/>
          <w:b w:val="0"/>
          <w:bCs w:val="0"/>
          <w:smallCaps w:val="0"/>
          <w:noProof/>
        </w:rPr>
        <w:tab/>
      </w:r>
      <w:r>
        <w:rPr>
          <w:noProof/>
        </w:rPr>
        <w:t>Document Scope</w:t>
      </w:r>
      <w:r>
        <w:rPr>
          <w:noProof/>
        </w:rPr>
        <w:tab/>
      </w:r>
      <w:r>
        <w:rPr>
          <w:noProof/>
        </w:rPr>
        <w:fldChar w:fldCharType="begin"/>
      </w:r>
      <w:r>
        <w:rPr>
          <w:noProof/>
        </w:rPr>
        <w:instrText xml:space="preserve"> PAGEREF _Toc461460106 \h </w:instrText>
      </w:r>
      <w:r>
        <w:rPr>
          <w:noProof/>
        </w:rPr>
      </w:r>
      <w:r>
        <w:rPr>
          <w:noProof/>
        </w:rPr>
        <w:fldChar w:fldCharType="separate"/>
      </w:r>
      <w:r>
        <w:rPr>
          <w:noProof/>
        </w:rPr>
        <w:t>1</w:t>
      </w:r>
      <w:r>
        <w:rPr>
          <w:noProof/>
        </w:rPr>
        <w:fldChar w:fldCharType="end"/>
      </w:r>
    </w:p>
    <w:p w14:paraId="7332D3E7"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1.3</w:t>
      </w:r>
      <w:r>
        <w:rPr>
          <w:rFonts w:asciiTheme="minorHAnsi" w:eastAsiaTheme="minorEastAsia" w:hAnsiTheme="minorHAnsi" w:cstheme="minorBidi"/>
          <w:b w:val="0"/>
          <w:bCs w:val="0"/>
          <w:smallCaps w:val="0"/>
          <w:noProof/>
        </w:rPr>
        <w:tab/>
      </w:r>
      <w:r>
        <w:rPr>
          <w:noProof/>
        </w:rPr>
        <w:t>Assumptions</w:t>
      </w:r>
      <w:r>
        <w:rPr>
          <w:noProof/>
        </w:rPr>
        <w:tab/>
      </w:r>
      <w:r>
        <w:rPr>
          <w:noProof/>
        </w:rPr>
        <w:fldChar w:fldCharType="begin"/>
      </w:r>
      <w:r>
        <w:rPr>
          <w:noProof/>
        </w:rPr>
        <w:instrText xml:space="preserve"> PAGEREF _Toc461460107 \h </w:instrText>
      </w:r>
      <w:r>
        <w:rPr>
          <w:noProof/>
        </w:rPr>
      </w:r>
      <w:r>
        <w:rPr>
          <w:noProof/>
        </w:rPr>
        <w:fldChar w:fldCharType="separate"/>
      </w:r>
      <w:r>
        <w:rPr>
          <w:noProof/>
        </w:rPr>
        <w:t>1</w:t>
      </w:r>
      <w:r>
        <w:rPr>
          <w:noProof/>
        </w:rPr>
        <w:fldChar w:fldCharType="end"/>
      </w:r>
    </w:p>
    <w:p w14:paraId="7FF82CB1"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1.4</w:t>
      </w:r>
      <w:r>
        <w:rPr>
          <w:rFonts w:asciiTheme="minorHAnsi" w:eastAsiaTheme="minorEastAsia" w:hAnsiTheme="minorHAnsi" w:cstheme="minorBidi"/>
          <w:b w:val="0"/>
          <w:bCs w:val="0"/>
          <w:smallCaps w:val="0"/>
          <w:noProof/>
        </w:rPr>
        <w:tab/>
      </w:r>
      <w:r>
        <w:rPr>
          <w:noProof/>
        </w:rPr>
        <w:t>Supported Platforms</w:t>
      </w:r>
      <w:r>
        <w:rPr>
          <w:noProof/>
        </w:rPr>
        <w:tab/>
      </w:r>
      <w:r>
        <w:rPr>
          <w:noProof/>
        </w:rPr>
        <w:fldChar w:fldCharType="begin"/>
      </w:r>
      <w:r>
        <w:rPr>
          <w:noProof/>
        </w:rPr>
        <w:instrText xml:space="preserve"> PAGEREF _Toc461460108 \h </w:instrText>
      </w:r>
      <w:r>
        <w:rPr>
          <w:noProof/>
        </w:rPr>
      </w:r>
      <w:r>
        <w:rPr>
          <w:noProof/>
        </w:rPr>
        <w:fldChar w:fldCharType="separate"/>
      </w:r>
      <w:r>
        <w:rPr>
          <w:noProof/>
        </w:rPr>
        <w:t>1</w:t>
      </w:r>
      <w:r>
        <w:rPr>
          <w:noProof/>
        </w:rPr>
        <w:fldChar w:fldCharType="end"/>
      </w:r>
    </w:p>
    <w:p w14:paraId="6ED7722B"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1.5</w:t>
      </w:r>
      <w:r>
        <w:rPr>
          <w:rFonts w:asciiTheme="minorHAnsi" w:eastAsiaTheme="minorEastAsia" w:hAnsiTheme="minorHAnsi" w:cstheme="minorBidi"/>
          <w:b w:val="0"/>
          <w:bCs w:val="0"/>
          <w:smallCaps w:val="0"/>
          <w:noProof/>
        </w:rPr>
        <w:tab/>
      </w:r>
      <w:r>
        <w:rPr>
          <w:noProof/>
        </w:rPr>
        <w:t>Terminology and Acronyms</w:t>
      </w:r>
      <w:r>
        <w:rPr>
          <w:noProof/>
        </w:rPr>
        <w:tab/>
      </w:r>
      <w:r>
        <w:rPr>
          <w:noProof/>
        </w:rPr>
        <w:fldChar w:fldCharType="begin"/>
      </w:r>
      <w:r>
        <w:rPr>
          <w:noProof/>
        </w:rPr>
        <w:instrText xml:space="preserve"> PAGEREF _Toc461460109 \h </w:instrText>
      </w:r>
      <w:r>
        <w:rPr>
          <w:noProof/>
        </w:rPr>
      </w:r>
      <w:r>
        <w:rPr>
          <w:noProof/>
        </w:rPr>
        <w:fldChar w:fldCharType="separate"/>
      </w:r>
      <w:r>
        <w:rPr>
          <w:noProof/>
        </w:rPr>
        <w:t>2</w:t>
      </w:r>
      <w:r>
        <w:rPr>
          <w:noProof/>
        </w:rPr>
        <w:fldChar w:fldCharType="end"/>
      </w:r>
    </w:p>
    <w:p w14:paraId="5A43BCCD"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1.6</w:t>
      </w:r>
      <w:r>
        <w:rPr>
          <w:rFonts w:asciiTheme="minorHAnsi" w:eastAsiaTheme="minorEastAsia" w:hAnsiTheme="minorHAnsi" w:cstheme="minorBidi"/>
          <w:b w:val="0"/>
          <w:bCs w:val="0"/>
          <w:smallCaps w:val="0"/>
          <w:noProof/>
        </w:rPr>
        <w:tab/>
      </w:r>
      <w:r>
        <w:rPr>
          <w:noProof/>
        </w:rPr>
        <w:t>Related Documents</w:t>
      </w:r>
      <w:r>
        <w:rPr>
          <w:noProof/>
        </w:rPr>
        <w:tab/>
      </w:r>
      <w:r>
        <w:rPr>
          <w:noProof/>
        </w:rPr>
        <w:fldChar w:fldCharType="begin"/>
      </w:r>
      <w:r>
        <w:rPr>
          <w:noProof/>
        </w:rPr>
        <w:instrText xml:space="preserve"> PAGEREF _Toc461460110 \h </w:instrText>
      </w:r>
      <w:r>
        <w:rPr>
          <w:noProof/>
        </w:rPr>
      </w:r>
      <w:r>
        <w:rPr>
          <w:noProof/>
        </w:rPr>
        <w:fldChar w:fldCharType="separate"/>
      </w:r>
      <w:r>
        <w:rPr>
          <w:noProof/>
        </w:rPr>
        <w:t>3</w:t>
      </w:r>
      <w:r>
        <w:rPr>
          <w:noProof/>
        </w:rPr>
        <w:fldChar w:fldCharType="end"/>
      </w:r>
    </w:p>
    <w:p w14:paraId="73AEF4F0"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2</w:t>
      </w:r>
      <w:r>
        <w:rPr>
          <w:rFonts w:asciiTheme="minorHAnsi" w:eastAsiaTheme="minorEastAsia" w:hAnsiTheme="minorHAnsi" w:cstheme="minorBidi"/>
          <w:b w:val="0"/>
          <w:bCs w:val="0"/>
          <w:caps w:val="0"/>
          <w:noProof/>
          <w:u w:val="none"/>
        </w:rPr>
        <w:tab/>
      </w:r>
      <w:r>
        <w:rPr>
          <w:noProof/>
        </w:rPr>
        <w:t>BIOS Interface Overview</w:t>
      </w:r>
      <w:r>
        <w:rPr>
          <w:noProof/>
        </w:rPr>
        <w:tab/>
      </w:r>
      <w:r>
        <w:rPr>
          <w:noProof/>
        </w:rPr>
        <w:fldChar w:fldCharType="begin"/>
      </w:r>
      <w:r>
        <w:rPr>
          <w:noProof/>
        </w:rPr>
        <w:instrText xml:space="preserve"> PAGEREF _Toc461460111 \h </w:instrText>
      </w:r>
      <w:r>
        <w:rPr>
          <w:noProof/>
        </w:rPr>
      </w:r>
      <w:r>
        <w:rPr>
          <w:noProof/>
        </w:rPr>
        <w:fldChar w:fldCharType="separate"/>
      </w:r>
      <w:r>
        <w:rPr>
          <w:noProof/>
        </w:rPr>
        <w:t>4</w:t>
      </w:r>
      <w:r>
        <w:rPr>
          <w:noProof/>
        </w:rPr>
        <w:fldChar w:fldCharType="end"/>
      </w:r>
    </w:p>
    <w:p w14:paraId="19F78DAE"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2.1</w:t>
      </w:r>
      <w:r>
        <w:rPr>
          <w:rFonts w:asciiTheme="minorHAnsi" w:eastAsiaTheme="minorEastAsia" w:hAnsiTheme="minorHAnsi" w:cstheme="minorBidi"/>
          <w:b w:val="0"/>
          <w:bCs w:val="0"/>
          <w:smallCaps w:val="0"/>
          <w:noProof/>
        </w:rPr>
        <w:tab/>
      </w:r>
      <w:r>
        <w:rPr>
          <w:noProof/>
        </w:rPr>
        <w:t>Key Concepts</w:t>
      </w:r>
      <w:r>
        <w:rPr>
          <w:noProof/>
        </w:rPr>
        <w:tab/>
      </w:r>
      <w:r>
        <w:rPr>
          <w:noProof/>
        </w:rPr>
        <w:fldChar w:fldCharType="begin"/>
      </w:r>
      <w:r>
        <w:rPr>
          <w:noProof/>
        </w:rPr>
        <w:instrText xml:space="preserve"> PAGEREF _Toc461460112 \h </w:instrText>
      </w:r>
      <w:r>
        <w:rPr>
          <w:noProof/>
        </w:rPr>
      </w:r>
      <w:r>
        <w:rPr>
          <w:noProof/>
        </w:rPr>
        <w:fldChar w:fldCharType="separate"/>
      </w:r>
      <w:r>
        <w:rPr>
          <w:noProof/>
        </w:rPr>
        <w:t>4</w:t>
      </w:r>
      <w:r>
        <w:rPr>
          <w:noProof/>
        </w:rPr>
        <w:fldChar w:fldCharType="end"/>
      </w:r>
    </w:p>
    <w:p w14:paraId="490314AB"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2.1.1</w:t>
      </w:r>
      <w:r>
        <w:rPr>
          <w:rFonts w:asciiTheme="minorHAnsi" w:eastAsiaTheme="minorEastAsia" w:hAnsiTheme="minorHAnsi" w:cstheme="minorBidi"/>
          <w:smallCaps w:val="0"/>
          <w:noProof/>
        </w:rPr>
        <w:tab/>
      </w:r>
      <w:r>
        <w:rPr>
          <w:noProof/>
        </w:rPr>
        <w:t>XTU ACPI Device</w:t>
      </w:r>
      <w:r>
        <w:rPr>
          <w:noProof/>
        </w:rPr>
        <w:tab/>
      </w:r>
      <w:r>
        <w:rPr>
          <w:noProof/>
        </w:rPr>
        <w:fldChar w:fldCharType="begin"/>
      </w:r>
      <w:r>
        <w:rPr>
          <w:noProof/>
        </w:rPr>
        <w:instrText xml:space="preserve"> PAGEREF _Toc461460113 \h </w:instrText>
      </w:r>
      <w:r>
        <w:rPr>
          <w:noProof/>
        </w:rPr>
      </w:r>
      <w:r>
        <w:rPr>
          <w:noProof/>
        </w:rPr>
        <w:fldChar w:fldCharType="separate"/>
      </w:r>
      <w:r>
        <w:rPr>
          <w:noProof/>
        </w:rPr>
        <w:t>4</w:t>
      </w:r>
      <w:r>
        <w:rPr>
          <w:noProof/>
        </w:rPr>
        <w:fldChar w:fldCharType="end"/>
      </w:r>
    </w:p>
    <w:p w14:paraId="163CB067"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2.1.2</w:t>
      </w:r>
      <w:r>
        <w:rPr>
          <w:rFonts w:asciiTheme="minorHAnsi" w:eastAsiaTheme="minorEastAsia" w:hAnsiTheme="minorHAnsi" w:cstheme="minorBidi"/>
          <w:smallCaps w:val="0"/>
          <w:noProof/>
        </w:rPr>
        <w:tab/>
      </w:r>
      <w:r>
        <w:rPr>
          <w:noProof/>
        </w:rPr>
        <w:t>XTU SMI Handler</w:t>
      </w:r>
      <w:r>
        <w:rPr>
          <w:noProof/>
        </w:rPr>
        <w:tab/>
      </w:r>
      <w:r>
        <w:rPr>
          <w:noProof/>
        </w:rPr>
        <w:fldChar w:fldCharType="begin"/>
      </w:r>
      <w:r>
        <w:rPr>
          <w:noProof/>
        </w:rPr>
        <w:instrText xml:space="preserve"> PAGEREF _Toc461460114 \h </w:instrText>
      </w:r>
      <w:r>
        <w:rPr>
          <w:noProof/>
        </w:rPr>
      </w:r>
      <w:r>
        <w:rPr>
          <w:noProof/>
        </w:rPr>
        <w:fldChar w:fldCharType="separate"/>
      </w:r>
      <w:r>
        <w:rPr>
          <w:noProof/>
        </w:rPr>
        <w:t>5</w:t>
      </w:r>
      <w:r>
        <w:rPr>
          <w:noProof/>
        </w:rPr>
        <w:fldChar w:fldCharType="end"/>
      </w:r>
    </w:p>
    <w:p w14:paraId="31480F73"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2.2</w:t>
      </w:r>
      <w:r>
        <w:rPr>
          <w:rFonts w:asciiTheme="minorHAnsi" w:eastAsiaTheme="minorEastAsia" w:hAnsiTheme="minorHAnsi" w:cstheme="minorBidi"/>
          <w:b w:val="0"/>
          <w:bCs w:val="0"/>
          <w:smallCaps w:val="0"/>
          <w:noProof/>
        </w:rPr>
        <w:tab/>
      </w:r>
      <w:r>
        <w:rPr>
          <w:noProof/>
        </w:rPr>
        <w:t>Call Sequence</w:t>
      </w:r>
      <w:r>
        <w:rPr>
          <w:noProof/>
        </w:rPr>
        <w:tab/>
      </w:r>
      <w:r>
        <w:rPr>
          <w:noProof/>
        </w:rPr>
        <w:fldChar w:fldCharType="begin"/>
      </w:r>
      <w:r>
        <w:rPr>
          <w:noProof/>
        </w:rPr>
        <w:instrText xml:space="preserve"> PAGEREF _Toc461460115 \h </w:instrText>
      </w:r>
      <w:r>
        <w:rPr>
          <w:noProof/>
        </w:rPr>
      </w:r>
      <w:r>
        <w:rPr>
          <w:noProof/>
        </w:rPr>
        <w:fldChar w:fldCharType="separate"/>
      </w:r>
      <w:r>
        <w:rPr>
          <w:noProof/>
        </w:rPr>
        <w:t>6</w:t>
      </w:r>
      <w:r>
        <w:rPr>
          <w:noProof/>
        </w:rPr>
        <w:fldChar w:fldCharType="end"/>
      </w:r>
    </w:p>
    <w:p w14:paraId="348572D0"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3</w:t>
      </w:r>
      <w:r>
        <w:rPr>
          <w:rFonts w:asciiTheme="minorHAnsi" w:eastAsiaTheme="minorEastAsia" w:hAnsiTheme="minorHAnsi" w:cstheme="minorBidi"/>
          <w:b w:val="0"/>
          <w:bCs w:val="0"/>
          <w:caps w:val="0"/>
          <w:noProof/>
          <w:u w:val="none"/>
        </w:rPr>
        <w:tab/>
      </w:r>
      <w:r>
        <w:rPr>
          <w:noProof/>
        </w:rPr>
        <w:t>Interface Definitions</w:t>
      </w:r>
      <w:r>
        <w:rPr>
          <w:noProof/>
        </w:rPr>
        <w:tab/>
      </w:r>
      <w:r>
        <w:rPr>
          <w:noProof/>
        </w:rPr>
        <w:fldChar w:fldCharType="begin"/>
      </w:r>
      <w:r>
        <w:rPr>
          <w:noProof/>
        </w:rPr>
        <w:instrText xml:space="preserve"> PAGEREF _Toc461460116 \h </w:instrText>
      </w:r>
      <w:r>
        <w:rPr>
          <w:noProof/>
        </w:rPr>
      </w:r>
      <w:r>
        <w:rPr>
          <w:noProof/>
        </w:rPr>
        <w:fldChar w:fldCharType="separate"/>
      </w:r>
      <w:r>
        <w:rPr>
          <w:noProof/>
        </w:rPr>
        <w:t>9</w:t>
      </w:r>
      <w:r>
        <w:rPr>
          <w:noProof/>
        </w:rPr>
        <w:fldChar w:fldCharType="end"/>
      </w:r>
    </w:p>
    <w:p w14:paraId="7E926CB3"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3.1</w:t>
      </w:r>
      <w:r>
        <w:rPr>
          <w:rFonts w:asciiTheme="minorHAnsi" w:eastAsiaTheme="minorEastAsia" w:hAnsiTheme="minorHAnsi" w:cstheme="minorBidi"/>
          <w:b w:val="0"/>
          <w:bCs w:val="0"/>
          <w:smallCaps w:val="0"/>
          <w:noProof/>
        </w:rPr>
        <w:tab/>
      </w:r>
      <w:r>
        <w:rPr>
          <w:noProof/>
        </w:rPr>
        <w:t>ACPI Device Interface</w:t>
      </w:r>
      <w:r>
        <w:rPr>
          <w:noProof/>
        </w:rPr>
        <w:tab/>
      </w:r>
      <w:r>
        <w:rPr>
          <w:noProof/>
        </w:rPr>
        <w:fldChar w:fldCharType="begin"/>
      </w:r>
      <w:r>
        <w:rPr>
          <w:noProof/>
        </w:rPr>
        <w:instrText xml:space="preserve"> PAGEREF _Toc461460117 \h </w:instrText>
      </w:r>
      <w:r>
        <w:rPr>
          <w:noProof/>
        </w:rPr>
      </w:r>
      <w:r>
        <w:rPr>
          <w:noProof/>
        </w:rPr>
        <w:fldChar w:fldCharType="separate"/>
      </w:r>
      <w:r>
        <w:rPr>
          <w:noProof/>
        </w:rPr>
        <w:t>9</w:t>
      </w:r>
      <w:r>
        <w:rPr>
          <w:noProof/>
        </w:rPr>
        <w:fldChar w:fldCharType="end"/>
      </w:r>
    </w:p>
    <w:p w14:paraId="526118BF"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3.1.1</w:t>
      </w:r>
      <w:r>
        <w:rPr>
          <w:rFonts w:asciiTheme="minorHAnsi" w:eastAsiaTheme="minorEastAsia" w:hAnsiTheme="minorHAnsi" w:cstheme="minorBidi"/>
          <w:smallCaps w:val="0"/>
          <w:noProof/>
        </w:rPr>
        <w:tab/>
      </w:r>
      <w:r>
        <w:rPr>
          <w:noProof/>
        </w:rPr>
        <w:t>Device Description</w:t>
      </w:r>
      <w:r>
        <w:rPr>
          <w:noProof/>
        </w:rPr>
        <w:tab/>
      </w:r>
      <w:r>
        <w:rPr>
          <w:noProof/>
        </w:rPr>
        <w:fldChar w:fldCharType="begin"/>
      </w:r>
      <w:r>
        <w:rPr>
          <w:noProof/>
        </w:rPr>
        <w:instrText xml:space="preserve"> PAGEREF _Toc461460118 \h </w:instrText>
      </w:r>
      <w:r>
        <w:rPr>
          <w:noProof/>
        </w:rPr>
      </w:r>
      <w:r>
        <w:rPr>
          <w:noProof/>
        </w:rPr>
        <w:fldChar w:fldCharType="separate"/>
      </w:r>
      <w:r>
        <w:rPr>
          <w:noProof/>
        </w:rPr>
        <w:t>9</w:t>
      </w:r>
      <w:r>
        <w:rPr>
          <w:noProof/>
        </w:rPr>
        <w:fldChar w:fldCharType="end"/>
      </w:r>
    </w:p>
    <w:p w14:paraId="71FF2BD4"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3.1.2</w:t>
      </w:r>
      <w:r>
        <w:rPr>
          <w:rFonts w:asciiTheme="minorHAnsi" w:eastAsiaTheme="minorEastAsia" w:hAnsiTheme="minorHAnsi" w:cstheme="minorBidi"/>
          <w:smallCaps w:val="0"/>
          <w:noProof/>
        </w:rPr>
        <w:tab/>
      </w:r>
      <w:r>
        <w:rPr>
          <w:noProof/>
        </w:rPr>
        <w:t>Object Overview</w:t>
      </w:r>
      <w:r>
        <w:rPr>
          <w:noProof/>
        </w:rPr>
        <w:tab/>
      </w:r>
      <w:r>
        <w:rPr>
          <w:noProof/>
        </w:rPr>
        <w:fldChar w:fldCharType="begin"/>
      </w:r>
      <w:r>
        <w:rPr>
          <w:noProof/>
        </w:rPr>
        <w:instrText xml:space="preserve"> PAGEREF _Toc461460119 \h </w:instrText>
      </w:r>
      <w:r>
        <w:rPr>
          <w:noProof/>
        </w:rPr>
      </w:r>
      <w:r>
        <w:rPr>
          <w:noProof/>
        </w:rPr>
        <w:fldChar w:fldCharType="separate"/>
      </w:r>
      <w:r>
        <w:rPr>
          <w:noProof/>
        </w:rPr>
        <w:t>9</w:t>
      </w:r>
      <w:r>
        <w:rPr>
          <w:noProof/>
        </w:rPr>
        <w:fldChar w:fldCharType="end"/>
      </w:r>
    </w:p>
    <w:p w14:paraId="6541590D"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3.1.3</w:t>
      </w:r>
      <w:r>
        <w:rPr>
          <w:rFonts w:asciiTheme="minorHAnsi" w:eastAsiaTheme="minorEastAsia" w:hAnsiTheme="minorHAnsi" w:cstheme="minorBidi"/>
          <w:smallCaps w:val="0"/>
          <w:noProof/>
        </w:rPr>
        <w:tab/>
      </w:r>
      <w:r>
        <w:rPr>
          <w:noProof/>
        </w:rPr>
        <w:t>Generic Objects</w:t>
      </w:r>
      <w:r>
        <w:rPr>
          <w:noProof/>
        </w:rPr>
        <w:tab/>
      </w:r>
      <w:r>
        <w:rPr>
          <w:noProof/>
        </w:rPr>
        <w:fldChar w:fldCharType="begin"/>
      </w:r>
      <w:r>
        <w:rPr>
          <w:noProof/>
        </w:rPr>
        <w:instrText xml:space="preserve"> PAGEREF _Toc461460120 \h </w:instrText>
      </w:r>
      <w:r>
        <w:rPr>
          <w:noProof/>
        </w:rPr>
      </w:r>
      <w:r>
        <w:rPr>
          <w:noProof/>
        </w:rPr>
        <w:fldChar w:fldCharType="separate"/>
      </w:r>
      <w:r>
        <w:rPr>
          <w:noProof/>
        </w:rPr>
        <w:t>10</w:t>
      </w:r>
      <w:r>
        <w:rPr>
          <w:noProof/>
        </w:rPr>
        <w:fldChar w:fldCharType="end"/>
      </w:r>
    </w:p>
    <w:p w14:paraId="17023D70"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3.1.3.1</w:t>
      </w:r>
      <w:r>
        <w:rPr>
          <w:rFonts w:asciiTheme="minorHAnsi" w:eastAsiaTheme="minorEastAsia" w:hAnsiTheme="minorHAnsi" w:cstheme="minorBidi"/>
          <w:noProof/>
        </w:rPr>
        <w:tab/>
      </w:r>
      <w:r>
        <w:rPr>
          <w:noProof/>
        </w:rPr>
        <w:t>Interface Version (IVER)</w:t>
      </w:r>
      <w:r>
        <w:rPr>
          <w:noProof/>
        </w:rPr>
        <w:tab/>
      </w:r>
      <w:r>
        <w:rPr>
          <w:noProof/>
        </w:rPr>
        <w:fldChar w:fldCharType="begin"/>
      </w:r>
      <w:r>
        <w:rPr>
          <w:noProof/>
        </w:rPr>
        <w:instrText xml:space="preserve"> PAGEREF _Toc461460121 \h </w:instrText>
      </w:r>
      <w:r>
        <w:rPr>
          <w:noProof/>
        </w:rPr>
      </w:r>
      <w:r>
        <w:rPr>
          <w:noProof/>
        </w:rPr>
        <w:fldChar w:fldCharType="separate"/>
      </w:r>
      <w:r>
        <w:rPr>
          <w:noProof/>
        </w:rPr>
        <w:t>10</w:t>
      </w:r>
      <w:r>
        <w:rPr>
          <w:noProof/>
        </w:rPr>
        <w:fldChar w:fldCharType="end"/>
      </w:r>
    </w:p>
    <w:p w14:paraId="4BFBB2E0"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3.1.4</w:t>
      </w:r>
      <w:r>
        <w:rPr>
          <w:rFonts w:asciiTheme="minorHAnsi" w:eastAsiaTheme="minorEastAsia" w:hAnsiTheme="minorHAnsi" w:cstheme="minorBidi"/>
          <w:smallCaps w:val="0"/>
          <w:noProof/>
        </w:rPr>
        <w:tab/>
      </w:r>
      <w:r>
        <w:rPr>
          <w:noProof/>
        </w:rPr>
        <w:t>Control Detail Objects</w:t>
      </w:r>
      <w:r>
        <w:rPr>
          <w:noProof/>
        </w:rPr>
        <w:tab/>
      </w:r>
      <w:r>
        <w:rPr>
          <w:noProof/>
        </w:rPr>
        <w:fldChar w:fldCharType="begin"/>
      </w:r>
      <w:r>
        <w:rPr>
          <w:noProof/>
        </w:rPr>
        <w:instrText xml:space="preserve"> PAGEREF _Toc461460122 \h </w:instrText>
      </w:r>
      <w:r>
        <w:rPr>
          <w:noProof/>
        </w:rPr>
      </w:r>
      <w:r>
        <w:rPr>
          <w:noProof/>
        </w:rPr>
        <w:fldChar w:fldCharType="separate"/>
      </w:r>
      <w:r>
        <w:rPr>
          <w:noProof/>
        </w:rPr>
        <w:t>10</w:t>
      </w:r>
      <w:r>
        <w:rPr>
          <w:noProof/>
        </w:rPr>
        <w:fldChar w:fldCharType="end"/>
      </w:r>
    </w:p>
    <w:p w14:paraId="120A1644"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3.1.4.1</w:t>
      </w:r>
      <w:r>
        <w:rPr>
          <w:rFonts w:asciiTheme="minorHAnsi" w:eastAsiaTheme="minorEastAsia" w:hAnsiTheme="minorHAnsi" w:cstheme="minorBidi"/>
          <w:noProof/>
        </w:rPr>
        <w:tab/>
      </w:r>
      <w:r>
        <w:rPr>
          <w:noProof/>
        </w:rPr>
        <w:t>Get Available Controls (GACI)</w:t>
      </w:r>
      <w:r>
        <w:rPr>
          <w:noProof/>
        </w:rPr>
        <w:tab/>
      </w:r>
      <w:r>
        <w:rPr>
          <w:noProof/>
        </w:rPr>
        <w:fldChar w:fldCharType="begin"/>
      </w:r>
      <w:r>
        <w:rPr>
          <w:noProof/>
        </w:rPr>
        <w:instrText xml:space="preserve"> PAGEREF _Toc461460123 \h </w:instrText>
      </w:r>
      <w:r>
        <w:rPr>
          <w:noProof/>
        </w:rPr>
      </w:r>
      <w:r>
        <w:rPr>
          <w:noProof/>
        </w:rPr>
        <w:fldChar w:fldCharType="separate"/>
      </w:r>
      <w:r>
        <w:rPr>
          <w:noProof/>
        </w:rPr>
        <w:t>10</w:t>
      </w:r>
      <w:r>
        <w:rPr>
          <w:noProof/>
        </w:rPr>
        <w:fldChar w:fldCharType="end"/>
      </w:r>
    </w:p>
    <w:p w14:paraId="2804EED8"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3.1.4.2</w:t>
      </w:r>
      <w:r>
        <w:rPr>
          <w:rFonts w:asciiTheme="minorHAnsi" w:eastAsiaTheme="minorEastAsia" w:hAnsiTheme="minorHAnsi" w:cstheme="minorBidi"/>
          <w:noProof/>
        </w:rPr>
        <w:tab/>
      </w:r>
      <w:r>
        <w:rPr>
          <w:noProof/>
        </w:rPr>
        <w:t>Discrete Supported Values (GDSV)</w:t>
      </w:r>
      <w:r>
        <w:rPr>
          <w:noProof/>
        </w:rPr>
        <w:tab/>
      </w:r>
      <w:r>
        <w:rPr>
          <w:noProof/>
        </w:rPr>
        <w:fldChar w:fldCharType="begin"/>
      </w:r>
      <w:r>
        <w:rPr>
          <w:noProof/>
        </w:rPr>
        <w:instrText xml:space="preserve"> PAGEREF _Toc461460124 \h </w:instrText>
      </w:r>
      <w:r>
        <w:rPr>
          <w:noProof/>
        </w:rPr>
      </w:r>
      <w:r>
        <w:rPr>
          <w:noProof/>
        </w:rPr>
        <w:fldChar w:fldCharType="separate"/>
      </w:r>
      <w:r>
        <w:rPr>
          <w:noProof/>
        </w:rPr>
        <w:t>16</w:t>
      </w:r>
      <w:r>
        <w:rPr>
          <w:noProof/>
        </w:rPr>
        <w:fldChar w:fldCharType="end"/>
      </w:r>
    </w:p>
    <w:p w14:paraId="604B9A86"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3.1.4.3</w:t>
      </w:r>
      <w:r>
        <w:rPr>
          <w:rFonts w:asciiTheme="minorHAnsi" w:eastAsiaTheme="minorEastAsia" w:hAnsiTheme="minorHAnsi" w:cstheme="minorBidi"/>
          <w:noProof/>
        </w:rPr>
        <w:tab/>
      </w:r>
      <w:r>
        <w:rPr>
          <w:noProof/>
        </w:rPr>
        <w:t>Get SMI Command Value (GSCV)</w:t>
      </w:r>
      <w:r>
        <w:rPr>
          <w:noProof/>
        </w:rPr>
        <w:tab/>
      </w:r>
      <w:r>
        <w:rPr>
          <w:noProof/>
        </w:rPr>
        <w:fldChar w:fldCharType="begin"/>
      </w:r>
      <w:r>
        <w:rPr>
          <w:noProof/>
        </w:rPr>
        <w:instrText xml:space="preserve"> PAGEREF _Toc461460125 \h </w:instrText>
      </w:r>
      <w:r>
        <w:rPr>
          <w:noProof/>
        </w:rPr>
      </w:r>
      <w:r>
        <w:rPr>
          <w:noProof/>
        </w:rPr>
        <w:fldChar w:fldCharType="separate"/>
      </w:r>
      <w:r>
        <w:rPr>
          <w:noProof/>
        </w:rPr>
        <w:t>17</w:t>
      </w:r>
      <w:r>
        <w:rPr>
          <w:noProof/>
        </w:rPr>
        <w:fldChar w:fldCharType="end"/>
      </w:r>
    </w:p>
    <w:p w14:paraId="4F740083"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3.1.4.1</w:t>
      </w:r>
      <w:r>
        <w:rPr>
          <w:rFonts w:asciiTheme="minorHAnsi" w:eastAsiaTheme="minorEastAsia" w:hAnsiTheme="minorHAnsi" w:cstheme="minorBidi"/>
          <w:noProof/>
        </w:rPr>
        <w:tab/>
      </w:r>
      <w:r>
        <w:rPr>
          <w:noProof/>
        </w:rPr>
        <w:t>Get XMP Display Values (GXDV)</w:t>
      </w:r>
      <w:r>
        <w:rPr>
          <w:noProof/>
        </w:rPr>
        <w:tab/>
      </w:r>
      <w:r>
        <w:rPr>
          <w:noProof/>
        </w:rPr>
        <w:fldChar w:fldCharType="begin"/>
      </w:r>
      <w:r>
        <w:rPr>
          <w:noProof/>
        </w:rPr>
        <w:instrText xml:space="preserve"> PAGEREF _Toc461460126 \h </w:instrText>
      </w:r>
      <w:r>
        <w:rPr>
          <w:noProof/>
        </w:rPr>
      </w:r>
      <w:r>
        <w:rPr>
          <w:noProof/>
        </w:rPr>
        <w:fldChar w:fldCharType="separate"/>
      </w:r>
      <w:r>
        <w:rPr>
          <w:noProof/>
        </w:rPr>
        <w:t>18</w:t>
      </w:r>
      <w:r>
        <w:rPr>
          <w:noProof/>
        </w:rPr>
        <w:fldChar w:fldCharType="end"/>
      </w:r>
    </w:p>
    <w:p w14:paraId="304488C4"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3.1.4.2</w:t>
      </w:r>
      <w:r>
        <w:rPr>
          <w:rFonts w:asciiTheme="minorHAnsi" w:eastAsiaTheme="minorEastAsia" w:hAnsiTheme="minorHAnsi" w:cstheme="minorBidi"/>
          <w:noProof/>
        </w:rPr>
        <w:tab/>
      </w:r>
      <w:r>
        <w:rPr>
          <w:noProof/>
        </w:rPr>
        <w:t>Get SMI Common Buffer (GSCB)</w:t>
      </w:r>
      <w:r>
        <w:rPr>
          <w:noProof/>
        </w:rPr>
        <w:tab/>
      </w:r>
      <w:r>
        <w:rPr>
          <w:noProof/>
        </w:rPr>
        <w:fldChar w:fldCharType="begin"/>
      </w:r>
      <w:r>
        <w:rPr>
          <w:noProof/>
        </w:rPr>
        <w:instrText xml:space="preserve"> PAGEREF _Toc461460127 \h </w:instrText>
      </w:r>
      <w:r>
        <w:rPr>
          <w:noProof/>
        </w:rPr>
      </w:r>
      <w:r>
        <w:rPr>
          <w:noProof/>
        </w:rPr>
        <w:fldChar w:fldCharType="separate"/>
      </w:r>
      <w:r>
        <w:rPr>
          <w:noProof/>
        </w:rPr>
        <w:t>20</w:t>
      </w:r>
      <w:r>
        <w:rPr>
          <w:noProof/>
        </w:rPr>
        <w:fldChar w:fldCharType="end"/>
      </w:r>
    </w:p>
    <w:p w14:paraId="503FA59D"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3.1.5</w:t>
      </w:r>
      <w:r>
        <w:rPr>
          <w:rFonts w:asciiTheme="minorHAnsi" w:eastAsiaTheme="minorEastAsia" w:hAnsiTheme="minorHAnsi" w:cstheme="minorBidi"/>
          <w:smallCaps w:val="0"/>
          <w:noProof/>
        </w:rPr>
        <w:tab/>
      </w:r>
      <w:r>
        <w:rPr>
          <w:noProof/>
        </w:rPr>
        <w:t>Monitor-Only Objects</w:t>
      </w:r>
      <w:r>
        <w:rPr>
          <w:noProof/>
        </w:rPr>
        <w:tab/>
      </w:r>
      <w:r>
        <w:rPr>
          <w:noProof/>
        </w:rPr>
        <w:fldChar w:fldCharType="begin"/>
      </w:r>
      <w:r>
        <w:rPr>
          <w:noProof/>
        </w:rPr>
        <w:instrText xml:space="preserve"> PAGEREF _Toc461460128 \h </w:instrText>
      </w:r>
      <w:r>
        <w:rPr>
          <w:noProof/>
        </w:rPr>
      </w:r>
      <w:r>
        <w:rPr>
          <w:noProof/>
        </w:rPr>
        <w:fldChar w:fldCharType="separate"/>
      </w:r>
      <w:r>
        <w:rPr>
          <w:noProof/>
        </w:rPr>
        <w:t>20</w:t>
      </w:r>
      <w:r>
        <w:rPr>
          <w:noProof/>
        </w:rPr>
        <w:fldChar w:fldCharType="end"/>
      </w:r>
    </w:p>
    <w:p w14:paraId="34C14CC8" w14:textId="77777777" w:rsidR="00631C12" w:rsidRDefault="00631C12">
      <w:pPr>
        <w:pStyle w:val="TOC4"/>
        <w:tabs>
          <w:tab w:val="left" w:pos="825"/>
          <w:tab w:val="right" w:leader="dot" w:pos="9350"/>
        </w:tabs>
        <w:rPr>
          <w:rFonts w:asciiTheme="minorHAnsi" w:eastAsiaTheme="minorEastAsia" w:hAnsiTheme="minorHAnsi" w:cstheme="minorBidi"/>
          <w:noProof/>
        </w:rPr>
      </w:pPr>
      <w:r w:rsidRPr="00086D68">
        <w:rPr>
          <w:noProof/>
          <w:lang w:val="pt-BR"/>
        </w:rPr>
        <w:t>3.1.5.1</w:t>
      </w:r>
      <w:r>
        <w:rPr>
          <w:rFonts w:asciiTheme="minorHAnsi" w:eastAsiaTheme="minorEastAsia" w:hAnsiTheme="minorHAnsi" w:cstheme="minorBidi"/>
          <w:noProof/>
        </w:rPr>
        <w:tab/>
      </w:r>
      <w:r w:rsidRPr="00086D68">
        <w:rPr>
          <w:noProof/>
          <w:lang w:val="pt-BR"/>
        </w:rPr>
        <w:t>Temperature Sensor Data Dump (TSDD)</w:t>
      </w:r>
      <w:r>
        <w:rPr>
          <w:noProof/>
        </w:rPr>
        <w:tab/>
      </w:r>
      <w:r>
        <w:rPr>
          <w:noProof/>
        </w:rPr>
        <w:fldChar w:fldCharType="begin"/>
      </w:r>
      <w:r>
        <w:rPr>
          <w:noProof/>
        </w:rPr>
        <w:instrText xml:space="preserve"> PAGEREF _Toc461460129 \h </w:instrText>
      </w:r>
      <w:r>
        <w:rPr>
          <w:noProof/>
        </w:rPr>
      </w:r>
      <w:r>
        <w:rPr>
          <w:noProof/>
        </w:rPr>
        <w:fldChar w:fldCharType="separate"/>
      </w:r>
      <w:r>
        <w:rPr>
          <w:noProof/>
        </w:rPr>
        <w:t>21</w:t>
      </w:r>
      <w:r>
        <w:rPr>
          <w:noProof/>
        </w:rPr>
        <w:fldChar w:fldCharType="end"/>
      </w:r>
    </w:p>
    <w:p w14:paraId="76AB58D7" w14:textId="77777777" w:rsidR="00631C12" w:rsidRDefault="00631C12">
      <w:pPr>
        <w:pStyle w:val="TOC4"/>
        <w:tabs>
          <w:tab w:val="left" w:pos="825"/>
          <w:tab w:val="right" w:leader="dot" w:pos="9350"/>
        </w:tabs>
        <w:rPr>
          <w:rFonts w:asciiTheme="minorHAnsi" w:eastAsiaTheme="minorEastAsia" w:hAnsiTheme="minorHAnsi" w:cstheme="minorBidi"/>
          <w:noProof/>
        </w:rPr>
      </w:pPr>
      <w:r w:rsidRPr="00086D68">
        <w:rPr>
          <w:noProof/>
          <w:lang w:val="pt-BR"/>
        </w:rPr>
        <w:t>3.1.5.2</w:t>
      </w:r>
      <w:r>
        <w:rPr>
          <w:rFonts w:asciiTheme="minorHAnsi" w:eastAsiaTheme="minorEastAsia" w:hAnsiTheme="minorHAnsi" w:cstheme="minorBidi"/>
          <w:noProof/>
        </w:rPr>
        <w:tab/>
      </w:r>
      <w:r w:rsidRPr="00086D68">
        <w:rPr>
          <w:noProof/>
          <w:lang w:val="pt-BR"/>
        </w:rPr>
        <w:t>Voltage Sensor Data Dump (VSDD)</w:t>
      </w:r>
      <w:r>
        <w:rPr>
          <w:noProof/>
        </w:rPr>
        <w:tab/>
      </w:r>
      <w:r>
        <w:rPr>
          <w:noProof/>
        </w:rPr>
        <w:fldChar w:fldCharType="begin"/>
      </w:r>
      <w:r>
        <w:rPr>
          <w:noProof/>
        </w:rPr>
        <w:instrText xml:space="preserve"> PAGEREF _Toc461460130 \h </w:instrText>
      </w:r>
      <w:r>
        <w:rPr>
          <w:noProof/>
        </w:rPr>
      </w:r>
      <w:r>
        <w:rPr>
          <w:noProof/>
        </w:rPr>
        <w:fldChar w:fldCharType="separate"/>
      </w:r>
      <w:r>
        <w:rPr>
          <w:noProof/>
        </w:rPr>
        <w:t>22</w:t>
      </w:r>
      <w:r>
        <w:rPr>
          <w:noProof/>
        </w:rPr>
        <w:fldChar w:fldCharType="end"/>
      </w:r>
    </w:p>
    <w:p w14:paraId="267C1530"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3.1.5.3</w:t>
      </w:r>
      <w:r>
        <w:rPr>
          <w:rFonts w:asciiTheme="minorHAnsi" w:eastAsiaTheme="minorEastAsia" w:hAnsiTheme="minorHAnsi" w:cstheme="minorBidi"/>
          <w:noProof/>
        </w:rPr>
        <w:tab/>
      </w:r>
      <w:r>
        <w:rPr>
          <w:noProof/>
        </w:rPr>
        <w:t>Fan Sensor Data Dump (FSDD)</w:t>
      </w:r>
      <w:r>
        <w:rPr>
          <w:noProof/>
        </w:rPr>
        <w:tab/>
      </w:r>
      <w:r>
        <w:rPr>
          <w:noProof/>
        </w:rPr>
        <w:fldChar w:fldCharType="begin"/>
      </w:r>
      <w:r>
        <w:rPr>
          <w:noProof/>
        </w:rPr>
        <w:instrText xml:space="preserve"> PAGEREF _Toc461460131 \h </w:instrText>
      </w:r>
      <w:r>
        <w:rPr>
          <w:noProof/>
        </w:rPr>
      </w:r>
      <w:r>
        <w:rPr>
          <w:noProof/>
        </w:rPr>
        <w:fldChar w:fldCharType="separate"/>
      </w:r>
      <w:r>
        <w:rPr>
          <w:noProof/>
        </w:rPr>
        <w:t>23</w:t>
      </w:r>
      <w:r>
        <w:rPr>
          <w:noProof/>
        </w:rPr>
        <w:fldChar w:fldCharType="end"/>
      </w:r>
    </w:p>
    <w:p w14:paraId="01458744"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3.1.5.4</w:t>
      </w:r>
      <w:r>
        <w:rPr>
          <w:rFonts w:asciiTheme="minorHAnsi" w:eastAsiaTheme="minorEastAsia" w:hAnsiTheme="minorHAnsi" w:cstheme="minorBidi"/>
          <w:noProof/>
        </w:rPr>
        <w:tab/>
      </w:r>
      <w:r>
        <w:rPr>
          <w:noProof/>
        </w:rPr>
        <w:t>Sensor Data Sampling Period (SDSP)</w:t>
      </w:r>
      <w:r>
        <w:rPr>
          <w:noProof/>
        </w:rPr>
        <w:tab/>
      </w:r>
      <w:r>
        <w:rPr>
          <w:noProof/>
        </w:rPr>
        <w:fldChar w:fldCharType="begin"/>
      </w:r>
      <w:r>
        <w:rPr>
          <w:noProof/>
        </w:rPr>
        <w:instrText xml:space="preserve"> PAGEREF _Toc461460132 \h </w:instrText>
      </w:r>
      <w:r>
        <w:rPr>
          <w:noProof/>
        </w:rPr>
      </w:r>
      <w:r>
        <w:rPr>
          <w:noProof/>
        </w:rPr>
        <w:fldChar w:fldCharType="separate"/>
      </w:r>
      <w:r>
        <w:rPr>
          <w:noProof/>
        </w:rPr>
        <w:t>24</w:t>
      </w:r>
      <w:r>
        <w:rPr>
          <w:noProof/>
        </w:rPr>
        <w:fldChar w:fldCharType="end"/>
      </w:r>
    </w:p>
    <w:p w14:paraId="6362F15A"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3.1.6</w:t>
      </w:r>
      <w:r>
        <w:rPr>
          <w:rFonts w:asciiTheme="minorHAnsi" w:eastAsiaTheme="minorEastAsia" w:hAnsiTheme="minorHAnsi" w:cstheme="minorBidi"/>
          <w:smallCaps w:val="0"/>
          <w:noProof/>
        </w:rPr>
        <w:tab/>
      </w:r>
      <w:r>
        <w:rPr>
          <w:noProof/>
        </w:rPr>
        <w:t>Example Implementation</w:t>
      </w:r>
      <w:r>
        <w:rPr>
          <w:noProof/>
        </w:rPr>
        <w:tab/>
      </w:r>
      <w:r>
        <w:rPr>
          <w:noProof/>
        </w:rPr>
        <w:fldChar w:fldCharType="begin"/>
      </w:r>
      <w:r>
        <w:rPr>
          <w:noProof/>
        </w:rPr>
        <w:instrText xml:space="preserve"> PAGEREF _Toc461460133 \h </w:instrText>
      </w:r>
      <w:r>
        <w:rPr>
          <w:noProof/>
        </w:rPr>
      </w:r>
      <w:r>
        <w:rPr>
          <w:noProof/>
        </w:rPr>
        <w:fldChar w:fldCharType="separate"/>
      </w:r>
      <w:r>
        <w:rPr>
          <w:noProof/>
        </w:rPr>
        <w:t>24</w:t>
      </w:r>
      <w:r>
        <w:rPr>
          <w:noProof/>
        </w:rPr>
        <w:fldChar w:fldCharType="end"/>
      </w:r>
    </w:p>
    <w:p w14:paraId="65D1E5A2"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3.2</w:t>
      </w:r>
      <w:r>
        <w:rPr>
          <w:rFonts w:asciiTheme="minorHAnsi" w:eastAsiaTheme="minorEastAsia" w:hAnsiTheme="minorHAnsi" w:cstheme="minorBidi"/>
          <w:b w:val="0"/>
          <w:bCs w:val="0"/>
          <w:smallCaps w:val="0"/>
          <w:noProof/>
        </w:rPr>
        <w:tab/>
      </w:r>
      <w:r>
        <w:rPr>
          <w:noProof/>
        </w:rPr>
        <w:t>Watchdog Timer</w:t>
      </w:r>
      <w:r>
        <w:rPr>
          <w:noProof/>
        </w:rPr>
        <w:tab/>
      </w:r>
      <w:r>
        <w:rPr>
          <w:noProof/>
        </w:rPr>
        <w:fldChar w:fldCharType="begin"/>
      </w:r>
      <w:r>
        <w:rPr>
          <w:noProof/>
        </w:rPr>
        <w:instrText xml:space="preserve"> PAGEREF _Toc461460134 \h </w:instrText>
      </w:r>
      <w:r>
        <w:rPr>
          <w:noProof/>
        </w:rPr>
      </w:r>
      <w:r>
        <w:rPr>
          <w:noProof/>
        </w:rPr>
        <w:fldChar w:fldCharType="separate"/>
      </w:r>
      <w:r>
        <w:rPr>
          <w:noProof/>
        </w:rPr>
        <w:t>29</w:t>
      </w:r>
      <w:r>
        <w:rPr>
          <w:noProof/>
        </w:rPr>
        <w:fldChar w:fldCharType="end"/>
      </w:r>
    </w:p>
    <w:p w14:paraId="40635849"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3.3</w:t>
      </w:r>
      <w:r>
        <w:rPr>
          <w:rFonts w:asciiTheme="minorHAnsi" w:eastAsiaTheme="minorEastAsia" w:hAnsiTheme="minorHAnsi" w:cstheme="minorBidi"/>
          <w:b w:val="0"/>
          <w:bCs w:val="0"/>
          <w:smallCaps w:val="0"/>
          <w:noProof/>
        </w:rPr>
        <w:tab/>
      </w:r>
      <w:r>
        <w:rPr>
          <w:noProof/>
        </w:rPr>
        <w:t>SW SMI Real-Time Communications Interface</w:t>
      </w:r>
      <w:r>
        <w:rPr>
          <w:noProof/>
        </w:rPr>
        <w:tab/>
      </w:r>
      <w:r>
        <w:rPr>
          <w:noProof/>
        </w:rPr>
        <w:fldChar w:fldCharType="begin"/>
      </w:r>
      <w:r>
        <w:rPr>
          <w:noProof/>
        </w:rPr>
        <w:instrText xml:space="preserve"> PAGEREF _Toc461460135 \h </w:instrText>
      </w:r>
      <w:r>
        <w:rPr>
          <w:noProof/>
        </w:rPr>
      </w:r>
      <w:r>
        <w:rPr>
          <w:noProof/>
        </w:rPr>
        <w:fldChar w:fldCharType="separate"/>
      </w:r>
      <w:r>
        <w:rPr>
          <w:noProof/>
        </w:rPr>
        <w:t>30</w:t>
      </w:r>
      <w:r>
        <w:rPr>
          <w:noProof/>
        </w:rPr>
        <w:fldChar w:fldCharType="end"/>
      </w:r>
    </w:p>
    <w:p w14:paraId="3E3EB998"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3.3.1</w:t>
      </w:r>
      <w:r>
        <w:rPr>
          <w:rFonts w:asciiTheme="minorHAnsi" w:eastAsiaTheme="minorEastAsia" w:hAnsiTheme="minorHAnsi" w:cstheme="minorBidi"/>
          <w:smallCaps w:val="0"/>
          <w:noProof/>
        </w:rPr>
        <w:tab/>
      </w:r>
      <w:r>
        <w:rPr>
          <w:noProof/>
        </w:rPr>
        <w:t>Overview</w:t>
      </w:r>
      <w:r>
        <w:rPr>
          <w:noProof/>
        </w:rPr>
        <w:tab/>
      </w:r>
      <w:r>
        <w:rPr>
          <w:noProof/>
        </w:rPr>
        <w:fldChar w:fldCharType="begin"/>
      </w:r>
      <w:r>
        <w:rPr>
          <w:noProof/>
        </w:rPr>
        <w:instrText xml:space="preserve"> PAGEREF _Toc461460136 \h </w:instrText>
      </w:r>
      <w:r>
        <w:rPr>
          <w:noProof/>
        </w:rPr>
      </w:r>
      <w:r>
        <w:rPr>
          <w:noProof/>
        </w:rPr>
        <w:fldChar w:fldCharType="separate"/>
      </w:r>
      <w:r>
        <w:rPr>
          <w:noProof/>
        </w:rPr>
        <w:t>30</w:t>
      </w:r>
      <w:r>
        <w:rPr>
          <w:noProof/>
        </w:rPr>
        <w:fldChar w:fldCharType="end"/>
      </w:r>
    </w:p>
    <w:p w14:paraId="0762C43B"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3.3.2</w:t>
      </w:r>
      <w:r>
        <w:rPr>
          <w:rFonts w:asciiTheme="minorHAnsi" w:eastAsiaTheme="minorEastAsia" w:hAnsiTheme="minorHAnsi" w:cstheme="minorBidi"/>
          <w:smallCaps w:val="0"/>
          <w:noProof/>
        </w:rPr>
        <w:tab/>
      </w:r>
      <w:r>
        <w:rPr>
          <w:noProof/>
        </w:rPr>
        <w:t>BIOS Settings Structure</w:t>
      </w:r>
      <w:r>
        <w:rPr>
          <w:noProof/>
        </w:rPr>
        <w:tab/>
      </w:r>
      <w:r>
        <w:rPr>
          <w:noProof/>
        </w:rPr>
        <w:fldChar w:fldCharType="begin"/>
      </w:r>
      <w:r>
        <w:rPr>
          <w:noProof/>
        </w:rPr>
        <w:instrText xml:space="preserve"> PAGEREF _Toc461460137 \h </w:instrText>
      </w:r>
      <w:r>
        <w:rPr>
          <w:noProof/>
        </w:rPr>
      </w:r>
      <w:r>
        <w:rPr>
          <w:noProof/>
        </w:rPr>
        <w:fldChar w:fldCharType="separate"/>
      </w:r>
      <w:r>
        <w:rPr>
          <w:noProof/>
        </w:rPr>
        <w:t>30</w:t>
      </w:r>
      <w:r>
        <w:rPr>
          <w:noProof/>
        </w:rPr>
        <w:fldChar w:fldCharType="end"/>
      </w:r>
    </w:p>
    <w:p w14:paraId="730EADE6"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3.3.3</w:t>
      </w:r>
      <w:r>
        <w:rPr>
          <w:rFonts w:asciiTheme="minorHAnsi" w:eastAsiaTheme="minorEastAsia" w:hAnsiTheme="minorHAnsi" w:cstheme="minorBidi"/>
          <w:smallCaps w:val="0"/>
          <w:noProof/>
        </w:rPr>
        <w:tab/>
      </w:r>
      <w:r>
        <w:rPr>
          <w:noProof/>
        </w:rPr>
        <w:t>Functions</w:t>
      </w:r>
      <w:r>
        <w:rPr>
          <w:noProof/>
        </w:rPr>
        <w:tab/>
      </w:r>
      <w:r>
        <w:rPr>
          <w:noProof/>
        </w:rPr>
        <w:fldChar w:fldCharType="begin"/>
      </w:r>
      <w:r>
        <w:rPr>
          <w:noProof/>
        </w:rPr>
        <w:instrText xml:space="preserve"> PAGEREF _Toc461460138 \h </w:instrText>
      </w:r>
      <w:r>
        <w:rPr>
          <w:noProof/>
        </w:rPr>
      </w:r>
      <w:r>
        <w:rPr>
          <w:noProof/>
        </w:rPr>
        <w:fldChar w:fldCharType="separate"/>
      </w:r>
      <w:r>
        <w:rPr>
          <w:noProof/>
        </w:rPr>
        <w:t>31</w:t>
      </w:r>
      <w:r>
        <w:rPr>
          <w:noProof/>
        </w:rPr>
        <w:fldChar w:fldCharType="end"/>
      </w:r>
    </w:p>
    <w:p w14:paraId="15323FAD"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3.3.3.1</w:t>
      </w:r>
      <w:r>
        <w:rPr>
          <w:rFonts w:asciiTheme="minorHAnsi" w:eastAsiaTheme="minorEastAsia" w:hAnsiTheme="minorHAnsi" w:cstheme="minorBidi"/>
          <w:noProof/>
        </w:rPr>
        <w:tab/>
      </w:r>
      <w:r>
        <w:rPr>
          <w:noProof/>
        </w:rPr>
        <w:t>Read BIOS Settings</w:t>
      </w:r>
      <w:r>
        <w:rPr>
          <w:noProof/>
        </w:rPr>
        <w:tab/>
      </w:r>
      <w:r>
        <w:rPr>
          <w:noProof/>
        </w:rPr>
        <w:fldChar w:fldCharType="begin"/>
      </w:r>
      <w:r>
        <w:rPr>
          <w:noProof/>
        </w:rPr>
        <w:instrText xml:space="preserve"> PAGEREF _Toc461460139 \h </w:instrText>
      </w:r>
      <w:r>
        <w:rPr>
          <w:noProof/>
        </w:rPr>
      </w:r>
      <w:r>
        <w:rPr>
          <w:noProof/>
        </w:rPr>
        <w:fldChar w:fldCharType="separate"/>
      </w:r>
      <w:r>
        <w:rPr>
          <w:noProof/>
        </w:rPr>
        <w:t>31</w:t>
      </w:r>
      <w:r>
        <w:rPr>
          <w:noProof/>
        </w:rPr>
        <w:fldChar w:fldCharType="end"/>
      </w:r>
    </w:p>
    <w:p w14:paraId="43C191B6"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3.3.3.2</w:t>
      </w:r>
      <w:r>
        <w:rPr>
          <w:rFonts w:asciiTheme="minorHAnsi" w:eastAsiaTheme="minorEastAsia" w:hAnsiTheme="minorHAnsi" w:cstheme="minorBidi"/>
          <w:noProof/>
        </w:rPr>
        <w:tab/>
      </w:r>
      <w:r>
        <w:rPr>
          <w:noProof/>
        </w:rPr>
        <w:t>Write BIOS Settings</w:t>
      </w:r>
      <w:r>
        <w:rPr>
          <w:noProof/>
        </w:rPr>
        <w:tab/>
      </w:r>
      <w:r>
        <w:rPr>
          <w:noProof/>
        </w:rPr>
        <w:fldChar w:fldCharType="begin"/>
      </w:r>
      <w:r>
        <w:rPr>
          <w:noProof/>
        </w:rPr>
        <w:instrText xml:space="preserve"> PAGEREF _Toc461460140 \h </w:instrText>
      </w:r>
      <w:r>
        <w:rPr>
          <w:noProof/>
        </w:rPr>
      </w:r>
      <w:r>
        <w:rPr>
          <w:noProof/>
        </w:rPr>
        <w:fldChar w:fldCharType="separate"/>
      </w:r>
      <w:r>
        <w:rPr>
          <w:noProof/>
        </w:rPr>
        <w:t>31</w:t>
      </w:r>
      <w:r>
        <w:rPr>
          <w:noProof/>
        </w:rPr>
        <w:fldChar w:fldCharType="end"/>
      </w:r>
    </w:p>
    <w:p w14:paraId="73FFBFFE" w14:textId="77777777" w:rsidR="00631C12" w:rsidRDefault="00631C12">
      <w:pPr>
        <w:pStyle w:val="TOC3"/>
        <w:tabs>
          <w:tab w:val="left" w:pos="660"/>
          <w:tab w:val="right" w:leader="dot" w:pos="9350"/>
        </w:tabs>
        <w:rPr>
          <w:rFonts w:asciiTheme="minorHAnsi" w:eastAsiaTheme="minorEastAsia" w:hAnsiTheme="minorHAnsi" w:cstheme="minorBidi"/>
          <w:smallCaps w:val="0"/>
          <w:noProof/>
        </w:rPr>
      </w:pPr>
      <w:r>
        <w:rPr>
          <w:noProof/>
        </w:rPr>
        <w:t>3.3.4</w:t>
      </w:r>
      <w:r>
        <w:rPr>
          <w:rFonts w:asciiTheme="minorHAnsi" w:eastAsiaTheme="minorEastAsia" w:hAnsiTheme="minorHAnsi" w:cstheme="minorBidi"/>
          <w:smallCaps w:val="0"/>
          <w:noProof/>
        </w:rPr>
        <w:tab/>
      </w:r>
      <w:r>
        <w:rPr>
          <w:noProof/>
        </w:rPr>
        <w:t>Return Values</w:t>
      </w:r>
      <w:r>
        <w:rPr>
          <w:noProof/>
        </w:rPr>
        <w:tab/>
      </w:r>
      <w:r>
        <w:rPr>
          <w:noProof/>
        </w:rPr>
        <w:fldChar w:fldCharType="begin"/>
      </w:r>
      <w:r>
        <w:rPr>
          <w:noProof/>
        </w:rPr>
        <w:instrText xml:space="preserve"> PAGEREF _Toc461460141 \h </w:instrText>
      </w:r>
      <w:r>
        <w:rPr>
          <w:noProof/>
        </w:rPr>
      </w:r>
      <w:r>
        <w:rPr>
          <w:noProof/>
        </w:rPr>
        <w:fldChar w:fldCharType="separate"/>
      </w:r>
      <w:r>
        <w:rPr>
          <w:noProof/>
        </w:rPr>
        <w:t>32</w:t>
      </w:r>
      <w:r>
        <w:rPr>
          <w:noProof/>
        </w:rPr>
        <w:fldChar w:fldCharType="end"/>
      </w:r>
    </w:p>
    <w:p w14:paraId="35755B0D"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lastRenderedPageBreak/>
        <w:t>3.3.4.1</w:t>
      </w:r>
      <w:r>
        <w:rPr>
          <w:rFonts w:asciiTheme="minorHAnsi" w:eastAsiaTheme="minorEastAsia" w:hAnsiTheme="minorHAnsi" w:cstheme="minorBidi"/>
          <w:noProof/>
        </w:rPr>
        <w:tab/>
      </w:r>
      <w:r>
        <w:rPr>
          <w:noProof/>
        </w:rPr>
        <w:t>Error Codes</w:t>
      </w:r>
      <w:r>
        <w:rPr>
          <w:noProof/>
        </w:rPr>
        <w:tab/>
      </w:r>
      <w:r>
        <w:rPr>
          <w:noProof/>
        </w:rPr>
        <w:fldChar w:fldCharType="begin"/>
      </w:r>
      <w:r>
        <w:rPr>
          <w:noProof/>
        </w:rPr>
        <w:instrText xml:space="preserve"> PAGEREF _Toc461460142 \h </w:instrText>
      </w:r>
      <w:r>
        <w:rPr>
          <w:noProof/>
        </w:rPr>
      </w:r>
      <w:r>
        <w:rPr>
          <w:noProof/>
        </w:rPr>
        <w:fldChar w:fldCharType="separate"/>
      </w:r>
      <w:r>
        <w:rPr>
          <w:noProof/>
        </w:rPr>
        <w:t>32</w:t>
      </w:r>
      <w:r>
        <w:rPr>
          <w:noProof/>
        </w:rPr>
        <w:fldChar w:fldCharType="end"/>
      </w:r>
    </w:p>
    <w:p w14:paraId="7232CB39" w14:textId="77777777" w:rsidR="00631C12" w:rsidRDefault="00631C12">
      <w:pPr>
        <w:pStyle w:val="TOC4"/>
        <w:tabs>
          <w:tab w:val="left" w:pos="825"/>
          <w:tab w:val="right" w:leader="dot" w:pos="9350"/>
        </w:tabs>
        <w:rPr>
          <w:rFonts w:asciiTheme="minorHAnsi" w:eastAsiaTheme="minorEastAsia" w:hAnsiTheme="minorHAnsi" w:cstheme="minorBidi"/>
          <w:noProof/>
        </w:rPr>
      </w:pPr>
      <w:r>
        <w:rPr>
          <w:noProof/>
        </w:rPr>
        <w:t>3.3.4.2</w:t>
      </w:r>
      <w:r>
        <w:rPr>
          <w:rFonts w:asciiTheme="minorHAnsi" w:eastAsiaTheme="minorEastAsia" w:hAnsiTheme="minorHAnsi" w:cstheme="minorBidi"/>
          <w:noProof/>
        </w:rPr>
        <w:tab/>
      </w:r>
      <w:r>
        <w:rPr>
          <w:noProof/>
        </w:rPr>
        <w:t>Warning Codes</w:t>
      </w:r>
      <w:r>
        <w:rPr>
          <w:noProof/>
        </w:rPr>
        <w:tab/>
      </w:r>
      <w:r>
        <w:rPr>
          <w:noProof/>
        </w:rPr>
        <w:fldChar w:fldCharType="begin"/>
      </w:r>
      <w:r>
        <w:rPr>
          <w:noProof/>
        </w:rPr>
        <w:instrText xml:space="preserve"> PAGEREF _Toc461460143 \h </w:instrText>
      </w:r>
      <w:r>
        <w:rPr>
          <w:noProof/>
        </w:rPr>
      </w:r>
      <w:r>
        <w:rPr>
          <w:noProof/>
        </w:rPr>
        <w:fldChar w:fldCharType="separate"/>
      </w:r>
      <w:r>
        <w:rPr>
          <w:noProof/>
        </w:rPr>
        <w:t>32</w:t>
      </w:r>
      <w:r>
        <w:rPr>
          <w:noProof/>
        </w:rPr>
        <w:fldChar w:fldCharType="end"/>
      </w:r>
    </w:p>
    <w:p w14:paraId="21AB512E"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4</w:t>
      </w:r>
      <w:r>
        <w:rPr>
          <w:rFonts w:asciiTheme="minorHAnsi" w:eastAsiaTheme="minorEastAsia" w:hAnsiTheme="minorHAnsi" w:cstheme="minorBidi"/>
          <w:b w:val="0"/>
          <w:bCs w:val="0"/>
          <w:caps w:val="0"/>
          <w:noProof/>
          <w:u w:val="none"/>
        </w:rPr>
        <w:tab/>
      </w:r>
      <w:r>
        <w:rPr>
          <w:noProof/>
        </w:rPr>
        <w:t>Tuning Controls</w:t>
      </w:r>
      <w:r>
        <w:rPr>
          <w:noProof/>
        </w:rPr>
        <w:tab/>
      </w:r>
      <w:r>
        <w:rPr>
          <w:noProof/>
        </w:rPr>
        <w:fldChar w:fldCharType="begin"/>
      </w:r>
      <w:r>
        <w:rPr>
          <w:noProof/>
        </w:rPr>
        <w:instrText xml:space="preserve"> PAGEREF _Toc461460144 \h </w:instrText>
      </w:r>
      <w:r>
        <w:rPr>
          <w:noProof/>
        </w:rPr>
      </w:r>
      <w:r>
        <w:rPr>
          <w:noProof/>
        </w:rPr>
        <w:fldChar w:fldCharType="separate"/>
      </w:r>
      <w:r>
        <w:rPr>
          <w:noProof/>
        </w:rPr>
        <w:t>33</w:t>
      </w:r>
      <w:r>
        <w:rPr>
          <w:noProof/>
        </w:rPr>
        <w:fldChar w:fldCharType="end"/>
      </w:r>
    </w:p>
    <w:p w14:paraId="445614C6"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4.1</w:t>
      </w:r>
      <w:r>
        <w:rPr>
          <w:rFonts w:asciiTheme="minorHAnsi" w:eastAsiaTheme="minorEastAsia" w:hAnsiTheme="minorHAnsi" w:cstheme="minorBidi"/>
          <w:b w:val="0"/>
          <w:bCs w:val="0"/>
          <w:smallCaps w:val="0"/>
          <w:noProof/>
        </w:rPr>
        <w:tab/>
      </w:r>
      <w:r>
        <w:rPr>
          <w:noProof/>
        </w:rPr>
        <w:t>Sort by Subsystems</w:t>
      </w:r>
      <w:r>
        <w:rPr>
          <w:noProof/>
        </w:rPr>
        <w:tab/>
      </w:r>
      <w:r>
        <w:rPr>
          <w:noProof/>
        </w:rPr>
        <w:fldChar w:fldCharType="begin"/>
      </w:r>
      <w:r>
        <w:rPr>
          <w:noProof/>
        </w:rPr>
        <w:instrText xml:space="preserve"> PAGEREF _Toc461460145 \h </w:instrText>
      </w:r>
      <w:r>
        <w:rPr>
          <w:noProof/>
        </w:rPr>
      </w:r>
      <w:r>
        <w:rPr>
          <w:noProof/>
        </w:rPr>
        <w:fldChar w:fldCharType="separate"/>
      </w:r>
      <w:r>
        <w:rPr>
          <w:noProof/>
        </w:rPr>
        <w:t>33</w:t>
      </w:r>
      <w:r>
        <w:rPr>
          <w:noProof/>
        </w:rPr>
        <w:fldChar w:fldCharType="end"/>
      </w:r>
    </w:p>
    <w:p w14:paraId="3567B936"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4.2</w:t>
      </w:r>
      <w:r>
        <w:rPr>
          <w:rFonts w:asciiTheme="minorHAnsi" w:eastAsiaTheme="minorEastAsia" w:hAnsiTheme="minorHAnsi" w:cstheme="minorBidi"/>
          <w:b w:val="0"/>
          <w:bCs w:val="0"/>
          <w:smallCaps w:val="0"/>
          <w:noProof/>
        </w:rPr>
        <w:tab/>
      </w:r>
      <w:r>
        <w:rPr>
          <w:noProof/>
        </w:rPr>
        <w:t>Sort Numerically</w:t>
      </w:r>
      <w:r>
        <w:rPr>
          <w:noProof/>
        </w:rPr>
        <w:tab/>
      </w:r>
      <w:r>
        <w:rPr>
          <w:noProof/>
        </w:rPr>
        <w:fldChar w:fldCharType="begin"/>
      </w:r>
      <w:r>
        <w:rPr>
          <w:noProof/>
        </w:rPr>
        <w:instrText xml:space="preserve"> PAGEREF _Toc461460146 \h </w:instrText>
      </w:r>
      <w:r>
        <w:rPr>
          <w:noProof/>
        </w:rPr>
      </w:r>
      <w:r>
        <w:rPr>
          <w:noProof/>
        </w:rPr>
        <w:fldChar w:fldCharType="separate"/>
      </w:r>
      <w:r>
        <w:rPr>
          <w:noProof/>
        </w:rPr>
        <w:t>37</w:t>
      </w:r>
      <w:r>
        <w:rPr>
          <w:noProof/>
        </w:rPr>
        <w:fldChar w:fldCharType="end"/>
      </w:r>
    </w:p>
    <w:p w14:paraId="673918D1"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5</w:t>
      </w:r>
      <w:r>
        <w:rPr>
          <w:rFonts w:asciiTheme="minorHAnsi" w:eastAsiaTheme="minorEastAsia" w:hAnsiTheme="minorHAnsi" w:cstheme="minorBidi"/>
          <w:b w:val="0"/>
          <w:bCs w:val="0"/>
          <w:caps w:val="0"/>
          <w:noProof/>
          <w:u w:val="none"/>
        </w:rPr>
        <w:tab/>
      </w:r>
      <w:r>
        <w:rPr>
          <w:noProof/>
        </w:rPr>
        <w:t>Monitor Controls</w:t>
      </w:r>
      <w:r>
        <w:rPr>
          <w:noProof/>
        </w:rPr>
        <w:tab/>
      </w:r>
      <w:r>
        <w:rPr>
          <w:noProof/>
        </w:rPr>
        <w:fldChar w:fldCharType="begin"/>
      </w:r>
      <w:r>
        <w:rPr>
          <w:noProof/>
        </w:rPr>
        <w:instrText xml:space="preserve"> PAGEREF _Toc461460147 \h </w:instrText>
      </w:r>
      <w:r>
        <w:rPr>
          <w:noProof/>
        </w:rPr>
      </w:r>
      <w:r>
        <w:rPr>
          <w:noProof/>
        </w:rPr>
        <w:fldChar w:fldCharType="separate"/>
      </w:r>
      <w:r>
        <w:rPr>
          <w:noProof/>
        </w:rPr>
        <w:t>43</w:t>
      </w:r>
      <w:r>
        <w:rPr>
          <w:noProof/>
        </w:rPr>
        <w:fldChar w:fldCharType="end"/>
      </w:r>
    </w:p>
    <w:p w14:paraId="1479FFB7"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5.1</w:t>
      </w:r>
      <w:r>
        <w:rPr>
          <w:rFonts w:asciiTheme="minorHAnsi" w:eastAsiaTheme="minorEastAsia" w:hAnsiTheme="minorHAnsi" w:cstheme="minorBidi"/>
          <w:b w:val="0"/>
          <w:bCs w:val="0"/>
          <w:smallCaps w:val="0"/>
          <w:noProof/>
        </w:rPr>
        <w:tab/>
      </w:r>
      <w:r>
        <w:rPr>
          <w:noProof/>
        </w:rPr>
        <w:t>TSDD Enumeration</w:t>
      </w:r>
      <w:r>
        <w:rPr>
          <w:noProof/>
        </w:rPr>
        <w:tab/>
      </w:r>
      <w:r>
        <w:rPr>
          <w:noProof/>
        </w:rPr>
        <w:fldChar w:fldCharType="begin"/>
      </w:r>
      <w:r>
        <w:rPr>
          <w:noProof/>
        </w:rPr>
        <w:instrText xml:space="preserve"> PAGEREF _Toc461460148 \h </w:instrText>
      </w:r>
      <w:r>
        <w:rPr>
          <w:noProof/>
        </w:rPr>
      </w:r>
      <w:r>
        <w:rPr>
          <w:noProof/>
        </w:rPr>
        <w:fldChar w:fldCharType="separate"/>
      </w:r>
      <w:r>
        <w:rPr>
          <w:noProof/>
        </w:rPr>
        <w:t>43</w:t>
      </w:r>
      <w:r>
        <w:rPr>
          <w:noProof/>
        </w:rPr>
        <w:fldChar w:fldCharType="end"/>
      </w:r>
    </w:p>
    <w:p w14:paraId="2753D7A3"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5.2</w:t>
      </w:r>
      <w:r>
        <w:rPr>
          <w:rFonts w:asciiTheme="minorHAnsi" w:eastAsiaTheme="minorEastAsia" w:hAnsiTheme="minorHAnsi" w:cstheme="minorBidi"/>
          <w:b w:val="0"/>
          <w:bCs w:val="0"/>
          <w:smallCaps w:val="0"/>
          <w:noProof/>
        </w:rPr>
        <w:tab/>
      </w:r>
      <w:r>
        <w:rPr>
          <w:noProof/>
        </w:rPr>
        <w:t>VSDD Enumeration</w:t>
      </w:r>
      <w:r>
        <w:rPr>
          <w:noProof/>
        </w:rPr>
        <w:tab/>
      </w:r>
      <w:r>
        <w:rPr>
          <w:noProof/>
        </w:rPr>
        <w:fldChar w:fldCharType="begin"/>
      </w:r>
      <w:r>
        <w:rPr>
          <w:noProof/>
        </w:rPr>
        <w:instrText xml:space="preserve"> PAGEREF _Toc461460149 \h </w:instrText>
      </w:r>
      <w:r>
        <w:rPr>
          <w:noProof/>
        </w:rPr>
      </w:r>
      <w:r>
        <w:rPr>
          <w:noProof/>
        </w:rPr>
        <w:fldChar w:fldCharType="separate"/>
      </w:r>
      <w:r>
        <w:rPr>
          <w:noProof/>
        </w:rPr>
        <w:t>43</w:t>
      </w:r>
      <w:r>
        <w:rPr>
          <w:noProof/>
        </w:rPr>
        <w:fldChar w:fldCharType="end"/>
      </w:r>
    </w:p>
    <w:p w14:paraId="56845EFB"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5.3</w:t>
      </w:r>
      <w:r>
        <w:rPr>
          <w:rFonts w:asciiTheme="minorHAnsi" w:eastAsiaTheme="minorEastAsia" w:hAnsiTheme="minorHAnsi" w:cstheme="minorBidi"/>
          <w:b w:val="0"/>
          <w:bCs w:val="0"/>
          <w:smallCaps w:val="0"/>
          <w:noProof/>
        </w:rPr>
        <w:tab/>
      </w:r>
      <w:r>
        <w:rPr>
          <w:noProof/>
        </w:rPr>
        <w:t>FSDD Enumeration</w:t>
      </w:r>
      <w:r>
        <w:rPr>
          <w:noProof/>
        </w:rPr>
        <w:tab/>
      </w:r>
      <w:r>
        <w:rPr>
          <w:noProof/>
        </w:rPr>
        <w:fldChar w:fldCharType="begin"/>
      </w:r>
      <w:r>
        <w:rPr>
          <w:noProof/>
        </w:rPr>
        <w:instrText xml:space="preserve"> PAGEREF _Toc461460150 \h </w:instrText>
      </w:r>
      <w:r>
        <w:rPr>
          <w:noProof/>
        </w:rPr>
      </w:r>
      <w:r>
        <w:rPr>
          <w:noProof/>
        </w:rPr>
        <w:fldChar w:fldCharType="separate"/>
      </w:r>
      <w:r>
        <w:rPr>
          <w:noProof/>
        </w:rPr>
        <w:t>44</w:t>
      </w:r>
      <w:r>
        <w:rPr>
          <w:noProof/>
        </w:rPr>
        <w:fldChar w:fldCharType="end"/>
      </w:r>
    </w:p>
    <w:p w14:paraId="2F3CAA10"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5.4</w:t>
      </w:r>
      <w:r>
        <w:rPr>
          <w:rFonts w:asciiTheme="minorHAnsi" w:eastAsiaTheme="minorEastAsia" w:hAnsiTheme="minorHAnsi" w:cstheme="minorBidi"/>
          <w:b w:val="0"/>
          <w:bCs w:val="0"/>
          <w:smallCaps w:val="0"/>
          <w:noProof/>
        </w:rPr>
        <w:tab/>
      </w:r>
      <w:r>
        <w:rPr>
          <w:noProof/>
        </w:rPr>
        <w:t>XTU Monitoring Ids</w:t>
      </w:r>
      <w:r>
        <w:rPr>
          <w:noProof/>
        </w:rPr>
        <w:tab/>
      </w:r>
      <w:r>
        <w:rPr>
          <w:noProof/>
        </w:rPr>
        <w:fldChar w:fldCharType="begin"/>
      </w:r>
      <w:r>
        <w:rPr>
          <w:noProof/>
        </w:rPr>
        <w:instrText xml:space="preserve"> PAGEREF _Toc461460151 \h </w:instrText>
      </w:r>
      <w:r>
        <w:rPr>
          <w:noProof/>
        </w:rPr>
      </w:r>
      <w:r>
        <w:rPr>
          <w:noProof/>
        </w:rPr>
        <w:fldChar w:fldCharType="separate"/>
      </w:r>
      <w:r>
        <w:rPr>
          <w:noProof/>
        </w:rPr>
        <w:t>45</w:t>
      </w:r>
      <w:r>
        <w:rPr>
          <w:noProof/>
        </w:rPr>
        <w:fldChar w:fldCharType="end"/>
      </w:r>
    </w:p>
    <w:p w14:paraId="4554EA59"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6</w:t>
      </w:r>
      <w:r>
        <w:rPr>
          <w:rFonts w:asciiTheme="minorHAnsi" w:eastAsiaTheme="minorEastAsia" w:hAnsiTheme="minorHAnsi" w:cstheme="minorBidi"/>
          <w:b w:val="0"/>
          <w:bCs w:val="0"/>
          <w:caps w:val="0"/>
          <w:noProof/>
          <w:u w:val="none"/>
        </w:rPr>
        <w:tab/>
      </w:r>
      <w:r>
        <w:rPr>
          <w:noProof/>
        </w:rPr>
        <w:t>Platform Compatibility</w:t>
      </w:r>
      <w:r>
        <w:rPr>
          <w:noProof/>
        </w:rPr>
        <w:tab/>
      </w:r>
      <w:r>
        <w:rPr>
          <w:noProof/>
        </w:rPr>
        <w:fldChar w:fldCharType="begin"/>
      </w:r>
      <w:r>
        <w:rPr>
          <w:noProof/>
        </w:rPr>
        <w:instrText xml:space="preserve"> PAGEREF _Toc461460152 \h </w:instrText>
      </w:r>
      <w:r>
        <w:rPr>
          <w:noProof/>
        </w:rPr>
      </w:r>
      <w:r>
        <w:rPr>
          <w:noProof/>
        </w:rPr>
        <w:fldChar w:fldCharType="separate"/>
      </w:r>
      <w:r>
        <w:rPr>
          <w:noProof/>
        </w:rPr>
        <w:t>50</w:t>
      </w:r>
      <w:r>
        <w:rPr>
          <w:noProof/>
        </w:rPr>
        <w:fldChar w:fldCharType="end"/>
      </w:r>
    </w:p>
    <w:p w14:paraId="65AF3D8F" w14:textId="77777777" w:rsidR="00631C12" w:rsidRDefault="00631C12">
      <w:pPr>
        <w:pStyle w:val="TOC1"/>
        <w:tabs>
          <w:tab w:val="left" w:pos="330"/>
          <w:tab w:val="right" w:leader="dot" w:pos="9350"/>
        </w:tabs>
        <w:rPr>
          <w:rFonts w:asciiTheme="minorHAnsi" w:eastAsiaTheme="minorEastAsia" w:hAnsiTheme="minorHAnsi" w:cstheme="minorBidi"/>
          <w:b w:val="0"/>
          <w:bCs w:val="0"/>
          <w:caps w:val="0"/>
          <w:noProof/>
          <w:u w:val="none"/>
        </w:rPr>
      </w:pPr>
      <w:r>
        <w:rPr>
          <w:noProof/>
        </w:rPr>
        <w:t>7</w:t>
      </w:r>
      <w:r>
        <w:rPr>
          <w:rFonts w:asciiTheme="minorHAnsi" w:eastAsiaTheme="minorEastAsia" w:hAnsiTheme="minorHAnsi" w:cstheme="minorBidi"/>
          <w:b w:val="0"/>
          <w:bCs w:val="0"/>
          <w:caps w:val="0"/>
          <w:noProof/>
          <w:u w:val="none"/>
        </w:rPr>
        <w:tab/>
      </w:r>
      <w:r>
        <w:rPr>
          <w:noProof/>
        </w:rPr>
        <w:t>Control Implementation Guidance</w:t>
      </w:r>
      <w:r>
        <w:rPr>
          <w:noProof/>
        </w:rPr>
        <w:tab/>
      </w:r>
      <w:r>
        <w:rPr>
          <w:noProof/>
        </w:rPr>
        <w:fldChar w:fldCharType="begin"/>
      </w:r>
      <w:r>
        <w:rPr>
          <w:noProof/>
        </w:rPr>
        <w:instrText xml:space="preserve"> PAGEREF _Toc461460153 \h </w:instrText>
      </w:r>
      <w:r>
        <w:rPr>
          <w:noProof/>
        </w:rPr>
      </w:r>
      <w:r>
        <w:rPr>
          <w:noProof/>
        </w:rPr>
        <w:fldChar w:fldCharType="separate"/>
      </w:r>
      <w:r>
        <w:rPr>
          <w:noProof/>
        </w:rPr>
        <w:t>54</w:t>
      </w:r>
      <w:r>
        <w:rPr>
          <w:noProof/>
        </w:rPr>
        <w:fldChar w:fldCharType="end"/>
      </w:r>
    </w:p>
    <w:p w14:paraId="0ED98001"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7.1</w:t>
      </w:r>
      <w:r>
        <w:rPr>
          <w:rFonts w:asciiTheme="minorHAnsi" w:eastAsiaTheme="minorEastAsia" w:hAnsiTheme="minorHAnsi" w:cstheme="minorBidi"/>
          <w:b w:val="0"/>
          <w:bCs w:val="0"/>
          <w:smallCaps w:val="0"/>
          <w:noProof/>
        </w:rPr>
        <w:tab/>
      </w:r>
      <w:r>
        <w:rPr>
          <w:noProof/>
        </w:rPr>
        <w:t>Graphics Turbo Ratio Limit</w:t>
      </w:r>
      <w:r>
        <w:rPr>
          <w:noProof/>
        </w:rPr>
        <w:tab/>
      </w:r>
      <w:r>
        <w:rPr>
          <w:noProof/>
        </w:rPr>
        <w:fldChar w:fldCharType="begin"/>
      </w:r>
      <w:r>
        <w:rPr>
          <w:noProof/>
        </w:rPr>
        <w:instrText xml:space="preserve"> PAGEREF _Toc461460154 \h </w:instrText>
      </w:r>
      <w:r>
        <w:rPr>
          <w:noProof/>
        </w:rPr>
      </w:r>
      <w:r>
        <w:rPr>
          <w:noProof/>
        </w:rPr>
        <w:fldChar w:fldCharType="separate"/>
      </w:r>
      <w:r>
        <w:rPr>
          <w:noProof/>
        </w:rPr>
        <w:t>54</w:t>
      </w:r>
      <w:r>
        <w:rPr>
          <w:noProof/>
        </w:rPr>
        <w:fldChar w:fldCharType="end"/>
      </w:r>
    </w:p>
    <w:p w14:paraId="49104CCD"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7.2</w:t>
      </w:r>
      <w:r>
        <w:rPr>
          <w:rFonts w:asciiTheme="minorHAnsi" w:eastAsiaTheme="minorEastAsia" w:hAnsiTheme="minorHAnsi" w:cstheme="minorBidi"/>
          <w:b w:val="0"/>
          <w:bCs w:val="0"/>
          <w:smallCaps w:val="0"/>
          <w:noProof/>
        </w:rPr>
        <w:tab/>
      </w:r>
      <w:r>
        <w:rPr>
          <w:noProof/>
        </w:rPr>
        <w:t>Memory Clock Multiplier</w:t>
      </w:r>
      <w:r>
        <w:rPr>
          <w:noProof/>
        </w:rPr>
        <w:tab/>
      </w:r>
      <w:r>
        <w:rPr>
          <w:noProof/>
        </w:rPr>
        <w:fldChar w:fldCharType="begin"/>
      </w:r>
      <w:r>
        <w:rPr>
          <w:noProof/>
        </w:rPr>
        <w:instrText xml:space="preserve"> PAGEREF _Toc461460155 \h </w:instrText>
      </w:r>
      <w:r>
        <w:rPr>
          <w:noProof/>
        </w:rPr>
      </w:r>
      <w:r>
        <w:rPr>
          <w:noProof/>
        </w:rPr>
        <w:fldChar w:fldCharType="separate"/>
      </w:r>
      <w:r>
        <w:rPr>
          <w:noProof/>
        </w:rPr>
        <w:t>54</w:t>
      </w:r>
      <w:r>
        <w:rPr>
          <w:noProof/>
        </w:rPr>
        <w:fldChar w:fldCharType="end"/>
      </w:r>
    </w:p>
    <w:p w14:paraId="115F3548"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7.3</w:t>
      </w:r>
      <w:r>
        <w:rPr>
          <w:rFonts w:asciiTheme="minorHAnsi" w:eastAsiaTheme="minorEastAsia" w:hAnsiTheme="minorHAnsi" w:cstheme="minorBidi"/>
          <w:b w:val="0"/>
          <w:bCs w:val="0"/>
          <w:smallCaps w:val="0"/>
          <w:noProof/>
        </w:rPr>
        <w:tab/>
      </w:r>
      <w:r>
        <w:rPr>
          <w:noProof/>
        </w:rPr>
        <w:t>FIVR Voltage Controls</w:t>
      </w:r>
      <w:r>
        <w:rPr>
          <w:noProof/>
        </w:rPr>
        <w:tab/>
      </w:r>
      <w:r>
        <w:rPr>
          <w:noProof/>
        </w:rPr>
        <w:fldChar w:fldCharType="begin"/>
      </w:r>
      <w:r>
        <w:rPr>
          <w:noProof/>
        </w:rPr>
        <w:instrText xml:space="preserve"> PAGEREF _Toc461460156 \h </w:instrText>
      </w:r>
      <w:r>
        <w:rPr>
          <w:noProof/>
        </w:rPr>
      </w:r>
      <w:r>
        <w:rPr>
          <w:noProof/>
        </w:rPr>
        <w:fldChar w:fldCharType="separate"/>
      </w:r>
      <w:r>
        <w:rPr>
          <w:noProof/>
        </w:rPr>
        <w:t>54</w:t>
      </w:r>
      <w:r>
        <w:rPr>
          <w:noProof/>
        </w:rPr>
        <w:fldChar w:fldCharType="end"/>
      </w:r>
    </w:p>
    <w:p w14:paraId="0C8BD8B6"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7.4</w:t>
      </w:r>
      <w:r>
        <w:rPr>
          <w:rFonts w:asciiTheme="minorHAnsi" w:eastAsiaTheme="minorEastAsia" w:hAnsiTheme="minorHAnsi" w:cstheme="minorBidi"/>
          <w:b w:val="0"/>
          <w:bCs w:val="0"/>
          <w:smallCaps w:val="0"/>
          <w:noProof/>
        </w:rPr>
        <w:tab/>
      </w:r>
      <w:r>
        <w:rPr>
          <w:noProof/>
        </w:rPr>
        <w:t>PEG/DMI Ratio</w:t>
      </w:r>
      <w:r>
        <w:rPr>
          <w:noProof/>
        </w:rPr>
        <w:tab/>
      </w:r>
      <w:r>
        <w:rPr>
          <w:noProof/>
        </w:rPr>
        <w:fldChar w:fldCharType="begin"/>
      </w:r>
      <w:r>
        <w:rPr>
          <w:noProof/>
        </w:rPr>
        <w:instrText xml:space="preserve"> PAGEREF _Toc461460157 \h </w:instrText>
      </w:r>
      <w:r>
        <w:rPr>
          <w:noProof/>
        </w:rPr>
      </w:r>
      <w:r>
        <w:rPr>
          <w:noProof/>
        </w:rPr>
        <w:fldChar w:fldCharType="separate"/>
      </w:r>
      <w:r>
        <w:rPr>
          <w:noProof/>
        </w:rPr>
        <w:t>55</w:t>
      </w:r>
      <w:r>
        <w:rPr>
          <w:noProof/>
        </w:rPr>
        <w:fldChar w:fldCharType="end"/>
      </w:r>
    </w:p>
    <w:p w14:paraId="6C057184"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7.5</w:t>
      </w:r>
      <w:r>
        <w:rPr>
          <w:rFonts w:asciiTheme="minorHAnsi" w:eastAsiaTheme="minorEastAsia" w:hAnsiTheme="minorHAnsi" w:cstheme="minorBidi"/>
          <w:b w:val="0"/>
          <w:bCs w:val="0"/>
          <w:smallCaps w:val="0"/>
          <w:noProof/>
        </w:rPr>
        <w:tab/>
      </w:r>
      <w:r>
        <w:rPr>
          <w:noProof/>
        </w:rPr>
        <w:t>Filter PLL Frequency</w:t>
      </w:r>
      <w:r>
        <w:rPr>
          <w:noProof/>
        </w:rPr>
        <w:tab/>
      </w:r>
      <w:r>
        <w:rPr>
          <w:noProof/>
        </w:rPr>
        <w:fldChar w:fldCharType="begin"/>
      </w:r>
      <w:r>
        <w:rPr>
          <w:noProof/>
        </w:rPr>
        <w:instrText xml:space="preserve"> PAGEREF _Toc461460158 \h </w:instrText>
      </w:r>
      <w:r>
        <w:rPr>
          <w:noProof/>
        </w:rPr>
      </w:r>
      <w:r>
        <w:rPr>
          <w:noProof/>
        </w:rPr>
        <w:fldChar w:fldCharType="separate"/>
      </w:r>
      <w:r>
        <w:rPr>
          <w:noProof/>
        </w:rPr>
        <w:t>55</w:t>
      </w:r>
      <w:r>
        <w:rPr>
          <w:noProof/>
        </w:rPr>
        <w:fldChar w:fldCharType="end"/>
      </w:r>
    </w:p>
    <w:p w14:paraId="27E0C606" w14:textId="77777777" w:rsidR="00631C12" w:rsidRDefault="00631C12">
      <w:pPr>
        <w:pStyle w:val="TOC2"/>
        <w:tabs>
          <w:tab w:val="left" w:pos="495"/>
          <w:tab w:val="right" w:leader="dot" w:pos="9350"/>
        </w:tabs>
        <w:rPr>
          <w:rFonts w:asciiTheme="minorHAnsi" w:eastAsiaTheme="minorEastAsia" w:hAnsiTheme="minorHAnsi" w:cstheme="minorBidi"/>
          <w:b w:val="0"/>
          <w:bCs w:val="0"/>
          <w:smallCaps w:val="0"/>
          <w:noProof/>
        </w:rPr>
      </w:pPr>
      <w:r>
        <w:rPr>
          <w:noProof/>
        </w:rPr>
        <w:t>7.6</w:t>
      </w:r>
      <w:r>
        <w:rPr>
          <w:rFonts w:asciiTheme="minorHAnsi" w:eastAsiaTheme="minorEastAsia" w:hAnsiTheme="minorHAnsi" w:cstheme="minorBidi"/>
          <w:b w:val="0"/>
          <w:bCs w:val="0"/>
          <w:smallCaps w:val="0"/>
          <w:noProof/>
        </w:rPr>
        <w:tab/>
      </w:r>
      <w:r>
        <w:rPr>
          <w:noProof/>
        </w:rPr>
        <w:t>OC Mailbox Enable/Disable Toggle Controls</w:t>
      </w:r>
      <w:r>
        <w:rPr>
          <w:noProof/>
        </w:rPr>
        <w:tab/>
      </w:r>
      <w:r>
        <w:rPr>
          <w:noProof/>
        </w:rPr>
        <w:fldChar w:fldCharType="begin"/>
      </w:r>
      <w:r>
        <w:rPr>
          <w:noProof/>
        </w:rPr>
        <w:instrText xml:space="preserve"> PAGEREF _Toc461460159 \h </w:instrText>
      </w:r>
      <w:r>
        <w:rPr>
          <w:noProof/>
        </w:rPr>
      </w:r>
      <w:r>
        <w:rPr>
          <w:noProof/>
        </w:rPr>
        <w:fldChar w:fldCharType="separate"/>
      </w:r>
      <w:r>
        <w:rPr>
          <w:noProof/>
        </w:rPr>
        <w:t>55</w:t>
      </w:r>
      <w:r>
        <w:rPr>
          <w:noProof/>
        </w:rPr>
        <w:fldChar w:fldCharType="end"/>
      </w:r>
    </w:p>
    <w:p w14:paraId="0B70E2CF" w14:textId="77777777" w:rsidR="009558C9" w:rsidRPr="00240100" w:rsidRDefault="00D840AE" w:rsidP="009558C9">
      <w:r>
        <w:rPr>
          <w:b/>
          <w:bCs/>
          <w:caps/>
          <w:sz w:val="24"/>
          <w:szCs w:val="24"/>
          <w:u w:val="single"/>
        </w:rPr>
        <w:fldChar w:fldCharType="end"/>
      </w:r>
    </w:p>
    <w:p w14:paraId="04B9DA9F" w14:textId="77777777" w:rsidR="00BF01BD" w:rsidRPr="00240100" w:rsidRDefault="009558C9" w:rsidP="009558C9">
      <w:pPr>
        <w:rPr>
          <w:rStyle w:val="FigureHeadings"/>
        </w:rPr>
      </w:pPr>
      <w:r w:rsidRPr="00240100">
        <w:br w:type="page"/>
      </w:r>
      <w:r w:rsidRPr="00240100">
        <w:rPr>
          <w:rStyle w:val="FigureHeadings"/>
        </w:rPr>
        <w:lastRenderedPageBreak/>
        <w:t>List of Figures</w:t>
      </w:r>
    </w:p>
    <w:p w14:paraId="193452C4" w14:textId="77777777" w:rsidR="00FC6D20" w:rsidRDefault="00D840AE">
      <w:pPr>
        <w:pStyle w:val="TableofFigures"/>
        <w:tabs>
          <w:tab w:val="right" w:leader="dot" w:pos="9350"/>
        </w:tabs>
        <w:rPr>
          <w:rFonts w:asciiTheme="minorHAnsi" w:eastAsiaTheme="minorEastAsia" w:hAnsiTheme="minorHAnsi" w:cstheme="minorBidi"/>
          <w:noProof/>
          <w:sz w:val="22"/>
          <w:szCs w:val="22"/>
          <w:lang w:eastAsia="zh-CN"/>
        </w:rPr>
      </w:pPr>
      <w:r>
        <w:fldChar w:fldCharType="begin"/>
      </w:r>
      <w:r w:rsidR="003226D0">
        <w:instrText xml:space="preserve"> TOC \h \z \c "Figure" </w:instrText>
      </w:r>
      <w:r>
        <w:fldChar w:fldCharType="separate"/>
      </w:r>
      <w:hyperlink w:anchor="_Toc447095725" w:history="1">
        <w:r w:rsidR="00FC6D20" w:rsidRPr="00712065">
          <w:rPr>
            <w:rStyle w:val="Hyperlink"/>
            <w:noProof/>
          </w:rPr>
          <w:t>Figure 2</w:t>
        </w:r>
        <w:r w:rsidR="00FC6D20" w:rsidRPr="00712065">
          <w:rPr>
            <w:rStyle w:val="Hyperlink"/>
            <w:noProof/>
          </w:rPr>
          <w:noBreakHyphen/>
          <w:t>1 OS-to-BIOS Communication</w:t>
        </w:r>
        <w:r w:rsidR="00FC6D20">
          <w:rPr>
            <w:noProof/>
            <w:webHidden/>
          </w:rPr>
          <w:tab/>
        </w:r>
        <w:r w:rsidR="00FC6D20">
          <w:rPr>
            <w:noProof/>
            <w:webHidden/>
          </w:rPr>
          <w:fldChar w:fldCharType="begin"/>
        </w:r>
        <w:r w:rsidR="00FC6D20">
          <w:rPr>
            <w:noProof/>
            <w:webHidden/>
          </w:rPr>
          <w:instrText xml:space="preserve"> PAGEREF _Toc447095725 \h </w:instrText>
        </w:r>
        <w:r w:rsidR="00FC6D20">
          <w:rPr>
            <w:noProof/>
            <w:webHidden/>
          </w:rPr>
        </w:r>
        <w:r w:rsidR="00FC6D20">
          <w:rPr>
            <w:noProof/>
            <w:webHidden/>
          </w:rPr>
          <w:fldChar w:fldCharType="separate"/>
        </w:r>
        <w:r w:rsidR="00FC6D20">
          <w:rPr>
            <w:noProof/>
            <w:webHidden/>
          </w:rPr>
          <w:t>5</w:t>
        </w:r>
        <w:r w:rsidR="00FC6D20">
          <w:rPr>
            <w:noProof/>
            <w:webHidden/>
          </w:rPr>
          <w:fldChar w:fldCharType="end"/>
        </w:r>
      </w:hyperlink>
    </w:p>
    <w:p w14:paraId="0757D8B6"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6" w:history="1">
        <w:r w:rsidR="00FC6D20" w:rsidRPr="00712065">
          <w:rPr>
            <w:rStyle w:val="Hyperlink"/>
            <w:noProof/>
          </w:rPr>
          <w:t>Figure 2</w:t>
        </w:r>
        <w:r w:rsidR="00FC6D20" w:rsidRPr="00712065">
          <w:rPr>
            <w:rStyle w:val="Hyperlink"/>
            <w:noProof/>
          </w:rPr>
          <w:noBreakHyphen/>
          <w:t>2 XTU BIOS Call Sequence Diagram</w:t>
        </w:r>
        <w:r w:rsidR="00FC6D20">
          <w:rPr>
            <w:noProof/>
            <w:webHidden/>
          </w:rPr>
          <w:tab/>
        </w:r>
        <w:r w:rsidR="00FC6D20">
          <w:rPr>
            <w:noProof/>
            <w:webHidden/>
          </w:rPr>
          <w:fldChar w:fldCharType="begin"/>
        </w:r>
        <w:r w:rsidR="00FC6D20">
          <w:rPr>
            <w:noProof/>
            <w:webHidden/>
          </w:rPr>
          <w:instrText xml:space="preserve"> PAGEREF _Toc447095726 \h </w:instrText>
        </w:r>
        <w:r w:rsidR="00FC6D20">
          <w:rPr>
            <w:noProof/>
            <w:webHidden/>
          </w:rPr>
        </w:r>
        <w:r w:rsidR="00FC6D20">
          <w:rPr>
            <w:noProof/>
            <w:webHidden/>
          </w:rPr>
          <w:fldChar w:fldCharType="separate"/>
        </w:r>
        <w:r w:rsidR="00FC6D20">
          <w:rPr>
            <w:noProof/>
            <w:webHidden/>
          </w:rPr>
          <w:t>8</w:t>
        </w:r>
        <w:r w:rsidR="00FC6D20">
          <w:rPr>
            <w:noProof/>
            <w:webHidden/>
          </w:rPr>
          <w:fldChar w:fldCharType="end"/>
        </w:r>
      </w:hyperlink>
    </w:p>
    <w:p w14:paraId="3895B679" w14:textId="77777777" w:rsidR="009558C9" w:rsidRDefault="00D840AE" w:rsidP="009558C9">
      <w:r>
        <w:rPr>
          <w:b/>
          <w:bCs/>
          <w:noProof/>
        </w:rPr>
        <w:fldChar w:fldCharType="end"/>
      </w:r>
    </w:p>
    <w:p w14:paraId="62861633" w14:textId="77777777" w:rsidR="00BF01BD" w:rsidRPr="00240100" w:rsidRDefault="009558C9" w:rsidP="00F56280">
      <w:pPr>
        <w:rPr>
          <w:rStyle w:val="FigureHeadings"/>
        </w:rPr>
      </w:pPr>
      <w:r w:rsidRPr="00240100">
        <w:rPr>
          <w:rStyle w:val="FigureHeadings"/>
        </w:rPr>
        <w:t>List of Tables</w:t>
      </w:r>
    </w:p>
    <w:p w14:paraId="42EC35DE" w14:textId="77777777" w:rsidR="00FC6D20" w:rsidRDefault="00D840AE">
      <w:pPr>
        <w:pStyle w:val="TableofFigures"/>
        <w:tabs>
          <w:tab w:val="right" w:leader="dot" w:pos="9350"/>
        </w:tabs>
        <w:rPr>
          <w:rFonts w:asciiTheme="minorHAnsi" w:eastAsiaTheme="minorEastAsia" w:hAnsiTheme="minorHAnsi" w:cstheme="minorBidi"/>
          <w:noProof/>
          <w:sz w:val="22"/>
          <w:szCs w:val="22"/>
          <w:lang w:eastAsia="zh-CN"/>
        </w:rPr>
      </w:pPr>
      <w:r>
        <w:fldChar w:fldCharType="begin"/>
      </w:r>
      <w:r w:rsidR="00176787">
        <w:instrText xml:space="preserve"> TOC \h \z \c "Table" </w:instrText>
      </w:r>
      <w:r>
        <w:fldChar w:fldCharType="separate"/>
      </w:r>
      <w:hyperlink w:anchor="_Toc447095694" w:history="1">
        <w:r w:rsidR="00FC6D20" w:rsidRPr="009D3281">
          <w:rPr>
            <w:rStyle w:val="Hyperlink"/>
            <w:noProof/>
          </w:rPr>
          <w:t>Table 1</w:t>
        </w:r>
        <w:r w:rsidR="00FC6D20" w:rsidRPr="009D3281">
          <w:rPr>
            <w:rStyle w:val="Hyperlink"/>
            <w:noProof/>
          </w:rPr>
          <w:noBreakHyphen/>
          <w:t>1 Platforms supported by this document</w:t>
        </w:r>
        <w:r w:rsidR="00FC6D20">
          <w:rPr>
            <w:noProof/>
            <w:webHidden/>
          </w:rPr>
          <w:tab/>
        </w:r>
        <w:r w:rsidR="00FC6D20">
          <w:rPr>
            <w:noProof/>
            <w:webHidden/>
          </w:rPr>
          <w:fldChar w:fldCharType="begin"/>
        </w:r>
        <w:r w:rsidR="00FC6D20">
          <w:rPr>
            <w:noProof/>
            <w:webHidden/>
          </w:rPr>
          <w:instrText xml:space="preserve"> PAGEREF _Toc447095694 \h </w:instrText>
        </w:r>
        <w:r w:rsidR="00FC6D20">
          <w:rPr>
            <w:noProof/>
            <w:webHidden/>
          </w:rPr>
        </w:r>
        <w:r w:rsidR="00FC6D20">
          <w:rPr>
            <w:noProof/>
            <w:webHidden/>
          </w:rPr>
          <w:fldChar w:fldCharType="separate"/>
        </w:r>
        <w:r w:rsidR="00FC6D20">
          <w:rPr>
            <w:noProof/>
            <w:webHidden/>
          </w:rPr>
          <w:t>2</w:t>
        </w:r>
        <w:r w:rsidR="00FC6D20">
          <w:rPr>
            <w:noProof/>
            <w:webHidden/>
          </w:rPr>
          <w:fldChar w:fldCharType="end"/>
        </w:r>
      </w:hyperlink>
    </w:p>
    <w:p w14:paraId="7ADB6494"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695" w:history="1">
        <w:r w:rsidR="00FC6D20" w:rsidRPr="009D3281">
          <w:rPr>
            <w:rStyle w:val="Hyperlink"/>
            <w:noProof/>
          </w:rPr>
          <w:t>Table 1</w:t>
        </w:r>
        <w:r w:rsidR="00FC6D20" w:rsidRPr="009D3281">
          <w:rPr>
            <w:rStyle w:val="Hyperlink"/>
            <w:noProof/>
          </w:rPr>
          <w:noBreakHyphen/>
          <w:t>2 Definition of Acronyms Used</w:t>
        </w:r>
        <w:r w:rsidR="00FC6D20">
          <w:rPr>
            <w:noProof/>
            <w:webHidden/>
          </w:rPr>
          <w:tab/>
        </w:r>
        <w:r w:rsidR="00FC6D20">
          <w:rPr>
            <w:noProof/>
            <w:webHidden/>
          </w:rPr>
          <w:fldChar w:fldCharType="begin"/>
        </w:r>
        <w:r w:rsidR="00FC6D20">
          <w:rPr>
            <w:noProof/>
            <w:webHidden/>
          </w:rPr>
          <w:instrText xml:space="preserve"> PAGEREF _Toc447095695 \h </w:instrText>
        </w:r>
        <w:r w:rsidR="00FC6D20">
          <w:rPr>
            <w:noProof/>
            <w:webHidden/>
          </w:rPr>
        </w:r>
        <w:r w:rsidR="00FC6D20">
          <w:rPr>
            <w:noProof/>
            <w:webHidden/>
          </w:rPr>
          <w:fldChar w:fldCharType="separate"/>
        </w:r>
        <w:r w:rsidR="00FC6D20">
          <w:rPr>
            <w:noProof/>
            <w:webHidden/>
          </w:rPr>
          <w:t>3</w:t>
        </w:r>
        <w:r w:rsidR="00FC6D20">
          <w:rPr>
            <w:noProof/>
            <w:webHidden/>
          </w:rPr>
          <w:fldChar w:fldCharType="end"/>
        </w:r>
      </w:hyperlink>
    </w:p>
    <w:p w14:paraId="4DAE874A"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696" w:history="1">
        <w:r w:rsidR="00FC6D20" w:rsidRPr="009D3281">
          <w:rPr>
            <w:rStyle w:val="Hyperlink"/>
            <w:noProof/>
          </w:rPr>
          <w:t>Table 1</w:t>
        </w:r>
        <w:r w:rsidR="00FC6D20" w:rsidRPr="009D3281">
          <w:rPr>
            <w:rStyle w:val="Hyperlink"/>
            <w:noProof/>
          </w:rPr>
          <w:noBreakHyphen/>
          <w:t>3 Related Documentation</w:t>
        </w:r>
        <w:r w:rsidR="00FC6D20">
          <w:rPr>
            <w:noProof/>
            <w:webHidden/>
          </w:rPr>
          <w:tab/>
        </w:r>
        <w:r w:rsidR="00FC6D20">
          <w:rPr>
            <w:noProof/>
            <w:webHidden/>
          </w:rPr>
          <w:fldChar w:fldCharType="begin"/>
        </w:r>
        <w:r w:rsidR="00FC6D20">
          <w:rPr>
            <w:noProof/>
            <w:webHidden/>
          </w:rPr>
          <w:instrText xml:space="preserve"> PAGEREF _Toc447095696 \h </w:instrText>
        </w:r>
        <w:r w:rsidR="00FC6D20">
          <w:rPr>
            <w:noProof/>
            <w:webHidden/>
          </w:rPr>
        </w:r>
        <w:r w:rsidR="00FC6D20">
          <w:rPr>
            <w:noProof/>
            <w:webHidden/>
          </w:rPr>
          <w:fldChar w:fldCharType="separate"/>
        </w:r>
        <w:r w:rsidR="00FC6D20">
          <w:rPr>
            <w:noProof/>
            <w:webHidden/>
          </w:rPr>
          <w:t>3</w:t>
        </w:r>
        <w:r w:rsidR="00FC6D20">
          <w:rPr>
            <w:noProof/>
            <w:webHidden/>
          </w:rPr>
          <w:fldChar w:fldCharType="end"/>
        </w:r>
      </w:hyperlink>
    </w:p>
    <w:p w14:paraId="3B88EFBC"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697" w:history="1">
        <w:r w:rsidR="00FC6D20" w:rsidRPr="009D3281">
          <w:rPr>
            <w:rStyle w:val="Hyperlink"/>
            <w:noProof/>
          </w:rPr>
          <w:t>Table 3</w:t>
        </w:r>
        <w:r w:rsidR="00FC6D20" w:rsidRPr="009D3281">
          <w:rPr>
            <w:rStyle w:val="Hyperlink"/>
            <w:noProof/>
          </w:rPr>
          <w:noBreakHyphen/>
          <w:t>1: ACPI Device Identification</w:t>
        </w:r>
        <w:r w:rsidR="00FC6D20">
          <w:rPr>
            <w:noProof/>
            <w:webHidden/>
          </w:rPr>
          <w:tab/>
        </w:r>
        <w:r w:rsidR="00FC6D20">
          <w:rPr>
            <w:noProof/>
            <w:webHidden/>
          </w:rPr>
          <w:fldChar w:fldCharType="begin"/>
        </w:r>
        <w:r w:rsidR="00FC6D20">
          <w:rPr>
            <w:noProof/>
            <w:webHidden/>
          </w:rPr>
          <w:instrText xml:space="preserve"> PAGEREF _Toc447095697 \h </w:instrText>
        </w:r>
        <w:r w:rsidR="00FC6D20">
          <w:rPr>
            <w:noProof/>
            <w:webHidden/>
          </w:rPr>
        </w:r>
        <w:r w:rsidR="00FC6D20">
          <w:rPr>
            <w:noProof/>
            <w:webHidden/>
          </w:rPr>
          <w:fldChar w:fldCharType="separate"/>
        </w:r>
        <w:r w:rsidR="00FC6D20">
          <w:rPr>
            <w:noProof/>
            <w:webHidden/>
          </w:rPr>
          <w:t>9</w:t>
        </w:r>
        <w:r w:rsidR="00FC6D20">
          <w:rPr>
            <w:noProof/>
            <w:webHidden/>
          </w:rPr>
          <w:fldChar w:fldCharType="end"/>
        </w:r>
      </w:hyperlink>
    </w:p>
    <w:p w14:paraId="0F61CE93"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698" w:history="1">
        <w:r w:rsidR="00FC6D20" w:rsidRPr="009D3281">
          <w:rPr>
            <w:rStyle w:val="Hyperlink"/>
            <w:noProof/>
          </w:rPr>
          <w:t>Table 3</w:t>
        </w:r>
        <w:r w:rsidR="00FC6D20" w:rsidRPr="009D3281">
          <w:rPr>
            <w:rStyle w:val="Hyperlink"/>
            <w:noProof/>
          </w:rPr>
          <w:noBreakHyphen/>
          <w:t>2: ACPI Device Object Overview</w:t>
        </w:r>
        <w:r w:rsidR="00FC6D20">
          <w:rPr>
            <w:noProof/>
            <w:webHidden/>
          </w:rPr>
          <w:tab/>
        </w:r>
        <w:r w:rsidR="00FC6D20">
          <w:rPr>
            <w:noProof/>
            <w:webHidden/>
          </w:rPr>
          <w:fldChar w:fldCharType="begin"/>
        </w:r>
        <w:r w:rsidR="00FC6D20">
          <w:rPr>
            <w:noProof/>
            <w:webHidden/>
          </w:rPr>
          <w:instrText xml:space="preserve"> PAGEREF _Toc447095698 \h </w:instrText>
        </w:r>
        <w:r w:rsidR="00FC6D20">
          <w:rPr>
            <w:noProof/>
            <w:webHidden/>
          </w:rPr>
        </w:r>
        <w:r w:rsidR="00FC6D20">
          <w:rPr>
            <w:noProof/>
            <w:webHidden/>
          </w:rPr>
          <w:fldChar w:fldCharType="separate"/>
        </w:r>
        <w:r w:rsidR="00FC6D20">
          <w:rPr>
            <w:noProof/>
            <w:webHidden/>
          </w:rPr>
          <w:t>10</w:t>
        </w:r>
        <w:r w:rsidR="00FC6D20">
          <w:rPr>
            <w:noProof/>
            <w:webHidden/>
          </w:rPr>
          <w:fldChar w:fldCharType="end"/>
        </w:r>
      </w:hyperlink>
    </w:p>
    <w:p w14:paraId="363E979F"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699" w:history="1">
        <w:r w:rsidR="00FC6D20" w:rsidRPr="009D3281">
          <w:rPr>
            <w:rStyle w:val="Hyperlink"/>
            <w:noProof/>
          </w:rPr>
          <w:t>Table 3</w:t>
        </w:r>
        <w:r w:rsidR="00FC6D20" w:rsidRPr="009D3281">
          <w:rPr>
            <w:rStyle w:val="Hyperlink"/>
            <w:noProof/>
          </w:rPr>
          <w:noBreakHyphen/>
          <w:t>3: GACI Return Value Definition</w:t>
        </w:r>
        <w:r w:rsidR="00FC6D20">
          <w:rPr>
            <w:noProof/>
            <w:webHidden/>
          </w:rPr>
          <w:tab/>
        </w:r>
        <w:r w:rsidR="00FC6D20">
          <w:rPr>
            <w:noProof/>
            <w:webHidden/>
          </w:rPr>
          <w:fldChar w:fldCharType="begin"/>
        </w:r>
        <w:r w:rsidR="00FC6D20">
          <w:rPr>
            <w:noProof/>
            <w:webHidden/>
          </w:rPr>
          <w:instrText xml:space="preserve"> PAGEREF _Toc447095699 \h </w:instrText>
        </w:r>
        <w:r w:rsidR="00FC6D20">
          <w:rPr>
            <w:noProof/>
            <w:webHidden/>
          </w:rPr>
        </w:r>
        <w:r w:rsidR="00FC6D20">
          <w:rPr>
            <w:noProof/>
            <w:webHidden/>
          </w:rPr>
          <w:fldChar w:fldCharType="separate"/>
        </w:r>
        <w:r w:rsidR="00FC6D20">
          <w:rPr>
            <w:noProof/>
            <w:webHidden/>
          </w:rPr>
          <w:t>11</w:t>
        </w:r>
        <w:r w:rsidR="00FC6D20">
          <w:rPr>
            <w:noProof/>
            <w:webHidden/>
          </w:rPr>
          <w:fldChar w:fldCharType="end"/>
        </w:r>
      </w:hyperlink>
    </w:p>
    <w:p w14:paraId="1A4B8DC6"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0" w:history="1">
        <w:r w:rsidR="00FC6D20" w:rsidRPr="009D3281">
          <w:rPr>
            <w:rStyle w:val="Hyperlink"/>
            <w:noProof/>
          </w:rPr>
          <w:t>Table 3</w:t>
        </w:r>
        <w:r w:rsidR="00FC6D20" w:rsidRPr="009D3281">
          <w:rPr>
            <w:rStyle w:val="Hyperlink"/>
            <w:noProof/>
          </w:rPr>
          <w:noBreakHyphen/>
          <w:t>4: ControlIdData Structure Definition</w:t>
        </w:r>
        <w:r w:rsidR="00FC6D20">
          <w:rPr>
            <w:noProof/>
            <w:webHidden/>
          </w:rPr>
          <w:tab/>
        </w:r>
        <w:r w:rsidR="00FC6D20">
          <w:rPr>
            <w:noProof/>
            <w:webHidden/>
          </w:rPr>
          <w:fldChar w:fldCharType="begin"/>
        </w:r>
        <w:r w:rsidR="00FC6D20">
          <w:rPr>
            <w:noProof/>
            <w:webHidden/>
          </w:rPr>
          <w:instrText xml:space="preserve"> PAGEREF _Toc447095700 \h </w:instrText>
        </w:r>
        <w:r w:rsidR="00FC6D20">
          <w:rPr>
            <w:noProof/>
            <w:webHidden/>
          </w:rPr>
        </w:r>
        <w:r w:rsidR="00FC6D20">
          <w:rPr>
            <w:noProof/>
            <w:webHidden/>
          </w:rPr>
          <w:fldChar w:fldCharType="separate"/>
        </w:r>
        <w:r w:rsidR="00FC6D20">
          <w:rPr>
            <w:noProof/>
            <w:webHidden/>
          </w:rPr>
          <w:t>14</w:t>
        </w:r>
        <w:r w:rsidR="00FC6D20">
          <w:rPr>
            <w:noProof/>
            <w:webHidden/>
          </w:rPr>
          <w:fldChar w:fldCharType="end"/>
        </w:r>
      </w:hyperlink>
    </w:p>
    <w:p w14:paraId="5F8AA4B1"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1" w:history="1">
        <w:r w:rsidR="00FC6D20" w:rsidRPr="009D3281">
          <w:rPr>
            <w:rStyle w:val="Hyperlink"/>
            <w:noProof/>
          </w:rPr>
          <w:t>Table 3</w:t>
        </w:r>
        <w:r w:rsidR="00FC6D20" w:rsidRPr="009D3281">
          <w:rPr>
            <w:rStyle w:val="Hyperlink"/>
            <w:noProof/>
          </w:rPr>
          <w:noBreakHyphen/>
          <w:t>5: Controls that Do Not Support Dynamic Control Mode</w:t>
        </w:r>
        <w:r w:rsidR="00FC6D20">
          <w:rPr>
            <w:noProof/>
            <w:webHidden/>
          </w:rPr>
          <w:tab/>
        </w:r>
        <w:r w:rsidR="00FC6D20">
          <w:rPr>
            <w:noProof/>
            <w:webHidden/>
          </w:rPr>
          <w:fldChar w:fldCharType="begin"/>
        </w:r>
        <w:r w:rsidR="00FC6D20">
          <w:rPr>
            <w:noProof/>
            <w:webHidden/>
          </w:rPr>
          <w:instrText xml:space="preserve"> PAGEREF _Toc447095701 \h </w:instrText>
        </w:r>
        <w:r w:rsidR="00FC6D20">
          <w:rPr>
            <w:noProof/>
            <w:webHidden/>
          </w:rPr>
        </w:r>
        <w:r w:rsidR="00FC6D20">
          <w:rPr>
            <w:noProof/>
            <w:webHidden/>
          </w:rPr>
          <w:fldChar w:fldCharType="separate"/>
        </w:r>
        <w:r w:rsidR="00FC6D20">
          <w:rPr>
            <w:noProof/>
            <w:webHidden/>
          </w:rPr>
          <w:t>16</w:t>
        </w:r>
        <w:r w:rsidR="00FC6D20">
          <w:rPr>
            <w:noProof/>
            <w:webHidden/>
          </w:rPr>
          <w:fldChar w:fldCharType="end"/>
        </w:r>
      </w:hyperlink>
    </w:p>
    <w:p w14:paraId="64DD0A3E"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2" w:history="1">
        <w:r w:rsidR="00FC6D20" w:rsidRPr="009D3281">
          <w:rPr>
            <w:rStyle w:val="Hyperlink"/>
            <w:noProof/>
          </w:rPr>
          <w:t>Table 3</w:t>
        </w:r>
        <w:r w:rsidR="00FC6D20" w:rsidRPr="009D3281">
          <w:rPr>
            <w:rStyle w:val="Hyperlink"/>
            <w:noProof/>
          </w:rPr>
          <w:noBreakHyphen/>
          <w:t>6: GDSV Argument Definition</w:t>
        </w:r>
        <w:r w:rsidR="00FC6D20">
          <w:rPr>
            <w:noProof/>
            <w:webHidden/>
          </w:rPr>
          <w:tab/>
        </w:r>
        <w:r w:rsidR="00FC6D20">
          <w:rPr>
            <w:noProof/>
            <w:webHidden/>
          </w:rPr>
          <w:fldChar w:fldCharType="begin"/>
        </w:r>
        <w:r w:rsidR="00FC6D20">
          <w:rPr>
            <w:noProof/>
            <w:webHidden/>
          </w:rPr>
          <w:instrText xml:space="preserve"> PAGEREF _Toc447095702 \h </w:instrText>
        </w:r>
        <w:r w:rsidR="00FC6D20">
          <w:rPr>
            <w:noProof/>
            <w:webHidden/>
          </w:rPr>
        </w:r>
        <w:r w:rsidR="00FC6D20">
          <w:rPr>
            <w:noProof/>
            <w:webHidden/>
          </w:rPr>
          <w:fldChar w:fldCharType="separate"/>
        </w:r>
        <w:r w:rsidR="00FC6D20">
          <w:rPr>
            <w:noProof/>
            <w:webHidden/>
          </w:rPr>
          <w:t>16</w:t>
        </w:r>
        <w:r w:rsidR="00FC6D20">
          <w:rPr>
            <w:noProof/>
            <w:webHidden/>
          </w:rPr>
          <w:fldChar w:fldCharType="end"/>
        </w:r>
      </w:hyperlink>
    </w:p>
    <w:p w14:paraId="0EDED49A"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3" w:history="1">
        <w:r w:rsidR="00FC6D20" w:rsidRPr="009D3281">
          <w:rPr>
            <w:rStyle w:val="Hyperlink"/>
            <w:noProof/>
          </w:rPr>
          <w:t>Table 3</w:t>
        </w:r>
        <w:r w:rsidR="00FC6D20" w:rsidRPr="009D3281">
          <w:rPr>
            <w:rStyle w:val="Hyperlink"/>
            <w:noProof/>
          </w:rPr>
          <w:noBreakHyphen/>
          <w:t>7: GACI Return Value Definition</w:t>
        </w:r>
        <w:r w:rsidR="00FC6D20">
          <w:rPr>
            <w:noProof/>
            <w:webHidden/>
          </w:rPr>
          <w:tab/>
        </w:r>
        <w:r w:rsidR="00FC6D20">
          <w:rPr>
            <w:noProof/>
            <w:webHidden/>
          </w:rPr>
          <w:fldChar w:fldCharType="begin"/>
        </w:r>
        <w:r w:rsidR="00FC6D20">
          <w:rPr>
            <w:noProof/>
            <w:webHidden/>
          </w:rPr>
          <w:instrText xml:space="preserve"> PAGEREF _Toc447095703 \h </w:instrText>
        </w:r>
        <w:r w:rsidR="00FC6D20">
          <w:rPr>
            <w:noProof/>
            <w:webHidden/>
          </w:rPr>
        </w:r>
        <w:r w:rsidR="00FC6D20">
          <w:rPr>
            <w:noProof/>
            <w:webHidden/>
          </w:rPr>
          <w:fldChar w:fldCharType="separate"/>
        </w:r>
        <w:r w:rsidR="00FC6D20">
          <w:rPr>
            <w:noProof/>
            <w:webHidden/>
          </w:rPr>
          <w:t>17</w:t>
        </w:r>
        <w:r w:rsidR="00FC6D20">
          <w:rPr>
            <w:noProof/>
            <w:webHidden/>
          </w:rPr>
          <w:fldChar w:fldCharType="end"/>
        </w:r>
      </w:hyperlink>
    </w:p>
    <w:p w14:paraId="158ED6E3"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4" w:history="1">
        <w:r w:rsidR="00FC6D20" w:rsidRPr="009D3281">
          <w:rPr>
            <w:rStyle w:val="Hyperlink"/>
            <w:noProof/>
          </w:rPr>
          <w:t>Table 3</w:t>
        </w:r>
        <w:r w:rsidR="00FC6D20" w:rsidRPr="009D3281">
          <w:rPr>
            <w:rStyle w:val="Hyperlink"/>
            <w:noProof/>
          </w:rPr>
          <w:noBreakHyphen/>
          <w:t>8: DiscreteValueData Structure Definition</w:t>
        </w:r>
        <w:r w:rsidR="00FC6D20">
          <w:rPr>
            <w:noProof/>
            <w:webHidden/>
          </w:rPr>
          <w:tab/>
        </w:r>
        <w:r w:rsidR="00FC6D20">
          <w:rPr>
            <w:noProof/>
            <w:webHidden/>
          </w:rPr>
          <w:fldChar w:fldCharType="begin"/>
        </w:r>
        <w:r w:rsidR="00FC6D20">
          <w:rPr>
            <w:noProof/>
            <w:webHidden/>
          </w:rPr>
          <w:instrText xml:space="preserve"> PAGEREF _Toc447095704 \h </w:instrText>
        </w:r>
        <w:r w:rsidR="00FC6D20">
          <w:rPr>
            <w:noProof/>
            <w:webHidden/>
          </w:rPr>
        </w:r>
        <w:r w:rsidR="00FC6D20">
          <w:rPr>
            <w:noProof/>
            <w:webHidden/>
          </w:rPr>
          <w:fldChar w:fldCharType="separate"/>
        </w:r>
        <w:r w:rsidR="00FC6D20">
          <w:rPr>
            <w:noProof/>
            <w:webHidden/>
          </w:rPr>
          <w:t>17</w:t>
        </w:r>
        <w:r w:rsidR="00FC6D20">
          <w:rPr>
            <w:noProof/>
            <w:webHidden/>
          </w:rPr>
          <w:fldChar w:fldCharType="end"/>
        </w:r>
      </w:hyperlink>
    </w:p>
    <w:p w14:paraId="23D68C1F"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5" w:history="1">
        <w:r w:rsidR="00FC6D20" w:rsidRPr="009D3281">
          <w:rPr>
            <w:rStyle w:val="Hyperlink"/>
            <w:noProof/>
          </w:rPr>
          <w:t>Table 3</w:t>
        </w:r>
        <w:r w:rsidR="00FC6D20" w:rsidRPr="009D3281">
          <w:rPr>
            <w:rStyle w:val="Hyperlink"/>
            <w:noProof/>
          </w:rPr>
          <w:noBreakHyphen/>
          <w:t>9: GXDV Argument Definition</w:t>
        </w:r>
        <w:r w:rsidR="00FC6D20">
          <w:rPr>
            <w:noProof/>
            <w:webHidden/>
          </w:rPr>
          <w:tab/>
        </w:r>
        <w:r w:rsidR="00FC6D20">
          <w:rPr>
            <w:noProof/>
            <w:webHidden/>
          </w:rPr>
          <w:fldChar w:fldCharType="begin"/>
        </w:r>
        <w:r w:rsidR="00FC6D20">
          <w:rPr>
            <w:noProof/>
            <w:webHidden/>
          </w:rPr>
          <w:instrText xml:space="preserve"> PAGEREF _Toc447095705 \h </w:instrText>
        </w:r>
        <w:r w:rsidR="00FC6D20">
          <w:rPr>
            <w:noProof/>
            <w:webHidden/>
          </w:rPr>
        </w:r>
        <w:r w:rsidR="00FC6D20">
          <w:rPr>
            <w:noProof/>
            <w:webHidden/>
          </w:rPr>
          <w:fldChar w:fldCharType="separate"/>
        </w:r>
        <w:r w:rsidR="00FC6D20">
          <w:rPr>
            <w:noProof/>
            <w:webHidden/>
          </w:rPr>
          <w:t>18</w:t>
        </w:r>
        <w:r w:rsidR="00FC6D20">
          <w:rPr>
            <w:noProof/>
            <w:webHidden/>
          </w:rPr>
          <w:fldChar w:fldCharType="end"/>
        </w:r>
      </w:hyperlink>
    </w:p>
    <w:p w14:paraId="78CA49F0"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6" w:history="1">
        <w:r w:rsidR="00FC6D20" w:rsidRPr="009D3281">
          <w:rPr>
            <w:rStyle w:val="Hyperlink"/>
            <w:noProof/>
          </w:rPr>
          <w:t>Table 3</w:t>
        </w:r>
        <w:r w:rsidR="00FC6D20" w:rsidRPr="009D3281">
          <w:rPr>
            <w:rStyle w:val="Hyperlink"/>
            <w:noProof/>
          </w:rPr>
          <w:noBreakHyphen/>
          <w:t>10: GXDV Return Value Definition</w:t>
        </w:r>
        <w:r w:rsidR="00FC6D20">
          <w:rPr>
            <w:noProof/>
            <w:webHidden/>
          </w:rPr>
          <w:tab/>
        </w:r>
        <w:r w:rsidR="00FC6D20">
          <w:rPr>
            <w:noProof/>
            <w:webHidden/>
          </w:rPr>
          <w:fldChar w:fldCharType="begin"/>
        </w:r>
        <w:r w:rsidR="00FC6D20">
          <w:rPr>
            <w:noProof/>
            <w:webHidden/>
          </w:rPr>
          <w:instrText xml:space="preserve"> PAGEREF _Toc447095706 \h </w:instrText>
        </w:r>
        <w:r w:rsidR="00FC6D20">
          <w:rPr>
            <w:noProof/>
            <w:webHidden/>
          </w:rPr>
        </w:r>
        <w:r w:rsidR="00FC6D20">
          <w:rPr>
            <w:noProof/>
            <w:webHidden/>
          </w:rPr>
          <w:fldChar w:fldCharType="separate"/>
        </w:r>
        <w:r w:rsidR="00FC6D20">
          <w:rPr>
            <w:noProof/>
            <w:webHidden/>
          </w:rPr>
          <w:t>19</w:t>
        </w:r>
        <w:r w:rsidR="00FC6D20">
          <w:rPr>
            <w:noProof/>
            <w:webHidden/>
          </w:rPr>
          <w:fldChar w:fldCharType="end"/>
        </w:r>
      </w:hyperlink>
    </w:p>
    <w:p w14:paraId="038383BD"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7" w:history="1">
        <w:r w:rsidR="00FC6D20" w:rsidRPr="009D3281">
          <w:rPr>
            <w:rStyle w:val="Hyperlink"/>
            <w:noProof/>
          </w:rPr>
          <w:t>Table 3</w:t>
        </w:r>
        <w:r w:rsidR="00FC6D20" w:rsidRPr="009D3281">
          <w:rPr>
            <w:rStyle w:val="Hyperlink"/>
            <w:noProof/>
          </w:rPr>
          <w:noBreakHyphen/>
          <w:t>11: XmpDisplayValue Structure Definition</w:t>
        </w:r>
        <w:r w:rsidR="00FC6D20">
          <w:rPr>
            <w:noProof/>
            <w:webHidden/>
          </w:rPr>
          <w:tab/>
        </w:r>
        <w:r w:rsidR="00FC6D20">
          <w:rPr>
            <w:noProof/>
            <w:webHidden/>
          </w:rPr>
          <w:fldChar w:fldCharType="begin"/>
        </w:r>
        <w:r w:rsidR="00FC6D20">
          <w:rPr>
            <w:noProof/>
            <w:webHidden/>
          </w:rPr>
          <w:instrText xml:space="preserve"> PAGEREF _Toc447095707 \h </w:instrText>
        </w:r>
        <w:r w:rsidR="00FC6D20">
          <w:rPr>
            <w:noProof/>
            <w:webHidden/>
          </w:rPr>
        </w:r>
        <w:r w:rsidR="00FC6D20">
          <w:rPr>
            <w:noProof/>
            <w:webHidden/>
          </w:rPr>
          <w:fldChar w:fldCharType="separate"/>
        </w:r>
        <w:r w:rsidR="00FC6D20">
          <w:rPr>
            <w:noProof/>
            <w:webHidden/>
          </w:rPr>
          <w:t>20</w:t>
        </w:r>
        <w:r w:rsidR="00FC6D20">
          <w:rPr>
            <w:noProof/>
            <w:webHidden/>
          </w:rPr>
          <w:fldChar w:fldCharType="end"/>
        </w:r>
      </w:hyperlink>
    </w:p>
    <w:p w14:paraId="67618D66"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8" w:history="1">
        <w:r w:rsidR="00FC6D20" w:rsidRPr="009D3281">
          <w:rPr>
            <w:rStyle w:val="Hyperlink"/>
            <w:noProof/>
          </w:rPr>
          <w:t>Table 3</w:t>
        </w:r>
        <w:r w:rsidR="00FC6D20" w:rsidRPr="009D3281">
          <w:rPr>
            <w:rStyle w:val="Hyperlink"/>
            <w:noProof/>
          </w:rPr>
          <w:noBreakHyphen/>
          <w:t>17: TSDD Package Parameter Definitions</w:t>
        </w:r>
        <w:r w:rsidR="00FC6D20">
          <w:rPr>
            <w:noProof/>
            <w:webHidden/>
          </w:rPr>
          <w:tab/>
        </w:r>
        <w:r w:rsidR="00FC6D20">
          <w:rPr>
            <w:noProof/>
            <w:webHidden/>
          </w:rPr>
          <w:fldChar w:fldCharType="begin"/>
        </w:r>
        <w:r w:rsidR="00FC6D20">
          <w:rPr>
            <w:noProof/>
            <w:webHidden/>
          </w:rPr>
          <w:instrText xml:space="preserve"> PAGEREF _Toc447095708 \h </w:instrText>
        </w:r>
        <w:r w:rsidR="00FC6D20">
          <w:rPr>
            <w:noProof/>
            <w:webHidden/>
          </w:rPr>
        </w:r>
        <w:r w:rsidR="00FC6D20">
          <w:rPr>
            <w:noProof/>
            <w:webHidden/>
          </w:rPr>
          <w:fldChar w:fldCharType="separate"/>
        </w:r>
        <w:r w:rsidR="00FC6D20">
          <w:rPr>
            <w:noProof/>
            <w:webHidden/>
          </w:rPr>
          <w:t>21</w:t>
        </w:r>
        <w:r w:rsidR="00FC6D20">
          <w:rPr>
            <w:noProof/>
            <w:webHidden/>
          </w:rPr>
          <w:fldChar w:fldCharType="end"/>
        </w:r>
      </w:hyperlink>
    </w:p>
    <w:p w14:paraId="247A748C"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09" w:history="1">
        <w:r w:rsidR="00FC6D20" w:rsidRPr="009D3281">
          <w:rPr>
            <w:rStyle w:val="Hyperlink"/>
            <w:noProof/>
          </w:rPr>
          <w:t>Table 3</w:t>
        </w:r>
        <w:r w:rsidR="00FC6D20" w:rsidRPr="009D3281">
          <w:rPr>
            <w:rStyle w:val="Hyperlink"/>
            <w:noProof/>
          </w:rPr>
          <w:noBreakHyphen/>
          <w:t>18: VSDD Package Parameter Definitions</w:t>
        </w:r>
        <w:r w:rsidR="00FC6D20">
          <w:rPr>
            <w:noProof/>
            <w:webHidden/>
          </w:rPr>
          <w:tab/>
        </w:r>
        <w:r w:rsidR="00FC6D20">
          <w:rPr>
            <w:noProof/>
            <w:webHidden/>
          </w:rPr>
          <w:fldChar w:fldCharType="begin"/>
        </w:r>
        <w:r w:rsidR="00FC6D20">
          <w:rPr>
            <w:noProof/>
            <w:webHidden/>
          </w:rPr>
          <w:instrText xml:space="preserve"> PAGEREF _Toc447095709 \h </w:instrText>
        </w:r>
        <w:r w:rsidR="00FC6D20">
          <w:rPr>
            <w:noProof/>
            <w:webHidden/>
          </w:rPr>
        </w:r>
        <w:r w:rsidR="00FC6D20">
          <w:rPr>
            <w:noProof/>
            <w:webHidden/>
          </w:rPr>
          <w:fldChar w:fldCharType="separate"/>
        </w:r>
        <w:r w:rsidR="00FC6D20">
          <w:rPr>
            <w:noProof/>
            <w:webHidden/>
          </w:rPr>
          <w:t>22</w:t>
        </w:r>
        <w:r w:rsidR="00FC6D20">
          <w:rPr>
            <w:noProof/>
            <w:webHidden/>
          </w:rPr>
          <w:fldChar w:fldCharType="end"/>
        </w:r>
      </w:hyperlink>
    </w:p>
    <w:p w14:paraId="08D5E752"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0" w:history="1">
        <w:r w:rsidR="00FC6D20" w:rsidRPr="009D3281">
          <w:rPr>
            <w:rStyle w:val="Hyperlink"/>
            <w:noProof/>
          </w:rPr>
          <w:t>Table 3</w:t>
        </w:r>
        <w:r w:rsidR="00FC6D20" w:rsidRPr="009D3281">
          <w:rPr>
            <w:rStyle w:val="Hyperlink"/>
            <w:noProof/>
          </w:rPr>
          <w:noBreakHyphen/>
          <w:t>19: FSDD Package Parameter Definitions</w:t>
        </w:r>
        <w:r w:rsidR="00FC6D20">
          <w:rPr>
            <w:noProof/>
            <w:webHidden/>
          </w:rPr>
          <w:tab/>
        </w:r>
        <w:r w:rsidR="00FC6D20">
          <w:rPr>
            <w:noProof/>
            <w:webHidden/>
          </w:rPr>
          <w:fldChar w:fldCharType="begin"/>
        </w:r>
        <w:r w:rsidR="00FC6D20">
          <w:rPr>
            <w:noProof/>
            <w:webHidden/>
          </w:rPr>
          <w:instrText xml:space="preserve"> PAGEREF _Toc447095710 \h </w:instrText>
        </w:r>
        <w:r w:rsidR="00FC6D20">
          <w:rPr>
            <w:noProof/>
            <w:webHidden/>
          </w:rPr>
        </w:r>
        <w:r w:rsidR="00FC6D20">
          <w:rPr>
            <w:noProof/>
            <w:webHidden/>
          </w:rPr>
          <w:fldChar w:fldCharType="separate"/>
        </w:r>
        <w:r w:rsidR="00FC6D20">
          <w:rPr>
            <w:noProof/>
            <w:webHidden/>
          </w:rPr>
          <w:t>23</w:t>
        </w:r>
        <w:r w:rsidR="00FC6D20">
          <w:rPr>
            <w:noProof/>
            <w:webHidden/>
          </w:rPr>
          <w:fldChar w:fldCharType="end"/>
        </w:r>
      </w:hyperlink>
    </w:p>
    <w:p w14:paraId="1117DAB5"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1" w:history="1">
        <w:r w:rsidR="00FC6D20" w:rsidRPr="009D3281">
          <w:rPr>
            <w:rStyle w:val="Hyperlink"/>
            <w:noProof/>
          </w:rPr>
          <w:t>Table 3</w:t>
        </w:r>
        <w:r w:rsidR="00FC6D20" w:rsidRPr="009D3281">
          <w:rPr>
            <w:rStyle w:val="Hyperlink"/>
            <w:noProof/>
          </w:rPr>
          <w:noBreakHyphen/>
          <w:t>20: SDSP Result Parameter Definitions</w:t>
        </w:r>
        <w:r w:rsidR="00FC6D20">
          <w:rPr>
            <w:noProof/>
            <w:webHidden/>
          </w:rPr>
          <w:tab/>
        </w:r>
        <w:r w:rsidR="00FC6D20">
          <w:rPr>
            <w:noProof/>
            <w:webHidden/>
          </w:rPr>
          <w:fldChar w:fldCharType="begin"/>
        </w:r>
        <w:r w:rsidR="00FC6D20">
          <w:rPr>
            <w:noProof/>
            <w:webHidden/>
          </w:rPr>
          <w:instrText xml:space="preserve"> PAGEREF _Toc447095711 \h </w:instrText>
        </w:r>
        <w:r w:rsidR="00FC6D20">
          <w:rPr>
            <w:noProof/>
            <w:webHidden/>
          </w:rPr>
        </w:r>
        <w:r w:rsidR="00FC6D20">
          <w:rPr>
            <w:noProof/>
            <w:webHidden/>
          </w:rPr>
          <w:fldChar w:fldCharType="separate"/>
        </w:r>
        <w:r w:rsidR="00FC6D20">
          <w:rPr>
            <w:noProof/>
            <w:webHidden/>
          </w:rPr>
          <w:t>24</w:t>
        </w:r>
        <w:r w:rsidR="00FC6D20">
          <w:rPr>
            <w:noProof/>
            <w:webHidden/>
          </w:rPr>
          <w:fldChar w:fldCharType="end"/>
        </w:r>
      </w:hyperlink>
    </w:p>
    <w:p w14:paraId="5B2E01C8"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2" w:history="1">
        <w:r w:rsidR="00FC6D20" w:rsidRPr="009D3281">
          <w:rPr>
            <w:rStyle w:val="Hyperlink"/>
            <w:noProof/>
          </w:rPr>
          <w:t>Table 3</w:t>
        </w:r>
        <w:r w:rsidR="00FC6D20" w:rsidRPr="009D3281">
          <w:rPr>
            <w:rStyle w:val="Hyperlink"/>
            <w:noProof/>
          </w:rPr>
          <w:noBreakHyphen/>
          <w:t>21: BIOS Settings Data Structure</w:t>
        </w:r>
        <w:r w:rsidR="00FC6D20">
          <w:rPr>
            <w:noProof/>
            <w:webHidden/>
          </w:rPr>
          <w:tab/>
        </w:r>
        <w:r w:rsidR="00FC6D20">
          <w:rPr>
            <w:noProof/>
            <w:webHidden/>
          </w:rPr>
          <w:fldChar w:fldCharType="begin"/>
        </w:r>
        <w:r w:rsidR="00FC6D20">
          <w:rPr>
            <w:noProof/>
            <w:webHidden/>
          </w:rPr>
          <w:instrText xml:space="preserve"> PAGEREF _Toc447095712 \h </w:instrText>
        </w:r>
        <w:r w:rsidR="00FC6D20">
          <w:rPr>
            <w:noProof/>
            <w:webHidden/>
          </w:rPr>
        </w:r>
        <w:r w:rsidR="00FC6D20">
          <w:rPr>
            <w:noProof/>
            <w:webHidden/>
          </w:rPr>
          <w:fldChar w:fldCharType="separate"/>
        </w:r>
        <w:r w:rsidR="00FC6D20">
          <w:rPr>
            <w:noProof/>
            <w:webHidden/>
          </w:rPr>
          <w:t>30</w:t>
        </w:r>
        <w:r w:rsidR="00FC6D20">
          <w:rPr>
            <w:noProof/>
            <w:webHidden/>
          </w:rPr>
          <w:fldChar w:fldCharType="end"/>
        </w:r>
      </w:hyperlink>
    </w:p>
    <w:p w14:paraId="0F07400F"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3" w:history="1">
        <w:r w:rsidR="00FC6D20" w:rsidRPr="009D3281">
          <w:rPr>
            <w:rStyle w:val="Hyperlink"/>
            <w:noProof/>
          </w:rPr>
          <w:t>Table 3</w:t>
        </w:r>
        <w:r w:rsidR="00FC6D20" w:rsidRPr="009D3281">
          <w:rPr>
            <w:rStyle w:val="Hyperlink"/>
            <w:noProof/>
          </w:rPr>
          <w:noBreakHyphen/>
          <w:t>22: BIOS Setting Entry</w:t>
        </w:r>
        <w:r w:rsidR="00FC6D20">
          <w:rPr>
            <w:noProof/>
            <w:webHidden/>
          </w:rPr>
          <w:tab/>
        </w:r>
        <w:r w:rsidR="00FC6D20">
          <w:rPr>
            <w:noProof/>
            <w:webHidden/>
          </w:rPr>
          <w:fldChar w:fldCharType="begin"/>
        </w:r>
        <w:r w:rsidR="00FC6D20">
          <w:rPr>
            <w:noProof/>
            <w:webHidden/>
          </w:rPr>
          <w:instrText xml:space="preserve"> PAGEREF _Toc447095713 \h </w:instrText>
        </w:r>
        <w:r w:rsidR="00FC6D20">
          <w:rPr>
            <w:noProof/>
            <w:webHidden/>
          </w:rPr>
        </w:r>
        <w:r w:rsidR="00FC6D20">
          <w:rPr>
            <w:noProof/>
            <w:webHidden/>
          </w:rPr>
          <w:fldChar w:fldCharType="separate"/>
        </w:r>
        <w:r w:rsidR="00FC6D20">
          <w:rPr>
            <w:noProof/>
            <w:webHidden/>
          </w:rPr>
          <w:t>30</w:t>
        </w:r>
        <w:r w:rsidR="00FC6D20">
          <w:rPr>
            <w:noProof/>
            <w:webHidden/>
          </w:rPr>
          <w:fldChar w:fldCharType="end"/>
        </w:r>
      </w:hyperlink>
    </w:p>
    <w:p w14:paraId="2431303B"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4" w:history="1">
        <w:r w:rsidR="00FC6D20" w:rsidRPr="009D3281">
          <w:rPr>
            <w:rStyle w:val="Hyperlink"/>
            <w:noProof/>
          </w:rPr>
          <w:t>Table 3</w:t>
        </w:r>
        <w:r w:rsidR="00FC6D20" w:rsidRPr="009D3281">
          <w:rPr>
            <w:rStyle w:val="Hyperlink"/>
            <w:noProof/>
          </w:rPr>
          <w:noBreakHyphen/>
          <w:t>23: Read BIOS Settings Command, Register Setup</w:t>
        </w:r>
        <w:r w:rsidR="00FC6D20">
          <w:rPr>
            <w:noProof/>
            <w:webHidden/>
          </w:rPr>
          <w:tab/>
        </w:r>
        <w:r w:rsidR="00FC6D20">
          <w:rPr>
            <w:noProof/>
            <w:webHidden/>
          </w:rPr>
          <w:fldChar w:fldCharType="begin"/>
        </w:r>
        <w:r w:rsidR="00FC6D20">
          <w:rPr>
            <w:noProof/>
            <w:webHidden/>
          </w:rPr>
          <w:instrText xml:space="preserve"> PAGEREF _Toc447095714 \h </w:instrText>
        </w:r>
        <w:r w:rsidR="00FC6D20">
          <w:rPr>
            <w:noProof/>
            <w:webHidden/>
          </w:rPr>
        </w:r>
        <w:r w:rsidR="00FC6D20">
          <w:rPr>
            <w:noProof/>
            <w:webHidden/>
          </w:rPr>
          <w:fldChar w:fldCharType="separate"/>
        </w:r>
        <w:r w:rsidR="00FC6D20">
          <w:rPr>
            <w:noProof/>
            <w:webHidden/>
          </w:rPr>
          <w:t>31</w:t>
        </w:r>
        <w:r w:rsidR="00FC6D20">
          <w:rPr>
            <w:noProof/>
            <w:webHidden/>
          </w:rPr>
          <w:fldChar w:fldCharType="end"/>
        </w:r>
      </w:hyperlink>
    </w:p>
    <w:p w14:paraId="0E14046E"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5" w:history="1">
        <w:r w:rsidR="00FC6D20" w:rsidRPr="009D3281">
          <w:rPr>
            <w:rStyle w:val="Hyperlink"/>
            <w:noProof/>
          </w:rPr>
          <w:t>Table 3</w:t>
        </w:r>
        <w:r w:rsidR="00FC6D20" w:rsidRPr="009D3281">
          <w:rPr>
            <w:rStyle w:val="Hyperlink"/>
            <w:noProof/>
          </w:rPr>
          <w:noBreakHyphen/>
          <w:t>24: Write BIOS Settings Command, Register Setup</w:t>
        </w:r>
        <w:r w:rsidR="00FC6D20">
          <w:rPr>
            <w:noProof/>
            <w:webHidden/>
          </w:rPr>
          <w:tab/>
        </w:r>
        <w:r w:rsidR="00FC6D20">
          <w:rPr>
            <w:noProof/>
            <w:webHidden/>
          </w:rPr>
          <w:fldChar w:fldCharType="begin"/>
        </w:r>
        <w:r w:rsidR="00FC6D20">
          <w:rPr>
            <w:noProof/>
            <w:webHidden/>
          </w:rPr>
          <w:instrText xml:space="preserve"> PAGEREF _Toc447095715 \h </w:instrText>
        </w:r>
        <w:r w:rsidR="00FC6D20">
          <w:rPr>
            <w:noProof/>
            <w:webHidden/>
          </w:rPr>
        </w:r>
        <w:r w:rsidR="00FC6D20">
          <w:rPr>
            <w:noProof/>
            <w:webHidden/>
          </w:rPr>
          <w:fldChar w:fldCharType="separate"/>
        </w:r>
        <w:r w:rsidR="00FC6D20">
          <w:rPr>
            <w:noProof/>
            <w:webHidden/>
          </w:rPr>
          <w:t>31</w:t>
        </w:r>
        <w:r w:rsidR="00FC6D20">
          <w:rPr>
            <w:noProof/>
            <w:webHidden/>
          </w:rPr>
          <w:fldChar w:fldCharType="end"/>
        </w:r>
      </w:hyperlink>
    </w:p>
    <w:p w14:paraId="30FA9DE5"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6" w:history="1">
        <w:r w:rsidR="00FC6D20" w:rsidRPr="009D3281">
          <w:rPr>
            <w:rStyle w:val="Hyperlink"/>
            <w:noProof/>
          </w:rPr>
          <w:t>Table 3</w:t>
        </w:r>
        <w:r w:rsidR="00FC6D20" w:rsidRPr="009D3281">
          <w:rPr>
            <w:rStyle w:val="Hyperlink"/>
            <w:noProof/>
          </w:rPr>
          <w:noBreakHyphen/>
          <w:t>25: BIOS Settings Command Error Codes</w:t>
        </w:r>
        <w:r w:rsidR="00FC6D20">
          <w:rPr>
            <w:noProof/>
            <w:webHidden/>
          </w:rPr>
          <w:tab/>
        </w:r>
        <w:r w:rsidR="00FC6D20">
          <w:rPr>
            <w:noProof/>
            <w:webHidden/>
          </w:rPr>
          <w:fldChar w:fldCharType="begin"/>
        </w:r>
        <w:r w:rsidR="00FC6D20">
          <w:rPr>
            <w:noProof/>
            <w:webHidden/>
          </w:rPr>
          <w:instrText xml:space="preserve"> PAGEREF _Toc447095716 \h </w:instrText>
        </w:r>
        <w:r w:rsidR="00FC6D20">
          <w:rPr>
            <w:noProof/>
            <w:webHidden/>
          </w:rPr>
        </w:r>
        <w:r w:rsidR="00FC6D20">
          <w:rPr>
            <w:noProof/>
            <w:webHidden/>
          </w:rPr>
          <w:fldChar w:fldCharType="separate"/>
        </w:r>
        <w:r w:rsidR="00FC6D20">
          <w:rPr>
            <w:noProof/>
            <w:webHidden/>
          </w:rPr>
          <w:t>32</w:t>
        </w:r>
        <w:r w:rsidR="00FC6D20">
          <w:rPr>
            <w:noProof/>
            <w:webHidden/>
          </w:rPr>
          <w:fldChar w:fldCharType="end"/>
        </w:r>
      </w:hyperlink>
    </w:p>
    <w:p w14:paraId="19881AEF"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7" w:history="1">
        <w:r w:rsidR="00FC6D20" w:rsidRPr="009D3281">
          <w:rPr>
            <w:rStyle w:val="Hyperlink"/>
            <w:noProof/>
          </w:rPr>
          <w:t>Table 3</w:t>
        </w:r>
        <w:r w:rsidR="00FC6D20" w:rsidRPr="009D3281">
          <w:rPr>
            <w:rStyle w:val="Hyperlink"/>
            <w:noProof/>
          </w:rPr>
          <w:noBreakHyphen/>
          <w:t>26: BIOS Settings Command Warning Codes</w:t>
        </w:r>
        <w:r w:rsidR="00FC6D20">
          <w:rPr>
            <w:noProof/>
            <w:webHidden/>
          </w:rPr>
          <w:tab/>
        </w:r>
        <w:r w:rsidR="00FC6D20">
          <w:rPr>
            <w:noProof/>
            <w:webHidden/>
          </w:rPr>
          <w:fldChar w:fldCharType="begin"/>
        </w:r>
        <w:r w:rsidR="00FC6D20">
          <w:rPr>
            <w:noProof/>
            <w:webHidden/>
          </w:rPr>
          <w:instrText xml:space="preserve"> PAGEREF _Toc447095717 \h </w:instrText>
        </w:r>
        <w:r w:rsidR="00FC6D20">
          <w:rPr>
            <w:noProof/>
            <w:webHidden/>
          </w:rPr>
        </w:r>
        <w:r w:rsidR="00FC6D20">
          <w:rPr>
            <w:noProof/>
            <w:webHidden/>
          </w:rPr>
          <w:fldChar w:fldCharType="separate"/>
        </w:r>
        <w:r w:rsidR="00FC6D20">
          <w:rPr>
            <w:noProof/>
            <w:webHidden/>
          </w:rPr>
          <w:t>32</w:t>
        </w:r>
        <w:r w:rsidR="00FC6D20">
          <w:rPr>
            <w:noProof/>
            <w:webHidden/>
          </w:rPr>
          <w:fldChar w:fldCharType="end"/>
        </w:r>
      </w:hyperlink>
    </w:p>
    <w:p w14:paraId="157DF3E8"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8" w:history="1">
        <w:r w:rsidR="00FC6D20" w:rsidRPr="009D3281">
          <w:rPr>
            <w:rStyle w:val="Hyperlink"/>
            <w:noProof/>
          </w:rPr>
          <w:t>Table 4</w:t>
        </w:r>
        <w:r w:rsidR="00FC6D20" w:rsidRPr="009D3281">
          <w:rPr>
            <w:rStyle w:val="Hyperlink"/>
            <w:noProof/>
          </w:rPr>
          <w:noBreakHyphen/>
          <w:t>1 Usage Sorted Control ID Enumerations</w:t>
        </w:r>
        <w:r w:rsidR="00FC6D20">
          <w:rPr>
            <w:noProof/>
            <w:webHidden/>
          </w:rPr>
          <w:tab/>
        </w:r>
        <w:r w:rsidR="00FC6D20">
          <w:rPr>
            <w:noProof/>
            <w:webHidden/>
          </w:rPr>
          <w:fldChar w:fldCharType="begin"/>
        </w:r>
        <w:r w:rsidR="00FC6D20">
          <w:rPr>
            <w:noProof/>
            <w:webHidden/>
          </w:rPr>
          <w:instrText xml:space="preserve"> PAGEREF _Toc447095718 \h </w:instrText>
        </w:r>
        <w:r w:rsidR="00FC6D20">
          <w:rPr>
            <w:noProof/>
            <w:webHidden/>
          </w:rPr>
        </w:r>
        <w:r w:rsidR="00FC6D20">
          <w:rPr>
            <w:noProof/>
            <w:webHidden/>
          </w:rPr>
          <w:fldChar w:fldCharType="separate"/>
        </w:r>
        <w:r w:rsidR="00FC6D20">
          <w:rPr>
            <w:noProof/>
            <w:webHidden/>
          </w:rPr>
          <w:t>36</w:t>
        </w:r>
        <w:r w:rsidR="00FC6D20">
          <w:rPr>
            <w:noProof/>
            <w:webHidden/>
          </w:rPr>
          <w:fldChar w:fldCharType="end"/>
        </w:r>
      </w:hyperlink>
    </w:p>
    <w:p w14:paraId="1C02BDC9"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19" w:history="1">
        <w:r w:rsidR="00FC6D20" w:rsidRPr="009D3281">
          <w:rPr>
            <w:rStyle w:val="Hyperlink"/>
            <w:noProof/>
          </w:rPr>
          <w:t>Table 4</w:t>
        </w:r>
        <w:r w:rsidR="00FC6D20" w:rsidRPr="009D3281">
          <w:rPr>
            <w:rStyle w:val="Hyperlink"/>
            <w:noProof/>
          </w:rPr>
          <w:noBreakHyphen/>
          <w:t>2 Numerically Sorted Control ID Enumerations and Implementation Detail</w:t>
        </w:r>
        <w:r w:rsidR="00FC6D20">
          <w:rPr>
            <w:noProof/>
            <w:webHidden/>
          </w:rPr>
          <w:tab/>
        </w:r>
        <w:r w:rsidR="00FC6D20">
          <w:rPr>
            <w:noProof/>
            <w:webHidden/>
          </w:rPr>
          <w:fldChar w:fldCharType="begin"/>
        </w:r>
        <w:r w:rsidR="00FC6D20">
          <w:rPr>
            <w:noProof/>
            <w:webHidden/>
          </w:rPr>
          <w:instrText xml:space="preserve"> PAGEREF _Toc447095719 \h </w:instrText>
        </w:r>
        <w:r w:rsidR="00FC6D20">
          <w:rPr>
            <w:noProof/>
            <w:webHidden/>
          </w:rPr>
        </w:r>
        <w:r w:rsidR="00FC6D20">
          <w:rPr>
            <w:noProof/>
            <w:webHidden/>
          </w:rPr>
          <w:fldChar w:fldCharType="separate"/>
        </w:r>
        <w:r w:rsidR="00FC6D20">
          <w:rPr>
            <w:noProof/>
            <w:webHidden/>
          </w:rPr>
          <w:t>42</w:t>
        </w:r>
        <w:r w:rsidR="00FC6D20">
          <w:rPr>
            <w:noProof/>
            <w:webHidden/>
          </w:rPr>
          <w:fldChar w:fldCharType="end"/>
        </w:r>
      </w:hyperlink>
    </w:p>
    <w:p w14:paraId="30378BD5"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0" w:history="1">
        <w:r w:rsidR="00FC6D20" w:rsidRPr="009D3281">
          <w:rPr>
            <w:rStyle w:val="Hyperlink"/>
            <w:noProof/>
          </w:rPr>
          <w:t>Table 4</w:t>
        </w:r>
        <w:r w:rsidR="00FC6D20" w:rsidRPr="009D3281">
          <w:rPr>
            <w:rStyle w:val="Hyperlink"/>
            <w:noProof/>
          </w:rPr>
          <w:noBreakHyphen/>
          <w:t>3 Temperature (TSDD) Usage enumeration</w:t>
        </w:r>
        <w:r w:rsidR="00FC6D20">
          <w:rPr>
            <w:noProof/>
            <w:webHidden/>
          </w:rPr>
          <w:tab/>
        </w:r>
        <w:r w:rsidR="00FC6D20">
          <w:rPr>
            <w:noProof/>
            <w:webHidden/>
          </w:rPr>
          <w:fldChar w:fldCharType="begin"/>
        </w:r>
        <w:r w:rsidR="00FC6D20">
          <w:rPr>
            <w:noProof/>
            <w:webHidden/>
          </w:rPr>
          <w:instrText xml:space="preserve"> PAGEREF _Toc447095720 \h </w:instrText>
        </w:r>
        <w:r w:rsidR="00FC6D20">
          <w:rPr>
            <w:noProof/>
            <w:webHidden/>
          </w:rPr>
        </w:r>
        <w:r w:rsidR="00FC6D20">
          <w:rPr>
            <w:noProof/>
            <w:webHidden/>
          </w:rPr>
          <w:fldChar w:fldCharType="separate"/>
        </w:r>
        <w:r w:rsidR="00FC6D20">
          <w:rPr>
            <w:noProof/>
            <w:webHidden/>
          </w:rPr>
          <w:t>43</w:t>
        </w:r>
        <w:r w:rsidR="00FC6D20">
          <w:rPr>
            <w:noProof/>
            <w:webHidden/>
          </w:rPr>
          <w:fldChar w:fldCharType="end"/>
        </w:r>
      </w:hyperlink>
    </w:p>
    <w:p w14:paraId="5DFC2C9D"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1" w:history="1">
        <w:r w:rsidR="00FC6D20" w:rsidRPr="009D3281">
          <w:rPr>
            <w:rStyle w:val="Hyperlink"/>
            <w:noProof/>
          </w:rPr>
          <w:t>Table 4</w:t>
        </w:r>
        <w:r w:rsidR="00FC6D20" w:rsidRPr="009D3281">
          <w:rPr>
            <w:rStyle w:val="Hyperlink"/>
            <w:noProof/>
          </w:rPr>
          <w:noBreakHyphen/>
          <w:t>4 Voltage (VSDD) Usage enumeration</w:t>
        </w:r>
        <w:r w:rsidR="00FC6D20">
          <w:rPr>
            <w:noProof/>
            <w:webHidden/>
          </w:rPr>
          <w:tab/>
        </w:r>
        <w:r w:rsidR="00FC6D20">
          <w:rPr>
            <w:noProof/>
            <w:webHidden/>
          </w:rPr>
          <w:fldChar w:fldCharType="begin"/>
        </w:r>
        <w:r w:rsidR="00FC6D20">
          <w:rPr>
            <w:noProof/>
            <w:webHidden/>
          </w:rPr>
          <w:instrText xml:space="preserve"> PAGEREF _Toc447095721 \h </w:instrText>
        </w:r>
        <w:r w:rsidR="00FC6D20">
          <w:rPr>
            <w:noProof/>
            <w:webHidden/>
          </w:rPr>
        </w:r>
        <w:r w:rsidR="00FC6D20">
          <w:rPr>
            <w:noProof/>
            <w:webHidden/>
          </w:rPr>
          <w:fldChar w:fldCharType="separate"/>
        </w:r>
        <w:r w:rsidR="00FC6D20">
          <w:rPr>
            <w:noProof/>
            <w:webHidden/>
          </w:rPr>
          <w:t>44</w:t>
        </w:r>
        <w:r w:rsidR="00FC6D20">
          <w:rPr>
            <w:noProof/>
            <w:webHidden/>
          </w:rPr>
          <w:fldChar w:fldCharType="end"/>
        </w:r>
      </w:hyperlink>
    </w:p>
    <w:p w14:paraId="2E4872C1"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2" w:history="1">
        <w:r w:rsidR="00FC6D20" w:rsidRPr="009D3281">
          <w:rPr>
            <w:rStyle w:val="Hyperlink"/>
            <w:noProof/>
          </w:rPr>
          <w:t>Table 4</w:t>
        </w:r>
        <w:r w:rsidR="00FC6D20" w:rsidRPr="009D3281">
          <w:rPr>
            <w:rStyle w:val="Hyperlink"/>
            <w:noProof/>
          </w:rPr>
          <w:noBreakHyphen/>
          <w:t>5  Fan (FSDD) Usage enumeration</w:t>
        </w:r>
        <w:r w:rsidR="00FC6D20">
          <w:rPr>
            <w:noProof/>
            <w:webHidden/>
          </w:rPr>
          <w:tab/>
        </w:r>
        <w:r w:rsidR="00FC6D20">
          <w:rPr>
            <w:noProof/>
            <w:webHidden/>
          </w:rPr>
          <w:fldChar w:fldCharType="begin"/>
        </w:r>
        <w:r w:rsidR="00FC6D20">
          <w:rPr>
            <w:noProof/>
            <w:webHidden/>
          </w:rPr>
          <w:instrText xml:space="preserve"> PAGEREF _Toc447095722 \h </w:instrText>
        </w:r>
        <w:r w:rsidR="00FC6D20">
          <w:rPr>
            <w:noProof/>
            <w:webHidden/>
          </w:rPr>
        </w:r>
        <w:r w:rsidR="00FC6D20">
          <w:rPr>
            <w:noProof/>
            <w:webHidden/>
          </w:rPr>
          <w:fldChar w:fldCharType="separate"/>
        </w:r>
        <w:r w:rsidR="00FC6D20">
          <w:rPr>
            <w:noProof/>
            <w:webHidden/>
          </w:rPr>
          <w:t>45</w:t>
        </w:r>
        <w:r w:rsidR="00FC6D20">
          <w:rPr>
            <w:noProof/>
            <w:webHidden/>
          </w:rPr>
          <w:fldChar w:fldCharType="end"/>
        </w:r>
      </w:hyperlink>
    </w:p>
    <w:p w14:paraId="2C672949"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3" w:history="1">
        <w:r w:rsidR="00FC6D20" w:rsidRPr="009D3281">
          <w:rPr>
            <w:rStyle w:val="Hyperlink"/>
            <w:noProof/>
          </w:rPr>
          <w:t>Table 5</w:t>
        </w:r>
        <w:r w:rsidR="00FC6D20" w:rsidRPr="009D3281">
          <w:rPr>
            <w:rStyle w:val="Hyperlink"/>
            <w:noProof/>
          </w:rPr>
          <w:noBreakHyphen/>
          <w:t>1 Tuning Control Platform Compatibility</w:t>
        </w:r>
        <w:r w:rsidR="00FC6D20">
          <w:rPr>
            <w:noProof/>
            <w:webHidden/>
          </w:rPr>
          <w:tab/>
        </w:r>
        <w:r w:rsidR="00FC6D20">
          <w:rPr>
            <w:noProof/>
            <w:webHidden/>
          </w:rPr>
          <w:fldChar w:fldCharType="begin"/>
        </w:r>
        <w:r w:rsidR="00FC6D20">
          <w:rPr>
            <w:noProof/>
            <w:webHidden/>
          </w:rPr>
          <w:instrText xml:space="preserve"> PAGEREF _Toc447095723 \h </w:instrText>
        </w:r>
        <w:r w:rsidR="00FC6D20">
          <w:rPr>
            <w:noProof/>
            <w:webHidden/>
          </w:rPr>
        </w:r>
        <w:r w:rsidR="00FC6D20">
          <w:rPr>
            <w:noProof/>
            <w:webHidden/>
          </w:rPr>
          <w:fldChar w:fldCharType="separate"/>
        </w:r>
        <w:r w:rsidR="00FC6D20">
          <w:rPr>
            <w:noProof/>
            <w:webHidden/>
          </w:rPr>
          <w:t>49</w:t>
        </w:r>
        <w:r w:rsidR="00FC6D20">
          <w:rPr>
            <w:noProof/>
            <w:webHidden/>
          </w:rPr>
          <w:fldChar w:fldCharType="end"/>
        </w:r>
      </w:hyperlink>
    </w:p>
    <w:p w14:paraId="0CA7A0D3" w14:textId="77777777" w:rsidR="00FC6D20" w:rsidRDefault="00BF5211">
      <w:pPr>
        <w:pStyle w:val="TableofFigures"/>
        <w:tabs>
          <w:tab w:val="right" w:leader="dot" w:pos="9350"/>
        </w:tabs>
        <w:rPr>
          <w:rFonts w:asciiTheme="minorHAnsi" w:eastAsiaTheme="minorEastAsia" w:hAnsiTheme="minorHAnsi" w:cstheme="minorBidi"/>
          <w:noProof/>
          <w:sz w:val="22"/>
          <w:szCs w:val="22"/>
          <w:lang w:eastAsia="zh-CN"/>
        </w:rPr>
      </w:pPr>
      <w:hyperlink w:anchor="_Toc447095724" w:history="1">
        <w:r w:rsidR="00FC6D20" w:rsidRPr="009D3281">
          <w:rPr>
            <w:rStyle w:val="Hyperlink"/>
            <w:noProof/>
          </w:rPr>
          <w:t>Table 6</w:t>
        </w:r>
        <w:r w:rsidR="00FC6D20" w:rsidRPr="009D3281">
          <w:rPr>
            <w:rStyle w:val="Hyperlink"/>
            <w:noProof/>
          </w:rPr>
          <w:noBreakHyphen/>
          <w:t>1 OC Mailbox Enable/Disable Toggle Controls</w:t>
        </w:r>
        <w:r w:rsidR="00FC6D20">
          <w:rPr>
            <w:noProof/>
            <w:webHidden/>
          </w:rPr>
          <w:tab/>
        </w:r>
        <w:r w:rsidR="00FC6D20">
          <w:rPr>
            <w:noProof/>
            <w:webHidden/>
          </w:rPr>
          <w:fldChar w:fldCharType="begin"/>
        </w:r>
        <w:r w:rsidR="00FC6D20">
          <w:rPr>
            <w:noProof/>
            <w:webHidden/>
          </w:rPr>
          <w:instrText xml:space="preserve"> PAGEREF _Toc447095724 \h </w:instrText>
        </w:r>
        <w:r w:rsidR="00FC6D20">
          <w:rPr>
            <w:noProof/>
            <w:webHidden/>
          </w:rPr>
        </w:r>
        <w:r w:rsidR="00FC6D20">
          <w:rPr>
            <w:noProof/>
            <w:webHidden/>
          </w:rPr>
          <w:fldChar w:fldCharType="separate"/>
        </w:r>
        <w:r w:rsidR="00FC6D20">
          <w:rPr>
            <w:noProof/>
            <w:webHidden/>
          </w:rPr>
          <w:t>51</w:t>
        </w:r>
        <w:r w:rsidR="00FC6D20">
          <w:rPr>
            <w:noProof/>
            <w:webHidden/>
          </w:rPr>
          <w:fldChar w:fldCharType="end"/>
        </w:r>
      </w:hyperlink>
    </w:p>
    <w:p w14:paraId="0DBEB421" w14:textId="77777777" w:rsidR="00176787" w:rsidRPr="007D392E" w:rsidRDefault="00D840AE" w:rsidP="00F56280">
      <w:pPr>
        <w:sectPr w:rsidR="00176787" w:rsidRPr="007D392E" w:rsidSect="008B2F3A">
          <w:headerReference w:type="default" r:id="rId19"/>
          <w:footerReference w:type="default" r:id="rId20"/>
          <w:pgSz w:w="12240" w:h="15840" w:code="1"/>
          <w:pgMar w:top="1440" w:right="1440" w:bottom="1440" w:left="1440" w:header="720" w:footer="749" w:gutter="0"/>
          <w:pgNumType w:fmt="lowerRoman" w:start="1"/>
          <w:cols w:space="720"/>
        </w:sectPr>
      </w:pPr>
      <w:r>
        <w:lastRenderedPageBreak/>
        <w:fldChar w:fldCharType="end"/>
      </w:r>
    </w:p>
    <w:p w14:paraId="68111946" w14:textId="77777777" w:rsidR="00CB12A0" w:rsidRPr="007D392E" w:rsidRDefault="00CB12A0" w:rsidP="00F56280">
      <w:pPr>
        <w:pStyle w:val="Heading1"/>
      </w:pPr>
      <w:bookmarkStart w:id="3" w:name="_Toc189884872"/>
      <w:bookmarkStart w:id="4" w:name="_Toc186014955"/>
      <w:bookmarkStart w:id="5" w:name="_Toc194292046"/>
      <w:bookmarkStart w:id="6" w:name="_Toc194198784"/>
      <w:bookmarkStart w:id="7" w:name="_Toc197939450"/>
      <w:bookmarkStart w:id="8" w:name="_Toc217355281"/>
      <w:bookmarkStart w:id="9" w:name="_Toc218999671"/>
      <w:bookmarkStart w:id="10" w:name="_Toc206291628"/>
      <w:bookmarkStart w:id="11" w:name="_Toc242577801"/>
      <w:bookmarkStart w:id="12" w:name="_Ref271145883"/>
      <w:bookmarkStart w:id="13" w:name="_Toc461460104"/>
      <w:r w:rsidRPr="007D392E">
        <w:lastRenderedPageBreak/>
        <w:t>Introduction</w:t>
      </w:r>
      <w:bookmarkEnd w:id="3"/>
      <w:bookmarkEnd w:id="4"/>
      <w:bookmarkEnd w:id="5"/>
      <w:bookmarkEnd w:id="6"/>
      <w:bookmarkEnd w:id="7"/>
      <w:bookmarkEnd w:id="8"/>
      <w:bookmarkEnd w:id="9"/>
      <w:bookmarkEnd w:id="10"/>
      <w:bookmarkEnd w:id="11"/>
      <w:bookmarkEnd w:id="12"/>
      <w:bookmarkEnd w:id="13"/>
    </w:p>
    <w:p w14:paraId="7303709D" w14:textId="77777777" w:rsidR="00CB12A0" w:rsidRPr="007D392E" w:rsidRDefault="00CB12A0" w:rsidP="004C19AD">
      <w:pPr>
        <w:pStyle w:val="Heading2"/>
      </w:pPr>
      <w:bookmarkStart w:id="14" w:name="_Toc189884873"/>
      <w:bookmarkStart w:id="15" w:name="_Toc186014956"/>
      <w:bookmarkStart w:id="16" w:name="_Toc194292047"/>
      <w:bookmarkStart w:id="17" w:name="_Toc194198785"/>
      <w:bookmarkStart w:id="18" w:name="_Toc197939451"/>
      <w:bookmarkStart w:id="19" w:name="_Toc217355282"/>
      <w:bookmarkStart w:id="20" w:name="_Toc218999672"/>
      <w:bookmarkStart w:id="21" w:name="_Toc206291629"/>
      <w:bookmarkStart w:id="22" w:name="_Toc242577802"/>
      <w:bookmarkStart w:id="23" w:name="_Toc461460105"/>
      <w:r w:rsidRPr="007D392E">
        <w:t>Purpose of this Document</w:t>
      </w:r>
      <w:bookmarkEnd w:id="14"/>
      <w:bookmarkEnd w:id="15"/>
      <w:bookmarkEnd w:id="16"/>
      <w:bookmarkEnd w:id="17"/>
      <w:bookmarkEnd w:id="18"/>
      <w:bookmarkEnd w:id="19"/>
      <w:bookmarkEnd w:id="20"/>
      <w:bookmarkEnd w:id="21"/>
      <w:bookmarkEnd w:id="22"/>
      <w:bookmarkEnd w:id="23"/>
    </w:p>
    <w:p w14:paraId="66041D3C" w14:textId="5A453602" w:rsidR="005D534B" w:rsidRPr="007D392E" w:rsidRDefault="00CE6E35" w:rsidP="00CF6403">
      <w:r w:rsidRPr="007D392E">
        <w:t>Th</w:t>
      </w:r>
      <w:r w:rsidR="00DF19AD">
        <w:t xml:space="preserve">is </w:t>
      </w:r>
      <w:r w:rsidRPr="007D392E">
        <w:t xml:space="preserve">document is </w:t>
      </w:r>
      <w:r w:rsidR="00AA2BE6">
        <w:t xml:space="preserve">served as the XTU BIOS Writer’s Guide. It provides the specification about the </w:t>
      </w:r>
      <w:r w:rsidRPr="007D392E">
        <w:t xml:space="preserve"> the BIOS interfaces necessary for </w:t>
      </w:r>
      <w:r w:rsidR="00CF6403">
        <w:t xml:space="preserve">implementation to support </w:t>
      </w:r>
      <w:r w:rsidRPr="007D392E">
        <w:t xml:space="preserve">the </w:t>
      </w:r>
      <w:fldSimple w:instr=" DOCPROPERTY  ProjectCodeName  \* MERGEFORMAT ">
        <w:r w:rsidR="00B55D7F">
          <w:t>Extreme Tuning Utility</w:t>
        </w:r>
      </w:fldSimple>
      <w:r w:rsidR="005D534B" w:rsidRPr="007D392E">
        <w:t xml:space="preserve"> </w:t>
      </w:r>
      <w:r w:rsidR="00FD602B">
        <w:t xml:space="preserve">(XTU) </w:t>
      </w:r>
      <w:r w:rsidR="00CF6403">
        <w:t>application</w:t>
      </w:r>
      <w:r w:rsidR="00AA2BE6">
        <w:t xml:space="preserve"> as well </w:t>
      </w:r>
      <w:r w:rsidR="00DF19AD">
        <w:t xml:space="preserve">as </w:t>
      </w:r>
      <w:r w:rsidR="00AA2BE6">
        <w:t xml:space="preserve">the </w:t>
      </w:r>
      <w:r w:rsidR="00DF19AD">
        <w:t>recommended BIOS settings</w:t>
      </w:r>
      <w:r w:rsidR="00AA2BE6">
        <w:t xml:space="preserve"> </w:t>
      </w:r>
      <w:r w:rsidR="00DF19AD">
        <w:t>for</w:t>
      </w:r>
      <w:r w:rsidR="00AA2BE6">
        <w:t xml:space="preserve"> overclocking</w:t>
      </w:r>
      <w:r w:rsidRPr="007D392E">
        <w:t xml:space="preserve">  It </w:t>
      </w:r>
      <w:r w:rsidR="00DB4E52">
        <w:t>will</w:t>
      </w:r>
      <w:r w:rsidRPr="007D392E">
        <w:t xml:space="preserve"> stand on its own and not be dependent on other documents to describe how to provide the BIOS interfaces.</w:t>
      </w:r>
    </w:p>
    <w:p w14:paraId="46E27DB5" w14:textId="77777777" w:rsidR="00CB12A0" w:rsidRPr="007D392E" w:rsidRDefault="00CB12A0" w:rsidP="004C19AD">
      <w:pPr>
        <w:pStyle w:val="Heading2"/>
      </w:pPr>
      <w:bookmarkStart w:id="24" w:name="_Toc189884874"/>
      <w:bookmarkStart w:id="25" w:name="_Toc186014957"/>
      <w:bookmarkStart w:id="26" w:name="_Toc194292048"/>
      <w:bookmarkStart w:id="27" w:name="_Toc194198786"/>
      <w:bookmarkStart w:id="28" w:name="_Toc197939452"/>
      <w:bookmarkStart w:id="29" w:name="_Toc217355283"/>
      <w:bookmarkStart w:id="30" w:name="_Toc218999673"/>
      <w:bookmarkStart w:id="31" w:name="_Toc206291630"/>
      <w:bookmarkStart w:id="32" w:name="_Toc242577803"/>
      <w:bookmarkStart w:id="33" w:name="_Toc461460106"/>
      <w:r w:rsidRPr="007D392E">
        <w:t>Document Scope</w:t>
      </w:r>
      <w:bookmarkEnd w:id="24"/>
      <w:bookmarkEnd w:id="25"/>
      <w:bookmarkEnd w:id="26"/>
      <w:bookmarkEnd w:id="27"/>
      <w:bookmarkEnd w:id="28"/>
      <w:bookmarkEnd w:id="29"/>
      <w:bookmarkEnd w:id="30"/>
      <w:bookmarkEnd w:id="31"/>
      <w:bookmarkEnd w:id="32"/>
      <w:bookmarkEnd w:id="33"/>
    </w:p>
    <w:p w14:paraId="79FD6CB4" w14:textId="77777777" w:rsidR="00CB12A0" w:rsidRDefault="000D0A58" w:rsidP="00F56280">
      <w:r>
        <w:t xml:space="preserve">This </w:t>
      </w:r>
      <w:r w:rsidR="00CE6E35" w:rsidRPr="007D392E">
        <w:t xml:space="preserve">BIOS Interface Specification provides information regarding the programming model that is used for this module, any dependencies that exist within this module, and complete descriptions of the interfaces that are provided by this module.  </w:t>
      </w:r>
      <w:r w:rsidR="00DB4E52">
        <w:t>Let i</w:t>
      </w:r>
      <w:r w:rsidR="00CE6E35" w:rsidRPr="007D392E">
        <w:t>t be clear that the document provides only the interface, not the design or implementation of those interfaces.</w:t>
      </w:r>
    </w:p>
    <w:p w14:paraId="0A40416F" w14:textId="77777777" w:rsidR="0034674E" w:rsidRDefault="0034674E" w:rsidP="004C19AD">
      <w:pPr>
        <w:pStyle w:val="Heading2"/>
      </w:pPr>
      <w:bookmarkStart w:id="34" w:name="_Toc242577804"/>
      <w:bookmarkStart w:id="35" w:name="_Toc461460107"/>
      <w:r>
        <w:t>Assumptions</w:t>
      </w:r>
      <w:bookmarkEnd w:id="34"/>
      <w:bookmarkEnd w:id="35"/>
    </w:p>
    <w:p w14:paraId="5E1B0588" w14:textId="77777777" w:rsidR="0034674E" w:rsidRPr="0034674E" w:rsidRDefault="0034674E" w:rsidP="0034674E">
      <w:r>
        <w:t>Throughout this document technical terms regarding BYTEs, WORDs, DWORDs, and QWORDs are used.  All references should be assumed to be little-endian.  Also, BYTEs should be assumed to be 8 bits and WORDSs 16 bits.</w:t>
      </w:r>
    </w:p>
    <w:p w14:paraId="4DB013D0" w14:textId="77777777" w:rsidR="00DE7F4F" w:rsidRDefault="00DE7F4F" w:rsidP="004C19AD">
      <w:pPr>
        <w:pStyle w:val="Heading2"/>
      </w:pPr>
      <w:bookmarkStart w:id="36" w:name="_Toc242577805"/>
      <w:bookmarkStart w:id="37" w:name="_Toc461460108"/>
      <w:bookmarkStart w:id="38" w:name="_Toc189884875"/>
      <w:bookmarkStart w:id="39" w:name="_Toc186014958"/>
      <w:bookmarkStart w:id="40" w:name="_Toc194292049"/>
      <w:bookmarkStart w:id="41" w:name="_Toc194198787"/>
      <w:bookmarkStart w:id="42" w:name="_Toc197939453"/>
      <w:bookmarkStart w:id="43" w:name="_Toc217355284"/>
      <w:bookmarkStart w:id="44" w:name="_Toc218999674"/>
      <w:bookmarkStart w:id="45" w:name="_Toc206291631"/>
      <w:r>
        <w:t>Supported Platforms</w:t>
      </w:r>
      <w:bookmarkEnd w:id="36"/>
      <w:bookmarkEnd w:id="37"/>
    </w:p>
    <w:p w14:paraId="76F4F17E" w14:textId="77777777" w:rsidR="00DE7F4F" w:rsidRDefault="00DE7F4F" w:rsidP="00DE7F4F">
      <w:r>
        <w:t xml:space="preserve">The Intel® Extreme Tuning Utility supports a specific set of Intel microprocessor based platforms.  </w:t>
      </w:r>
      <w:r w:rsidR="00FD602B">
        <w:t>XTU supports all Sandy Bridge</w:t>
      </w:r>
      <w:r w:rsidR="00575688">
        <w:t xml:space="preserve">, </w:t>
      </w:r>
      <w:r w:rsidR="00FD602B">
        <w:t>Ivy Bridge</w:t>
      </w:r>
      <w:r w:rsidR="00FA43E5">
        <w:t xml:space="preserve">, </w:t>
      </w:r>
      <w:r w:rsidR="00575688">
        <w:t>Haswell</w:t>
      </w:r>
      <w:r w:rsidR="00FA43E5">
        <w:t xml:space="preserve"> and Broadwell</w:t>
      </w:r>
      <w:r w:rsidR="00FD602B">
        <w:t xml:space="preserve"> based processors.  This includes both Mobile and Desktop </w:t>
      </w:r>
      <w:r w:rsidR="00E2007F">
        <w:t xml:space="preserve">including the high-end desktop (HEDT) </w:t>
      </w:r>
      <w:r w:rsidR="00FD602B">
        <w:t>processors.  It also includes processors with or without integrated graphics.</w:t>
      </w:r>
      <w:r w:rsidR="00575688">
        <w:t xml:space="preserve"> This version will add support for </w:t>
      </w:r>
      <w:r w:rsidR="00FA43E5">
        <w:t>Skylake mobile and desktop processors.</w:t>
      </w:r>
      <w:r w:rsidR="00C06326">
        <w:t xml:space="preserve"> Theoretically, the XTU software should support all previous platforms, but only platforms list below are tested.</w:t>
      </w:r>
      <w:r w:rsidR="006A558B">
        <w:t xml:space="preserve"> In general, only the current platform and 3 prior generation platforms will be covered in this document.</w:t>
      </w:r>
    </w:p>
    <w:tbl>
      <w:tblPr>
        <w:tblStyle w:val="TableGrid"/>
        <w:tblW w:w="0" w:type="auto"/>
        <w:tblLook w:val="04A0" w:firstRow="1" w:lastRow="0" w:firstColumn="1" w:lastColumn="0" w:noHBand="0" w:noVBand="1"/>
      </w:tblPr>
      <w:tblGrid>
        <w:gridCol w:w="1277"/>
        <w:gridCol w:w="5649"/>
        <w:gridCol w:w="2424"/>
      </w:tblGrid>
      <w:tr w:rsidR="008A5C50" w14:paraId="510CC8A9" w14:textId="77777777" w:rsidTr="00A0555D">
        <w:tc>
          <w:tcPr>
            <w:tcW w:w="1278" w:type="dxa"/>
          </w:tcPr>
          <w:p w14:paraId="2DE1744C" w14:textId="77777777" w:rsidR="008A5C50" w:rsidRDefault="008A5C50" w:rsidP="00DE7F4F">
            <w:r>
              <w:t>Acronym</w:t>
            </w:r>
          </w:p>
        </w:tc>
        <w:tc>
          <w:tcPr>
            <w:tcW w:w="5670" w:type="dxa"/>
          </w:tcPr>
          <w:p w14:paraId="3D375576" w14:textId="77777777" w:rsidR="008A5C50" w:rsidRDefault="008A5C50" w:rsidP="00DE7F4F">
            <w:r>
              <w:t>Description</w:t>
            </w:r>
          </w:p>
        </w:tc>
        <w:tc>
          <w:tcPr>
            <w:tcW w:w="2430" w:type="dxa"/>
          </w:tcPr>
          <w:p w14:paraId="0ED65F25" w14:textId="77777777" w:rsidR="008A5C50" w:rsidRDefault="008A5C50" w:rsidP="00DE7F4F">
            <w:r>
              <w:t>Comments</w:t>
            </w:r>
          </w:p>
        </w:tc>
      </w:tr>
      <w:tr w:rsidR="008A5C50" w14:paraId="64DA06C6" w14:textId="77777777" w:rsidTr="00A0555D">
        <w:tc>
          <w:tcPr>
            <w:tcW w:w="1278" w:type="dxa"/>
          </w:tcPr>
          <w:p w14:paraId="522F12C0" w14:textId="77777777" w:rsidR="008A5C50" w:rsidRDefault="008A5C50" w:rsidP="00DE7F4F">
            <w:r>
              <w:t>IVB</w:t>
            </w:r>
          </w:p>
        </w:tc>
        <w:tc>
          <w:tcPr>
            <w:tcW w:w="5670" w:type="dxa"/>
          </w:tcPr>
          <w:p w14:paraId="72EF2B76" w14:textId="77777777" w:rsidR="008A5C50" w:rsidRDefault="008A5C50" w:rsidP="001502C0">
            <w:r>
              <w:t>Ivy Bridge (3</w:t>
            </w:r>
            <w:r w:rsidRPr="008A5C50">
              <w:rPr>
                <w:vertAlign w:val="superscript"/>
              </w:rPr>
              <w:t>rd</w:t>
            </w:r>
            <w:r>
              <w:t xml:space="preserve"> </w:t>
            </w:r>
            <w:r w:rsidR="001502C0">
              <w:t>generation) CPU and Panther</w:t>
            </w:r>
            <w:r>
              <w:t xml:space="preserve"> Point PCH</w:t>
            </w:r>
            <w:r w:rsidR="001502C0">
              <w:t xml:space="preserve"> (7 series chipset)</w:t>
            </w:r>
          </w:p>
        </w:tc>
        <w:tc>
          <w:tcPr>
            <w:tcW w:w="2430" w:type="dxa"/>
          </w:tcPr>
          <w:p w14:paraId="5C63344B" w14:textId="77777777" w:rsidR="008A5C50" w:rsidRDefault="008A5C50" w:rsidP="00DE7F4F"/>
        </w:tc>
      </w:tr>
      <w:tr w:rsidR="008A5C50" w14:paraId="32136339" w14:textId="77777777" w:rsidTr="00A0555D">
        <w:tc>
          <w:tcPr>
            <w:tcW w:w="1278" w:type="dxa"/>
          </w:tcPr>
          <w:p w14:paraId="1B42B87E" w14:textId="77777777" w:rsidR="008A5C50" w:rsidRDefault="008A5C50" w:rsidP="00DE7F4F">
            <w:r>
              <w:t>IVB-E</w:t>
            </w:r>
          </w:p>
        </w:tc>
        <w:tc>
          <w:tcPr>
            <w:tcW w:w="5670" w:type="dxa"/>
          </w:tcPr>
          <w:p w14:paraId="69AC7617" w14:textId="77777777" w:rsidR="008A5C50" w:rsidRDefault="008A5C50" w:rsidP="00DE7F4F">
            <w:r>
              <w:t>Ivy Bridge based server platform</w:t>
            </w:r>
          </w:p>
        </w:tc>
        <w:tc>
          <w:tcPr>
            <w:tcW w:w="2430" w:type="dxa"/>
          </w:tcPr>
          <w:p w14:paraId="183B32AA" w14:textId="77777777" w:rsidR="008A5C50" w:rsidRDefault="008A5C50" w:rsidP="00DE7F4F"/>
        </w:tc>
      </w:tr>
      <w:tr w:rsidR="008A5C50" w14:paraId="143E45B9" w14:textId="77777777" w:rsidTr="00A0555D">
        <w:tc>
          <w:tcPr>
            <w:tcW w:w="1278" w:type="dxa"/>
          </w:tcPr>
          <w:p w14:paraId="2CD255C7" w14:textId="77777777" w:rsidR="008A5C50" w:rsidRDefault="008A5C50" w:rsidP="00DE7F4F">
            <w:r>
              <w:t>HSW</w:t>
            </w:r>
          </w:p>
        </w:tc>
        <w:tc>
          <w:tcPr>
            <w:tcW w:w="5670" w:type="dxa"/>
          </w:tcPr>
          <w:p w14:paraId="1C31857E" w14:textId="77777777" w:rsidR="008A5C50" w:rsidRDefault="008A5C50" w:rsidP="00DE7F4F">
            <w:r>
              <w:t>Haswell (4</w:t>
            </w:r>
            <w:r w:rsidRPr="008A5C50">
              <w:rPr>
                <w:vertAlign w:val="superscript"/>
              </w:rPr>
              <w:t>th</w:t>
            </w:r>
            <w:r>
              <w:t xml:space="preserve"> generation) CPU and Lynx Point PCH</w:t>
            </w:r>
            <w:r w:rsidR="001502C0">
              <w:t xml:space="preserve"> (8 series chipset)</w:t>
            </w:r>
          </w:p>
        </w:tc>
        <w:tc>
          <w:tcPr>
            <w:tcW w:w="2430" w:type="dxa"/>
          </w:tcPr>
          <w:p w14:paraId="32DAF037" w14:textId="77777777" w:rsidR="008A5C50" w:rsidRDefault="008A5C50" w:rsidP="00DE7F4F"/>
        </w:tc>
      </w:tr>
      <w:tr w:rsidR="001502C0" w14:paraId="0FBAE0D1" w14:textId="77777777" w:rsidTr="00A0555D">
        <w:tc>
          <w:tcPr>
            <w:tcW w:w="1278" w:type="dxa"/>
          </w:tcPr>
          <w:p w14:paraId="34059895" w14:textId="77777777" w:rsidR="001502C0" w:rsidRDefault="001502C0" w:rsidP="00DE7F4F">
            <w:r>
              <w:t>HSW-E</w:t>
            </w:r>
          </w:p>
        </w:tc>
        <w:tc>
          <w:tcPr>
            <w:tcW w:w="5670" w:type="dxa"/>
          </w:tcPr>
          <w:p w14:paraId="55BB65D1" w14:textId="77777777" w:rsidR="001502C0" w:rsidRDefault="001502C0" w:rsidP="00DE7F4F">
            <w:r>
              <w:t>Haswell based server platform</w:t>
            </w:r>
            <w:r w:rsidR="00DF19AD">
              <w:t>, a.k.a HSX</w:t>
            </w:r>
          </w:p>
        </w:tc>
        <w:tc>
          <w:tcPr>
            <w:tcW w:w="2430" w:type="dxa"/>
          </w:tcPr>
          <w:p w14:paraId="113DED07" w14:textId="77777777" w:rsidR="001502C0" w:rsidRDefault="001502C0" w:rsidP="00DE7F4F"/>
        </w:tc>
      </w:tr>
      <w:tr w:rsidR="001502C0" w14:paraId="71A7FD27" w14:textId="77777777" w:rsidTr="00A0555D">
        <w:tc>
          <w:tcPr>
            <w:tcW w:w="1278" w:type="dxa"/>
          </w:tcPr>
          <w:p w14:paraId="0F4F590B" w14:textId="77777777" w:rsidR="001502C0" w:rsidRDefault="001502C0" w:rsidP="00DE7F4F">
            <w:r>
              <w:t>BDW</w:t>
            </w:r>
          </w:p>
        </w:tc>
        <w:tc>
          <w:tcPr>
            <w:tcW w:w="5670" w:type="dxa"/>
          </w:tcPr>
          <w:p w14:paraId="7217A76D" w14:textId="77777777" w:rsidR="001502C0" w:rsidRDefault="001502C0" w:rsidP="00DE7F4F">
            <w:r>
              <w:t>Broadwell (5</w:t>
            </w:r>
            <w:r w:rsidRPr="001502C0">
              <w:rPr>
                <w:vertAlign w:val="superscript"/>
              </w:rPr>
              <w:t>th</w:t>
            </w:r>
            <w:r>
              <w:t xml:space="preserve"> generation) CPU and Wildcat Point PCH (9 series chipset)</w:t>
            </w:r>
          </w:p>
        </w:tc>
        <w:tc>
          <w:tcPr>
            <w:tcW w:w="2430" w:type="dxa"/>
          </w:tcPr>
          <w:p w14:paraId="107EF5CA" w14:textId="77777777" w:rsidR="001502C0" w:rsidRDefault="001502C0" w:rsidP="00DE7F4F"/>
        </w:tc>
      </w:tr>
      <w:tr w:rsidR="001502C0" w14:paraId="49B0A753" w14:textId="77777777" w:rsidTr="00A0555D">
        <w:tc>
          <w:tcPr>
            <w:tcW w:w="1278" w:type="dxa"/>
          </w:tcPr>
          <w:p w14:paraId="54A7B8E7" w14:textId="77777777" w:rsidR="001502C0" w:rsidRDefault="001502C0" w:rsidP="00DE7F4F">
            <w:r>
              <w:lastRenderedPageBreak/>
              <w:t>BDW-E</w:t>
            </w:r>
          </w:p>
        </w:tc>
        <w:tc>
          <w:tcPr>
            <w:tcW w:w="5670" w:type="dxa"/>
          </w:tcPr>
          <w:p w14:paraId="416D59F3" w14:textId="77777777" w:rsidR="001502C0" w:rsidRDefault="001502C0" w:rsidP="00DE7F4F">
            <w:r>
              <w:t>Broadwell based server platform</w:t>
            </w:r>
            <w:r w:rsidR="00DF19AD">
              <w:t>, a.k.a BDX</w:t>
            </w:r>
          </w:p>
        </w:tc>
        <w:tc>
          <w:tcPr>
            <w:tcW w:w="2430" w:type="dxa"/>
          </w:tcPr>
          <w:p w14:paraId="1B208590" w14:textId="77777777" w:rsidR="001502C0" w:rsidRDefault="001502C0" w:rsidP="00DE7F4F"/>
        </w:tc>
      </w:tr>
      <w:tr w:rsidR="001502C0" w14:paraId="4B1D8732" w14:textId="77777777" w:rsidTr="00A0555D">
        <w:tc>
          <w:tcPr>
            <w:tcW w:w="1278" w:type="dxa"/>
          </w:tcPr>
          <w:p w14:paraId="190FF5F8" w14:textId="77777777" w:rsidR="001502C0" w:rsidRDefault="001502C0" w:rsidP="00DE7F4F">
            <w:r>
              <w:t>SKL</w:t>
            </w:r>
          </w:p>
        </w:tc>
        <w:tc>
          <w:tcPr>
            <w:tcW w:w="5670" w:type="dxa"/>
          </w:tcPr>
          <w:p w14:paraId="145BE444" w14:textId="77777777" w:rsidR="001502C0" w:rsidRDefault="001502C0" w:rsidP="00DE7F4F">
            <w:r>
              <w:t>Skylake (6</w:t>
            </w:r>
            <w:r w:rsidRPr="001502C0">
              <w:rPr>
                <w:vertAlign w:val="superscript"/>
              </w:rPr>
              <w:t>th</w:t>
            </w:r>
            <w:r>
              <w:t xml:space="preserve"> generation) CPU and Sunrise Point PCH (10 series chipset)</w:t>
            </w:r>
          </w:p>
        </w:tc>
        <w:tc>
          <w:tcPr>
            <w:tcW w:w="2430" w:type="dxa"/>
          </w:tcPr>
          <w:p w14:paraId="2450CEE2" w14:textId="77777777" w:rsidR="001502C0" w:rsidRDefault="001502C0" w:rsidP="004C3129">
            <w:pPr>
              <w:keepNext/>
            </w:pPr>
          </w:p>
        </w:tc>
      </w:tr>
    </w:tbl>
    <w:p w14:paraId="46D873DD" w14:textId="4A91103B" w:rsidR="008A5C50" w:rsidRPr="00DE7F4F" w:rsidRDefault="004C3129" w:rsidP="004C3129">
      <w:pPr>
        <w:pStyle w:val="Caption"/>
      </w:pPr>
      <w:bookmarkStart w:id="46" w:name="_Toc447095694"/>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1</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w:t>
      </w:r>
      <w:r w:rsidR="003C1B33">
        <w:rPr>
          <w:noProof/>
        </w:rPr>
        <w:fldChar w:fldCharType="end"/>
      </w:r>
      <w:r>
        <w:t xml:space="preserve"> Platforms supported by this document</w:t>
      </w:r>
      <w:bookmarkEnd w:id="46"/>
    </w:p>
    <w:p w14:paraId="78E1B1EF" w14:textId="77777777" w:rsidR="00CB12A0" w:rsidRPr="007D392E" w:rsidRDefault="00CB12A0" w:rsidP="004C19AD">
      <w:pPr>
        <w:pStyle w:val="Heading2"/>
      </w:pPr>
      <w:bookmarkStart w:id="47" w:name="_Toc242577806"/>
      <w:bookmarkStart w:id="48" w:name="_Toc461460109"/>
      <w:r w:rsidRPr="007D392E">
        <w:t>Terminology and Acronyms</w:t>
      </w:r>
      <w:bookmarkEnd w:id="38"/>
      <w:bookmarkEnd w:id="39"/>
      <w:bookmarkEnd w:id="40"/>
      <w:bookmarkEnd w:id="41"/>
      <w:bookmarkEnd w:id="42"/>
      <w:bookmarkEnd w:id="43"/>
      <w:bookmarkEnd w:id="44"/>
      <w:bookmarkEnd w:id="45"/>
      <w:bookmarkEnd w:id="47"/>
      <w:bookmarkEnd w:id="48"/>
    </w:p>
    <w:p w14:paraId="05741710" w14:textId="77777777" w:rsidR="00CB12A0" w:rsidRPr="007D392E" w:rsidRDefault="00CB12A0" w:rsidP="00F56280">
      <w:pPr>
        <w:pStyle w:val="Guidance"/>
      </w:pPr>
      <w:r w:rsidRPr="007D392E">
        <w:t>Provide definitions for terminology and acronyms that may be unfamiliar to this document’s audience.  Do not include standard PLC, industry, or Intel acronyms.</w:t>
      </w: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170"/>
        <w:gridCol w:w="8186"/>
      </w:tblGrid>
      <w:tr w:rsidR="00CB12A0" w:rsidRPr="007D392E" w14:paraId="667FFAA9" w14:textId="77777777">
        <w:trPr>
          <w:tblHeader/>
        </w:trPr>
        <w:tc>
          <w:tcPr>
            <w:tcW w:w="1170" w:type="dxa"/>
          </w:tcPr>
          <w:p w14:paraId="51A57064" w14:textId="77777777" w:rsidR="00CB12A0" w:rsidRPr="007D392E" w:rsidRDefault="00CB12A0" w:rsidP="00E71276">
            <w:pPr>
              <w:pStyle w:val="CellHeader"/>
            </w:pPr>
            <w:r w:rsidRPr="007D392E">
              <w:t>Acronym</w:t>
            </w:r>
          </w:p>
        </w:tc>
        <w:tc>
          <w:tcPr>
            <w:tcW w:w="8186" w:type="dxa"/>
          </w:tcPr>
          <w:p w14:paraId="52D59347" w14:textId="77777777" w:rsidR="00CB12A0" w:rsidRPr="007D392E" w:rsidRDefault="00CB12A0" w:rsidP="00E71276">
            <w:pPr>
              <w:pStyle w:val="CellHeader"/>
            </w:pPr>
            <w:r w:rsidRPr="007D392E">
              <w:t>Description</w:t>
            </w:r>
          </w:p>
        </w:tc>
      </w:tr>
      <w:tr w:rsidR="00CB12A0" w:rsidRPr="007D392E" w14:paraId="14755E61" w14:textId="77777777">
        <w:tc>
          <w:tcPr>
            <w:tcW w:w="1170" w:type="dxa"/>
          </w:tcPr>
          <w:p w14:paraId="56C00680" w14:textId="77777777" w:rsidR="00CB12A0" w:rsidRPr="007D392E" w:rsidRDefault="003B38EA" w:rsidP="00F56280">
            <w:pPr>
              <w:pStyle w:val="CellNormal"/>
            </w:pPr>
            <w:r>
              <w:t>ACPI</w:t>
            </w:r>
          </w:p>
        </w:tc>
        <w:tc>
          <w:tcPr>
            <w:tcW w:w="8186" w:type="dxa"/>
          </w:tcPr>
          <w:p w14:paraId="1FC645ED" w14:textId="77777777" w:rsidR="00CB12A0" w:rsidRPr="007D392E" w:rsidRDefault="003B38EA" w:rsidP="00F56280">
            <w:pPr>
              <w:pStyle w:val="CellNormal"/>
            </w:pPr>
            <w:r>
              <w:t>Advanced Configuration and Power Interface</w:t>
            </w:r>
          </w:p>
        </w:tc>
      </w:tr>
      <w:tr w:rsidR="00CA38B7" w:rsidRPr="007D392E" w14:paraId="5212A97A" w14:textId="77777777">
        <w:tc>
          <w:tcPr>
            <w:tcW w:w="1170" w:type="dxa"/>
          </w:tcPr>
          <w:p w14:paraId="75B27B70" w14:textId="77777777" w:rsidR="00CA38B7" w:rsidRDefault="003B38EA" w:rsidP="00F56280">
            <w:pPr>
              <w:pStyle w:val="CellNormal"/>
            </w:pPr>
            <w:r>
              <w:t>ASL</w:t>
            </w:r>
          </w:p>
        </w:tc>
        <w:tc>
          <w:tcPr>
            <w:tcW w:w="8186" w:type="dxa"/>
          </w:tcPr>
          <w:p w14:paraId="5B366D79" w14:textId="77777777" w:rsidR="00CA38B7" w:rsidRDefault="003B38EA" w:rsidP="00F56280">
            <w:pPr>
              <w:pStyle w:val="CellNormal"/>
            </w:pPr>
            <w:r>
              <w:t>ACPI Source Language</w:t>
            </w:r>
          </w:p>
        </w:tc>
      </w:tr>
      <w:tr w:rsidR="005D534B" w:rsidRPr="007D392E" w14:paraId="3733FB8D" w14:textId="77777777">
        <w:tc>
          <w:tcPr>
            <w:tcW w:w="1170" w:type="dxa"/>
          </w:tcPr>
          <w:p w14:paraId="30FC8417" w14:textId="77777777" w:rsidR="005D534B" w:rsidRPr="007D392E" w:rsidRDefault="003B38EA" w:rsidP="00F56280">
            <w:pPr>
              <w:pStyle w:val="CellNormal"/>
            </w:pPr>
            <w:r>
              <w:t>BCLK</w:t>
            </w:r>
          </w:p>
        </w:tc>
        <w:tc>
          <w:tcPr>
            <w:tcW w:w="8186" w:type="dxa"/>
          </w:tcPr>
          <w:p w14:paraId="626426DE" w14:textId="77777777" w:rsidR="005D534B" w:rsidRPr="007D392E" w:rsidDel="005D534B" w:rsidRDefault="003B38EA" w:rsidP="00BF01BD">
            <w:pPr>
              <w:pStyle w:val="CellNormal"/>
              <w:keepNext/>
            </w:pPr>
            <w:r>
              <w:t>Base Clock (aka Reference Clock) – The clock used as a source for many of the clock domains on the CPU and PCH</w:t>
            </w:r>
          </w:p>
        </w:tc>
      </w:tr>
      <w:tr w:rsidR="003B38EA" w:rsidRPr="007D392E" w14:paraId="58E47ACC" w14:textId="77777777">
        <w:tc>
          <w:tcPr>
            <w:tcW w:w="1170" w:type="dxa"/>
          </w:tcPr>
          <w:p w14:paraId="60460F16" w14:textId="77777777" w:rsidR="003B38EA" w:rsidDel="003B38EA" w:rsidRDefault="003B38EA" w:rsidP="00F56280">
            <w:pPr>
              <w:pStyle w:val="CellNormal"/>
            </w:pPr>
            <w:r>
              <w:t>BIOS</w:t>
            </w:r>
          </w:p>
        </w:tc>
        <w:tc>
          <w:tcPr>
            <w:tcW w:w="8186" w:type="dxa"/>
          </w:tcPr>
          <w:p w14:paraId="7ABDA80A" w14:textId="77777777" w:rsidR="003B38EA" w:rsidDel="003B38EA" w:rsidRDefault="003B38EA" w:rsidP="003B38EA">
            <w:pPr>
              <w:pStyle w:val="CellNormal"/>
              <w:keepNext/>
            </w:pPr>
            <w:r>
              <w:t>Basic Input/Output System – This is the firmware responsible to boot a PC</w:t>
            </w:r>
          </w:p>
        </w:tc>
      </w:tr>
      <w:tr w:rsidR="003B38EA" w:rsidRPr="007D392E" w14:paraId="4A8CF964" w14:textId="77777777">
        <w:tc>
          <w:tcPr>
            <w:tcW w:w="1170" w:type="dxa"/>
          </w:tcPr>
          <w:p w14:paraId="5047C4FE" w14:textId="77777777" w:rsidR="003B38EA" w:rsidRDefault="003B38EA" w:rsidP="00F56280">
            <w:pPr>
              <w:pStyle w:val="CellNormal"/>
            </w:pPr>
            <w:r>
              <w:t>CPU</w:t>
            </w:r>
          </w:p>
        </w:tc>
        <w:tc>
          <w:tcPr>
            <w:tcW w:w="8186" w:type="dxa"/>
          </w:tcPr>
          <w:p w14:paraId="6C5D18CA" w14:textId="77777777" w:rsidR="003B38EA" w:rsidRDefault="003B38EA" w:rsidP="00BF01BD">
            <w:pPr>
              <w:pStyle w:val="CellNormal"/>
              <w:keepNext/>
            </w:pPr>
            <w:r>
              <w:t>Central Processing Unit – The main processor for a platform</w:t>
            </w:r>
          </w:p>
        </w:tc>
      </w:tr>
      <w:tr w:rsidR="00E2007F" w:rsidRPr="007D392E" w14:paraId="31423E11" w14:textId="77777777">
        <w:tc>
          <w:tcPr>
            <w:tcW w:w="1170" w:type="dxa"/>
          </w:tcPr>
          <w:p w14:paraId="1D483C7C" w14:textId="77777777" w:rsidR="00E2007F" w:rsidRDefault="00E2007F" w:rsidP="00F56280">
            <w:pPr>
              <w:pStyle w:val="CellNormal"/>
            </w:pPr>
            <w:r>
              <w:t>HEDT</w:t>
            </w:r>
          </w:p>
        </w:tc>
        <w:tc>
          <w:tcPr>
            <w:tcW w:w="8186" w:type="dxa"/>
          </w:tcPr>
          <w:p w14:paraId="77451BA3" w14:textId="77777777" w:rsidR="00E2007F" w:rsidRDefault="00E2007F" w:rsidP="00BF01BD">
            <w:pPr>
              <w:pStyle w:val="CellNormal"/>
              <w:keepNext/>
            </w:pPr>
            <w:r>
              <w:t>High-End Desktop</w:t>
            </w:r>
          </w:p>
        </w:tc>
      </w:tr>
      <w:tr w:rsidR="003B38EA" w:rsidRPr="007D392E" w14:paraId="12B2500B" w14:textId="77777777">
        <w:tc>
          <w:tcPr>
            <w:tcW w:w="1170" w:type="dxa"/>
          </w:tcPr>
          <w:p w14:paraId="5553E3C6" w14:textId="77777777" w:rsidR="003B38EA" w:rsidRDefault="003B38EA" w:rsidP="00F56280">
            <w:pPr>
              <w:pStyle w:val="CellNormal"/>
            </w:pPr>
            <w:r>
              <w:t>EAX</w:t>
            </w:r>
          </w:p>
        </w:tc>
        <w:tc>
          <w:tcPr>
            <w:tcW w:w="8186" w:type="dxa"/>
          </w:tcPr>
          <w:p w14:paraId="0E55F55B" w14:textId="77777777" w:rsidR="003B38EA" w:rsidRDefault="003B38EA" w:rsidP="00BF01BD">
            <w:pPr>
              <w:pStyle w:val="CellNormal"/>
              <w:keepNext/>
            </w:pPr>
            <w:r>
              <w:t>Register of the x86 processor</w:t>
            </w:r>
          </w:p>
        </w:tc>
      </w:tr>
      <w:tr w:rsidR="003B38EA" w:rsidRPr="007D392E" w14:paraId="5027A500" w14:textId="77777777">
        <w:tc>
          <w:tcPr>
            <w:tcW w:w="1170" w:type="dxa"/>
          </w:tcPr>
          <w:p w14:paraId="5DB5815F" w14:textId="77777777" w:rsidR="003B38EA" w:rsidRDefault="003B38EA" w:rsidP="00F56280">
            <w:pPr>
              <w:pStyle w:val="CellNormal"/>
            </w:pPr>
            <w:r>
              <w:t>EBX</w:t>
            </w:r>
          </w:p>
        </w:tc>
        <w:tc>
          <w:tcPr>
            <w:tcW w:w="8186" w:type="dxa"/>
          </w:tcPr>
          <w:p w14:paraId="17310F60" w14:textId="77777777" w:rsidR="003B38EA" w:rsidRDefault="003B38EA" w:rsidP="00BF01BD">
            <w:pPr>
              <w:pStyle w:val="CellNormal"/>
              <w:keepNext/>
            </w:pPr>
            <w:r>
              <w:t>Register of the x86 processor</w:t>
            </w:r>
          </w:p>
        </w:tc>
      </w:tr>
      <w:tr w:rsidR="003B38EA" w:rsidRPr="007D392E" w14:paraId="786ED52D" w14:textId="77777777">
        <w:tc>
          <w:tcPr>
            <w:tcW w:w="1170" w:type="dxa"/>
          </w:tcPr>
          <w:p w14:paraId="1BF1C3A6" w14:textId="77777777" w:rsidR="003B38EA" w:rsidRDefault="003B38EA" w:rsidP="00F56280">
            <w:pPr>
              <w:pStyle w:val="CellNormal"/>
            </w:pPr>
            <w:r>
              <w:t>ECX</w:t>
            </w:r>
          </w:p>
        </w:tc>
        <w:tc>
          <w:tcPr>
            <w:tcW w:w="8186" w:type="dxa"/>
          </w:tcPr>
          <w:p w14:paraId="24EB7832" w14:textId="77777777" w:rsidR="003B38EA" w:rsidRDefault="003B38EA" w:rsidP="00BF01BD">
            <w:pPr>
              <w:pStyle w:val="CellNormal"/>
              <w:keepNext/>
            </w:pPr>
            <w:r>
              <w:t>Register of the x86 processor</w:t>
            </w:r>
          </w:p>
        </w:tc>
      </w:tr>
      <w:tr w:rsidR="003B38EA" w:rsidRPr="007D392E" w14:paraId="1BF38B08" w14:textId="77777777">
        <w:tc>
          <w:tcPr>
            <w:tcW w:w="1170" w:type="dxa"/>
          </w:tcPr>
          <w:p w14:paraId="4EF51655" w14:textId="77777777" w:rsidR="003B38EA" w:rsidRDefault="003B38EA" w:rsidP="00F56280">
            <w:pPr>
              <w:pStyle w:val="CellNormal"/>
            </w:pPr>
            <w:r>
              <w:t>EDX</w:t>
            </w:r>
          </w:p>
        </w:tc>
        <w:tc>
          <w:tcPr>
            <w:tcW w:w="8186" w:type="dxa"/>
          </w:tcPr>
          <w:p w14:paraId="2B66A5CE" w14:textId="77777777" w:rsidR="003B38EA" w:rsidRDefault="003B38EA" w:rsidP="00BF01BD">
            <w:pPr>
              <w:pStyle w:val="CellNormal"/>
              <w:keepNext/>
            </w:pPr>
            <w:r>
              <w:t>Register of the x86 processor</w:t>
            </w:r>
          </w:p>
        </w:tc>
      </w:tr>
      <w:tr w:rsidR="008B4A1F" w:rsidRPr="007D392E" w14:paraId="6F29910C" w14:textId="77777777">
        <w:tc>
          <w:tcPr>
            <w:tcW w:w="1170" w:type="dxa"/>
          </w:tcPr>
          <w:p w14:paraId="69297869" w14:textId="77777777" w:rsidR="008B4A1F" w:rsidRDefault="008B4A1F" w:rsidP="00F56280">
            <w:pPr>
              <w:pStyle w:val="CellNormal"/>
            </w:pPr>
            <w:r>
              <w:t>FIVR</w:t>
            </w:r>
          </w:p>
        </w:tc>
        <w:tc>
          <w:tcPr>
            <w:tcW w:w="8186" w:type="dxa"/>
          </w:tcPr>
          <w:p w14:paraId="76FD516C" w14:textId="77777777" w:rsidR="008B4A1F" w:rsidRDefault="00A0555D" w:rsidP="00BF01BD">
            <w:pPr>
              <w:pStyle w:val="CellNormal"/>
              <w:keepNext/>
            </w:pPr>
            <w:r>
              <w:t>Fully Integrated Voltage Regulator in the CPU package. This was introduced in HSW platform.</w:t>
            </w:r>
          </w:p>
        </w:tc>
      </w:tr>
      <w:tr w:rsidR="008B4A1F" w:rsidRPr="007D392E" w14:paraId="2D7E74BB" w14:textId="77777777">
        <w:tc>
          <w:tcPr>
            <w:tcW w:w="1170" w:type="dxa"/>
          </w:tcPr>
          <w:p w14:paraId="28AE5A18" w14:textId="77777777" w:rsidR="008B4A1F" w:rsidRDefault="008B4A1F" w:rsidP="00F56280">
            <w:pPr>
              <w:pStyle w:val="CellNormal"/>
            </w:pPr>
            <w:r>
              <w:t>FW</w:t>
            </w:r>
          </w:p>
        </w:tc>
        <w:tc>
          <w:tcPr>
            <w:tcW w:w="8186" w:type="dxa"/>
          </w:tcPr>
          <w:p w14:paraId="43C31160" w14:textId="77777777" w:rsidR="008B4A1F" w:rsidRDefault="008B4A1F" w:rsidP="00BF01BD">
            <w:pPr>
              <w:pStyle w:val="CellNormal"/>
              <w:keepNext/>
            </w:pPr>
            <w:r>
              <w:t>Firmware</w:t>
            </w:r>
          </w:p>
        </w:tc>
      </w:tr>
      <w:tr w:rsidR="003B38EA" w:rsidRPr="007D392E" w14:paraId="16E351FC" w14:textId="77777777">
        <w:tc>
          <w:tcPr>
            <w:tcW w:w="1170" w:type="dxa"/>
          </w:tcPr>
          <w:p w14:paraId="6750F024" w14:textId="77777777" w:rsidR="003B38EA" w:rsidRDefault="003B38EA" w:rsidP="00F56280">
            <w:pPr>
              <w:pStyle w:val="CellNormal"/>
            </w:pPr>
            <w:r>
              <w:t>IA</w:t>
            </w:r>
          </w:p>
        </w:tc>
        <w:tc>
          <w:tcPr>
            <w:tcW w:w="8186" w:type="dxa"/>
          </w:tcPr>
          <w:p w14:paraId="2719767D" w14:textId="77777777" w:rsidR="003B38EA" w:rsidRDefault="003B38EA" w:rsidP="00BF01BD">
            <w:pPr>
              <w:pStyle w:val="CellNormal"/>
              <w:keepNext/>
            </w:pPr>
            <w:r>
              <w:t>Intel Architecture</w:t>
            </w:r>
          </w:p>
        </w:tc>
      </w:tr>
      <w:tr w:rsidR="008B4A1F" w:rsidRPr="007D392E" w14:paraId="400D61D2" w14:textId="77777777">
        <w:tc>
          <w:tcPr>
            <w:tcW w:w="1170" w:type="dxa"/>
          </w:tcPr>
          <w:p w14:paraId="29CCE958" w14:textId="77777777" w:rsidR="008B4A1F" w:rsidRDefault="008B4A1F" w:rsidP="00F56280">
            <w:pPr>
              <w:pStyle w:val="CellNormal"/>
            </w:pPr>
            <w:r>
              <w:t>ICC</w:t>
            </w:r>
          </w:p>
        </w:tc>
        <w:tc>
          <w:tcPr>
            <w:tcW w:w="8186" w:type="dxa"/>
          </w:tcPr>
          <w:p w14:paraId="3520A2AC" w14:textId="77777777" w:rsidR="008B4A1F" w:rsidRDefault="008B4A1F" w:rsidP="00BF01BD">
            <w:pPr>
              <w:pStyle w:val="CellNormal"/>
              <w:keepNext/>
            </w:pPr>
            <w:r>
              <w:t>Integrated Clock Controller</w:t>
            </w:r>
          </w:p>
        </w:tc>
      </w:tr>
      <w:tr w:rsidR="003B38EA" w:rsidRPr="007D392E" w14:paraId="1DF004EB" w14:textId="77777777">
        <w:tc>
          <w:tcPr>
            <w:tcW w:w="1170" w:type="dxa"/>
          </w:tcPr>
          <w:p w14:paraId="5C6E9E1D" w14:textId="77777777" w:rsidR="003B38EA" w:rsidRDefault="003B38EA" w:rsidP="00F56280">
            <w:pPr>
              <w:pStyle w:val="CellNormal"/>
            </w:pPr>
            <w:r>
              <w:t>IO</w:t>
            </w:r>
          </w:p>
        </w:tc>
        <w:tc>
          <w:tcPr>
            <w:tcW w:w="8186" w:type="dxa"/>
          </w:tcPr>
          <w:p w14:paraId="1AB49CCC" w14:textId="77777777" w:rsidR="003B38EA" w:rsidRDefault="003B38EA" w:rsidP="00BF01BD">
            <w:pPr>
              <w:pStyle w:val="CellNormal"/>
              <w:keepNext/>
            </w:pPr>
            <w:r>
              <w:t>Input/Output</w:t>
            </w:r>
          </w:p>
        </w:tc>
      </w:tr>
      <w:tr w:rsidR="008B4A1F" w:rsidRPr="007D392E" w14:paraId="5A24F7D8" w14:textId="77777777">
        <w:tc>
          <w:tcPr>
            <w:tcW w:w="1170" w:type="dxa"/>
          </w:tcPr>
          <w:p w14:paraId="1BF977CD" w14:textId="77777777" w:rsidR="008B4A1F" w:rsidRDefault="008B4A1F" w:rsidP="00F56280">
            <w:pPr>
              <w:pStyle w:val="CellNormal"/>
            </w:pPr>
            <w:r>
              <w:t>IVR</w:t>
            </w:r>
          </w:p>
        </w:tc>
        <w:tc>
          <w:tcPr>
            <w:tcW w:w="8186" w:type="dxa"/>
          </w:tcPr>
          <w:p w14:paraId="4C75B170" w14:textId="77777777" w:rsidR="008B4A1F" w:rsidRDefault="008B4A1F" w:rsidP="00BF01BD">
            <w:pPr>
              <w:pStyle w:val="CellNormal"/>
              <w:keepNext/>
            </w:pPr>
            <w:r>
              <w:t>Integrated Voltage Regulator</w:t>
            </w:r>
          </w:p>
        </w:tc>
      </w:tr>
      <w:tr w:rsidR="00934FD0" w:rsidRPr="007D392E" w14:paraId="226327BF" w14:textId="77777777">
        <w:tc>
          <w:tcPr>
            <w:tcW w:w="1170" w:type="dxa"/>
          </w:tcPr>
          <w:p w14:paraId="5744F15C" w14:textId="77777777" w:rsidR="00934FD0" w:rsidRDefault="00934FD0" w:rsidP="00F56280">
            <w:pPr>
              <w:pStyle w:val="CellNormal"/>
            </w:pPr>
            <w:r>
              <w:t>MMIO</w:t>
            </w:r>
          </w:p>
        </w:tc>
        <w:tc>
          <w:tcPr>
            <w:tcW w:w="8186" w:type="dxa"/>
          </w:tcPr>
          <w:p w14:paraId="0AEC32BD" w14:textId="77777777" w:rsidR="00934FD0" w:rsidRDefault="00934FD0" w:rsidP="00BF01BD">
            <w:pPr>
              <w:pStyle w:val="CellNormal"/>
              <w:keepNext/>
            </w:pPr>
            <w:r>
              <w:t>Memory Mapped I/O register space</w:t>
            </w:r>
          </w:p>
        </w:tc>
      </w:tr>
      <w:tr w:rsidR="00934FD0" w:rsidRPr="007D392E" w14:paraId="5F2E6D93" w14:textId="77777777">
        <w:tc>
          <w:tcPr>
            <w:tcW w:w="1170" w:type="dxa"/>
          </w:tcPr>
          <w:p w14:paraId="50F88EDF" w14:textId="77777777" w:rsidR="00934FD0" w:rsidRDefault="00934FD0" w:rsidP="00F56280">
            <w:pPr>
              <w:pStyle w:val="CellNormal"/>
            </w:pPr>
            <w:r>
              <w:t>MSR</w:t>
            </w:r>
          </w:p>
        </w:tc>
        <w:tc>
          <w:tcPr>
            <w:tcW w:w="8186" w:type="dxa"/>
          </w:tcPr>
          <w:p w14:paraId="6A8DDB99" w14:textId="77777777" w:rsidR="00934FD0" w:rsidRDefault="00934FD0" w:rsidP="00BF01BD">
            <w:pPr>
              <w:pStyle w:val="CellNormal"/>
              <w:keepNext/>
            </w:pPr>
            <w:r>
              <w:t xml:space="preserve">Model Specific Register. </w:t>
            </w:r>
          </w:p>
        </w:tc>
      </w:tr>
      <w:tr w:rsidR="003B38EA" w:rsidRPr="007D392E" w14:paraId="2BBA1A5E" w14:textId="77777777">
        <w:tc>
          <w:tcPr>
            <w:tcW w:w="1170" w:type="dxa"/>
          </w:tcPr>
          <w:p w14:paraId="132E76F3" w14:textId="77777777" w:rsidR="003B38EA" w:rsidRDefault="003B38EA" w:rsidP="00F56280">
            <w:pPr>
              <w:pStyle w:val="CellNormal"/>
            </w:pPr>
            <w:r>
              <w:t>OS</w:t>
            </w:r>
          </w:p>
        </w:tc>
        <w:tc>
          <w:tcPr>
            <w:tcW w:w="8186" w:type="dxa"/>
          </w:tcPr>
          <w:p w14:paraId="7895F3E2" w14:textId="77777777" w:rsidR="003B38EA" w:rsidRDefault="003B38EA" w:rsidP="00BF01BD">
            <w:pPr>
              <w:pStyle w:val="CellNormal"/>
              <w:keepNext/>
            </w:pPr>
            <w:r>
              <w:t>Operating System</w:t>
            </w:r>
          </w:p>
        </w:tc>
      </w:tr>
      <w:tr w:rsidR="003B38EA" w:rsidRPr="007D392E" w14:paraId="11FF926A" w14:textId="77777777">
        <w:tc>
          <w:tcPr>
            <w:tcW w:w="1170" w:type="dxa"/>
          </w:tcPr>
          <w:p w14:paraId="1D9245F7" w14:textId="77777777" w:rsidR="003B38EA" w:rsidRDefault="003B38EA" w:rsidP="00F56280">
            <w:pPr>
              <w:pStyle w:val="CellNormal"/>
            </w:pPr>
            <w:r>
              <w:t>PCH</w:t>
            </w:r>
          </w:p>
        </w:tc>
        <w:tc>
          <w:tcPr>
            <w:tcW w:w="8186" w:type="dxa"/>
          </w:tcPr>
          <w:p w14:paraId="0F92E8F4" w14:textId="77777777" w:rsidR="003B38EA" w:rsidRDefault="003B38EA" w:rsidP="00BF01BD">
            <w:pPr>
              <w:pStyle w:val="CellNormal"/>
              <w:keepNext/>
            </w:pPr>
            <w:r>
              <w:t>Platform Controller Hub</w:t>
            </w:r>
          </w:p>
        </w:tc>
      </w:tr>
      <w:tr w:rsidR="003B38EA" w:rsidRPr="007D392E" w14:paraId="4F66B938" w14:textId="77777777">
        <w:tc>
          <w:tcPr>
            <w:tcW w:w="1170" w:type="dxa"/>
          </w:tcPr>
          <w:p w14:paraId="14A0A1B6" w14:textId="77777777" w:rsidR="003B38EA" w:rsidRDefault="003B38EA" w:rsidP="00F56280">
            <w:pPr>
              <w:pStyle w:val="CellNormal"/>
            </w:pPr>
            <w:r>
              <w:t>PCMCIA</w:t>
            </w:r>
          </w:p>
        </w:tc>
        <w:tc>
          <w:tcPr>
            <w:tcW w:w="8186" w:type="dxa"/>
          </w:tcPr>
          <w:p w14:paraId="7168753E" w14:textId="77777777" w:rsidR="003B38EA" w:rsidRDefault="003B38EA" w:rsidP="00BF01BD">
            <w:pPr>
              <w:pStyle w:val="CellNormal"/>
              <w:keepNext/>
            </w:pPr>
            <w:r>
              <w:t>Personal Computer Memory Card International Association – aka PC Card</w:t>
            </w:r>
          </w:p>
        </w:tc>
      </w:tr>
      <w:tr w:rsidR="003B38EA" w:rsidRPr="007D392E" w14:paraId="26052427" w14:textId="77777777">
        <w:tc>
          <w:tcPr>
            <w:tcW w:w="1170" w:type="dxa"/>
          </w:tcPr>
          <w:p w14:paraId="32DC7030" w14:textId="77777777" w:rsidR="003B38EA" w:rsidRDefault="003B38EA" w:rsidP="00F56280">
            <w:pPr>
              <w:pStyle w:val="CellNormal"/>
            </w:pPr>
            <w:r>
              <w:t>PLL</w:t>
            </w:r>
          </w:p>
        </w:tc>
        <w:tc>
          <w:tcPr>
            <w:tcW w:w="8186" w:type="dxa"/>
          </w:tcPr>
          <w:p w14:paraId="4DC8A8EB" w14:textId="77777777" w:rsidR="003B38EA" w:rsidRDefault="003B38EA" w:rsidP="00BF01BD">
            <w:pPr>
              <w:pStyle w:val="CellNormal"/>
              <w:keepNext/>
            </w:pPr>
            <w:r>
              <w:t>Phased Locked Loop</w:t>
            </w:r>
          </w:p>
        </w:tc>
      </w:tr>
      <w:tr w:rsidR="003B38EA" w:rsidRPr="007D392E" w14:paraId="4100A742" w14:textId="77777777">
        <w:tc>
          <w:tcPr>
            <w:tcW w:w="1170" w:type="dxa"/>
          </w:tcPr>
          <w:p w14:paraId="2E48AB69" w14:textId="77777777" w:rsidR="003B38EA" w:rsidRDefault="003B38EA" w:rsidP="00F56280">
            <w:pPr>
              <w:pStyle w:val="CellNormal"/>
            </w:pPr>
            <w:r>
              <w:t>RPM</w:t>
            </w:r>
          </w:p>
        </w:tc>
        <w:tc>
          <w:tcPr>
            <w:tcW w:w="8186" w:type="dxa"/>
          </w:tcPr>
          <w:p w14:paraId="34E49A4F" w14:textId="77777777" w:rsidR="003B38EA" w:rsidRDefault="003B38EA" w:rsidP="00BF01BD">
            <w:pPr>
              <w:pStyle w:val="CellNormal"/>
              <w:keepNext/>
            </w:pPr>
            <w:r>
              <w:t>Rotations Per Minute</w:t>
            </w:r>
          </w:p>
        </w:tc>
      </w:tr>
      <w:tr w:rsidR="003B38EA" w:rsidRPr="007D392E" w14:paraId="59B1F512" w14:textId="77777777">
        <w:tc>
          <w:tcPr>
            <w:tcW w:w="1170" w:type="dxa"/>
          </w:tcPr>
          <w:p w14:paraId="511D71A8" w14:textId="77777777" w:rsidR="003B38EA" w:rsidRDefault="003B38EA" w:rsidP="00F56280">
            <w:pPr>
              <w:pStyle w:val="CellNormal"/>
            </w:pPr>
            <w:r>
              <w:t>SMI</w:t>
            </w:r>
          </w:p>
        </w:tc>
        <w:tc>
          <w:tcPr>
            <w:tcW w:w="8186" w:type="dxa"/>
          </w:tcPr>
          <w:p w14:paraId="719E1C56" w14:textId="77777777" w:rsidR="003B38EA" w:rsidRDefault="003B38EA" w:rsidP="00BF01BD">
            <w:pPr>
              <w:pStyle w:val="CellNormal"/>
              <w:keepNext/>
            </w:pPr>
            <w:r>
              <w:t>System Management Interrupt</w:t>
            </w:r>
          </w:p>
        </w:tc>
      </w:tr>
      <w:tr w:rsidR="003B38EA" w:rsidRPr="007D392E" w14:paraId="2B06BB58" w14:textId="77777777">
        <w:tc>
          <w:tcPr>
            <w:tcW w:w="1170" w:type="dxa"/>
          </w:tcPr>
          <w:p w14:paraId="1B1387B0" w14:textId="77777777" w:rsidR="003B38EA" w:rsidRDefault="003B38EA" w:rsidP="00F56280">
            <w:pPr>
              <w:pStyle w:val="CellNormal"/>
            </w:pPr>
            <w:r>
              <w:lastRenderedPageBreak/>
              <w:t>SPD</w:t>
            </w:r>
          </w:p>
        </w:tc>
        <w:tc>
          <w:tcPr>
            <w:tcW w:w="8186" w:type="dxa"/>
          </w:tcPr>
          <w:p w14:paraId="57491DBD" w14:textId="77777777" w:rsidR="003B38EA" w:rsidRDefault="003B38EA" w:rsidP="00BF01BD">
            <w:pPr>
              <w:pStyle w:val="CellNormal"/>
              <w:keepNext/>
            </w:pPr>
            <w:r>
              <w:t>Serial Presence Detect – Non-volatile memory that is used on memory sticks to describe the characteristics of the memory</w:t>
            </w:r>
          </w:p>
        </w:tc>
      </w:tr>
      <w:tr w:rsidR="003B38EA" w:rsidRPr="007D392E" w14:paraId="04DB36EB" w14:textId="77777777">
        <w:tc>
          <w:tcPr>
            <w:tcW w:w="1170" w:type="dxa"/>
          </w:tcPr>
          <w:p w14:paraId="3C4DF716" w14:textId="77777777" w:rsidR="003B38EA" w:rsidRDefault="003B38EA" w:rsidP="00F56280">
            <w:pPr>
              <w:pStyle w:val="CellNormal"/>
            </w:pPr>
            <w:r>
              <w:t>SW</w:t>
            </w:r>
          </w:p>
        </w:tc>
        <w:tc>
          <w:tcPr>
            <w:tcW w:w="8186" w:type="dxa"/>
          </w:tcPr>
          <w:p w14:paraId="160CD1D9" w14:textId="77777777" w:rsidR="003B38EA" w:rsidRDefault="003B38EA" w:rsidP="00BF01BD">
            <w:pPr>
              <w:pStyle w:val="CellNormal"/>
              <w:keepNext/>
            </w:pPr>
            <w:r>
              <w:t>Software</w:t>
            </w:r>
          </w:p>
        </w:tc>
      </w:tr>
      <w:tr w:rsidR="003B38EA" w:rsidRPr="007D392E" w14:paraId="1EC54DCC" w14:textId="77777777">
        <w:tc>
          <w:tcPr>
            <w:tcW w:w="1170" w:type="dxa"/>
          </w:tcPr>
          <w:p w14:paraId="68D69AFA" w14:textId="77777777" w:rsidR="003B38EA" w:rsidRDefault="003B38EA" w:rsidP="00F56280">
            <w:pPr>
              <w:pStyle w:val="CellNormal"/>
            </w:pPr>
            <w:r>
              <w:t>TDP</w:t>
            </w:r>
          </w:p>
        </w:tc>
        <w:tc>
          <w:tcPr>
            <w:tcW w:w="8186" w:type="dxa"/>
          </w:tcPr>
          <w:p w14:paraId="0C045F36" w14:textId="77777777" w:rsidR="003B38EA" w:rsidRDefault="003B38EA" w:rsidP="00BF01BD">
            <w:pPr>
              <w:pStyle w:val="CellNormal"/>
              <w:keepNext/>
            </w:pPr>
            <w:r>
              <w:t>Total Design Power – The maximum power that a processor is designed to use</w:t>
            </w:r>
          </w:p>
        </w:tc>
      </w:tr>
      <w:tr w:rsidR="003B38EA" w:rsidRPr="007D392E" w14:paraId="05A14143" w14:textId="77777777">
        <w:tc>
          <w:tcPr>
            <w:tcW w:w="1170" w:type="dxa"/>
          </w:tcPr>
          <w:p w14:paraId="124640E9" w14:textId="77777777" w:rsidR="003B38EA" w:rsidRDefault="003B38EA" w:rsidP="00F56280">
            <w:pPr>
              <w:pStyle w:val="CellNormal"/>
            </w:pPr>
            <w:r>
              <w:t>VR</w:t>
            </w:r>
          </w:p>
        </w:tc>
        <w:tc>
          <w:tcPr>
            <w:tcW w:w="8186" w:type="dxa"/>
          </w:tcPr>
          <w:p w14:paraId="2C34EE28" w14:textId="77777777" w:rsidR="003B38EA" w:rsidRDefault="003B38EA" w:rsidP="00BF01BD">
            <w:pPr>
              <w:pStyle w:val="CellNormal"/>
              <w:keepNext/>
            </w:pPr>
            <w:r>
              <w:t>Voltage Regulator – A circuit used to maintain a specific voltage in order to power another circuit</w:t>
            </w:r>
          </w:p>
        </w:tc>
      </w:tr>
      <w:tr w:rsidR="003B38EA" w:rsidRPr="007D392E" w14:paraId="42B027F9" w14:textId="77777777">
        <w:tc>
          <w:tcPr>
            <w:tcW w:w="1170" w:type="dxa"/>
          </w:tcPr>
          <w:p w14:paraId="16515AD2" w14:textId="77777777" w:rsidR="003B38EA" w:rsidRDefault="003B38EA" w:rsidP="00F56280">
            <w:pPr>
              <w:pStyle w:val="CellNormal"/>
            </w:pPr>
            <w:r>
              <w:t>WDT</w:t>
            </w:r>
          </w:p>
        </w:tc>
        <w:tc>
          <w:tcPr>
            <w:tcW w:w="8186" w:type="dxa"/>
          </w:tcPr>
          <w:p w14:paraId="4A15D599" w14:textId="77777777" w:rsidR="003B38EA" w:rsidRDefault="003B38EA" w:rsidP="00BF01BD">
            <w:pPr>
              <w:pStyle w:val="CellNormal"/>
              <w:keepNext/>
            </w:pPr>
            <w:r>
              <w:t>Watchdog Timer – A timer used to recover from a halted or hung platform state</w:t>
            </w:r>
          </w:p>
        </w:tc>
      </w:tr>
      <w:tr w:rsidR="003B38EA" w:rsidRPr="007D392E" w14:paraId="106C8492" w14:textId="77777777">
        <w:tc>
          <w:tcPr>
            <w:tcW w:w="1170" w:type="dxa"/>
          </w:tcPr>
          <w:p w14:paraId="7AFA49AE" w14:textId="77777777" w:rsidR="003B38EA" w:rsidRDefault="003B38EA" w:rsidP="00F56280">
            <w:pPr>
              <w:pStyle w:val="CellNormal"/>
            </w:pPr>
            <w:r>
              <w:t>XMP</w:t>
            </w:r>
          </w:p>
        </w:tc>
        <w:tc>
          <w:tcPr>
            <w:tcW w:w="8186" w:type="dxa"/>
          </w:tcPr>
          <w:p w14:paraId="6EE98A53" w14:textId="77777777" w:rsidR="003B38EA" w:rsidRDefault="003B38EA" w:rsidP="00BF01BD">
            <w:pPr>
              <w:pStyle w:val="CellNormal"/>
              <w:keepNext/>
            </w:pPr>
            <w:r>
              <w:t>Intel® Extreme Memory Profiles – Pre-defined Memory Overclocking Profiles defined as part of the SPD</w:t>
            </w:r>
          </w:p>
        </w:tc>
      </w:tr>
      <w:tr w:rsidR="003B38EA" w:rsidRPr="007D392E" w14:paraId="6F10F3F5" w14:textId="77777777">
        <w:tc>
          <w:tcPr>
            <w:tcW w:w="1170" w:type="dxa"/>
          </w:tcPr>
          <w:p w14:paraId="2E26969A" w14:textId="77777777" w:rsidR="003B38EA" w:rsidRDefault="003B38EA" w:rsidP="00F56280">
            <w:pPr>
              <w:pStyle w:val="CellNormal"/>
            </w:pPr>
            <w:r>
              <w:t>XTU</w:t>
            </w:r>
          </w:p>
        </w:tc>
        <w:tc>
          <w:tcPr>
            <w:tcW w:w="8186" w:type="dxa"/>
          </w:tcPr>
          <w:p w14:paraId="196C6950" w14:textId="77777777" w:rsidR="003B38EA" w:rsidRDefault="003B38EA" w:rsidP="00BF01BD">
            <w:pPr>
              <w:pStyle w:val="CellNormal"/>
              <w:keepNext/>
            </w:pPr>
            <w:r>
              <w:t>Intel® Extreme Tuning Utility – Overclocking software provided by Intel</w:t>
            </w:r>
          </w:p>
        </w:tc>
      </w:tr>
    </w:tbl>
    <w:p w14:paraId="786BEC4C" w14:textId="7F22AF13" w:rsidR="00BF01BD" w:rsidRDefault="00BF01BD" w:rsidP="004B630F">
      <w:pPr>
        <w:pStyle w:val="StyleCaptionCentered"/>
        <w:jc w:val="left"/>
      </w:pPr>
      <w:bookmarkStart w:id="49" w:name="_Toc162328270"/>
      <w:bookmarkStart w:id="50" w:name="_Toc189884908"/>
      <w:bookmarkStart w:id="51" w:name="_Toc194292103"/>
      <w:bookmarkStart w:id="52" w:name="_Toc197939513"/>
      <w:bookmarkStart w:id="53" w:name="_Toc216101101"/>
      <w:bookmarkStart w:id="54" w:name="_Toc218999737"/>
      <w:bookmarkStart w:id="55" w:name="_Toc206291693"/>
      <w:bookmarkStart w:id="56" w:name="_Toc242577873"/>
      <w:bookmarkStart w:id="57" w:name="_Toc447095695"/>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1</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w:t>
      </w:r>
      <w:r w:rsidR="003C1B33">
        <w:rPr>
          <w:noProof/>
        </w:rPr>
        <w:fldChar w:fldCharType="end"/>
      </w:r>
      <w:r>
        <w:t xml:space="preserve"> </w:t>
      </w:r>
      <w:r w:rsidRPr="00B54A43">
        <w:t>Definition of Acronyms Used</w:t>
      </w:r>
      <w:bookmarkEnd w:id="49"/>
      <w:bookmarkEnd w:id="50"/>
      <w:bookmarkEnd w:id="51"/>
      <w:bookmarkEnd w:id="52"/>
      <w:bookmarkEnd w:id="53"/>
      <w:bookmarkEnd w:id="54"/>
      <w:bookmarkEnd w:id="55"/>
      <w:bookmarkEnd w:id="56"/>
      <w:bookmarkEnd w:id="57"/>
    </w:p>
    <w:p w14:paraId="5F5507D5" w14:textId="77777777" w:rsidR="00CB12A0" w:rsidRPr="007D392E" w:rsidRDefault="00CB12A0" w:rsidP="004C19AD">
      <w:pPr>
        <w:pStyle w:val="Heading2"/>
      </w:pPr>
      <w:bookmarkStart w:id="58" w:name="_Toc162326042"/>
      <w:bookmarkStart w:id="59" w:name="_Toc162328243"/>
      <w:bookmarkStart w:id="60" w:name="_Toc162328271"/>
      <w:bookmarkStart w:id="61" w:name="_Toc162328590"/>
      <w:bookmarkStart w:id="62" w:name="_Toc189884876"/>
      <w:bookmarkStart w:id="63" w:name="_Toc186014959"/>
      <w:bookmarkStart w:id="64" w:name="_Toc194292050"/>
      <w:bookmarkStart w:id="65" w:name="_Toc194198788"/>
      <w:bookmarkStart w:id="66" w:name="_Toc197939454"/>
      <w:bookmarkStart w:id="67" w:name="_Toc217355285"/>
      <w:bookmarkStart w:id="68" w:name="_Toc218999675"/>
      <w:bookmarkStart w:id="69" w:name="_Toc206291632"/>
      <w:bookmarkStart w:id="70" w:name="_Toc242577807"/>
      <w:bookmarkStart w:id="71" w:name="_Toc461460110"/>
      <w:bookmarkEnd w:id="58"/>
      <w:bookmarkEnd w:id="59"/>
      <w:bookmarkEnd w:id="60"/>
      <w:bookmarkEnd w:id="61"/>
      <w:r w:rsidRPr="007D392E">
        <w:t>Related Documents</w:t>
      </w:r>
      <w:bookmarkEnd w:id="62"/>
      <w:bookmarkEnd w:id="63"/>
      <w:bookmarkEnd w:id="64"/>
      <w:bookmarkEnd w:id="65"/>
      <w:bookmarkEnd w:id="66"/>
      <w:bookmarkEnd w:id="67"/>
      <w:bookmarkEnd w:id="68"/>
      <w:bookmarkEnd w:id="69"/>
      <w:bookmarkEnd w:id="70"/>
      <w:bookmarkEnd w:id="71"/>
    </w:p>
    <w:p w14:paraId="5C1A69B1" w14:textId="77777777" w:rsidR="007D2A30" w:rsidRPr="007D392E" w:rsidRDefault="00CB12A0" w:rsidP="00F56280">
      <w:pPr>
        <w:pStyle w:val="Guidance"/>
      </w:pPr>
      <w:r w:rsidRPr="007D392E">
        <w:t xml:space="preserve">List any documents related to the </w:t>
      </w:r>
      <w:r w:rsidR="007D2A30" w:rsidRPr="007D392E">
        <w:t>PR</w:t>
      </w:r>
      <w:r w:rsidRPr="007D392E">
        <w:t xml:space="preserve">D.  Include documents used in the development of the </w:t>
      </w:r>
      <w:r w:rsidR="007D2A30" w:rsidRPr="007D392E">
        <w:t>PRD</w:t>
      </w:r>
      <w:r w:rsidRPr="007D392E">
        <w:t xml:space="preserve"> and documents that the </w:t>
      </w:r>
      <w:r w:rsidR="007D2A30" w:rsidRPr="007D392E">
        <w:t>PR</w:t>
      </w:r>
      <w:r w:rsidRPr="007D392E">
        <w:t xml:space="preserve">D references for further details.  For each document, identify where the reader can locate the document and the document revision or date of publication. </w:t>
      </w:r>
    </w:p>
    <w:tbl>
      <w:tblPr>
        <w:tblW w:w="935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58"/>
        <w:gridCol w:w="1080"/>
        <w:gridCol w:w="4317"/>
      </w:tblGrid>
      <w:tr w:rsidR="00CB12A0" w:rsidRPr="007D392E" w14:paraId="18B73DD3" w14:textId="77777777" w:rsidTr="003B2E0E">
        <w:trPr>
          <w:cantSplit/>
          <w:tblHeader/>
          <w:jc w:val="center"/>
        </w:trPr>
        <w:tc>
          <w:tcPr>
            <w:tcW w:w="3958" w:type="dxa"/>
          </w:tcPr>
          <w:p w14:paraId="7C559A0B" w14:textId="77777777" w:rsidR="00CB12A0" w:rsidRPr="007D392E" w:rsidRDefault="00CB12A0" w:rsidP="00E71276">
            <w:pPr>
              <w:pStyle w:val="CellHeader"/>
            </w:pPr>
            <w:r w:rsidRPr="007D392E">
              <w:t>Document Name</w:t>
            </w:r>
          </w:p>
        </w:tc>
        <w:tc>
          <w:tcPr>
            <w:tcW w:w="1080" w:type="dxa"/>
          </w:tcPr>
          <w:p w14:paraId="7B0383AA" w14:textId="77777777" w:rsidR="00CB12A0" w:rsidRPr="007D392E" w:rsidRDefault="00CB12A0" w:rsidP="00E71276">
            <w:pPr>
              <w:pStyle w:val="CellHeader"/>
            </w:pPr>
            <w:r w:rsidRPr="007D392E">
              <w:t>Revision</w:t>
            </w:r>
          </w:p>
        </w:tc>
        <w:tc>
          <w:tcPr>
            <w:tcW w:w="4317" w:type="dxa"/>
          </w:tcPr>
          <w:p w14:paraId="50DF11B5" w14:textId="77777777" w:rsidR="00CB12A0" w:rsidRPr="007D392E" w:rsidRDefault="00CB12A0" w:rsidP="00E71276">
            <w:pPr>
              <w:pStyle w:val="CellHeader"/>
            </w:pPr>
            <w:r w:rsidRPr="007D392E">
              <w:t xml:space="preserve">Doc </w:t>
            </w:r>
            <w:r w:rsidR="005A3388" w:rsidRPr="007D392E">
              <w:t>Location</w:t>
            </w:r>
          </w:p>
        </w:tc>
      </w:tr>
      <w:tr w:rsidR="00F16996" w:rsidRPr="007D392E" w14:paraId="6426C52E" w14:textId="77777777">
        <w:trPr>
          <w:cantSplit/>
          <w:jc w:val="center"/>
        </w:trPr>
        <w:tc>
          <w:tcPr>
            <w:tcW w:w="3958" w:type="dxa"/>
          </w:tcPr>
          <w:p w14:paraId="48CB7ECD" w14:textId="77777777" w:rsidR="00F16996" w:rsidRDefault="00F16996" w:rsidP="00F56280">
            <w:pPr>
              <w:pStyle w:val="CellNormal"/>
            </w:pPr>
            <w:r>
              <w:t>Advanced Configuration and Power Interface</w:t>
            </w:r>
          </w:p>
        </w:tc>
        <w:tc>
          <w:tcPr>
            <w:tcW w:w="1080" w:type="dxa"/>
          </w:tcPr>
          <w:p w14:paraId="41CC4C53" w14:textId="77777777" w:rsidR="00F16996" w:rsidRDefault="00F16996" w:rsidP="000E1943">
            <w:pPr>
              <w:pStyle w:val="CellNormal"/>
            </w:pPr>
            <w:r>
              <w:t>3.0b</w:t>
            </w:r>
          </w:p>
        </w:tc>
        <w:tc>
          <w:tcPr>
            <w:tcW w:w="4317" w:type="dxa"/>
          </w:tcPr>
          <w:p w14:paraId="5598DB6D" w14:textId="77777777" w:rsidR="00F16996" w:rsidRPr="00F16996" w:rsidRDefault="00BF5211" w:rsidP="000E1943">
            <w:pPr>
              <w:pStyle w:val="CellNormal"/>
            </w:pPr>
            <w:hyperlink r:id="rId21" w:history="1">
              <w:r w:rsidR="00F16996" w:rsidRPr="004322E8">
                <w:rPr>
                  <w:rStyle w:val="Hyperlink"/>
                </w:rPr>
                <w:t>http://www.acpi.info/</w:t>
              </w:r>
            </w:hyperlink>
          </w:p>
        </w:tc>
      </w:tr>
      <w:tr w:rsidR="00CF6403" w:rsidRPr="007D392E" w14:paraId="6EE6A67D" w14:textId="77777777">
        <w:trPr>
          <w:cantSplit/>
          <w:trHeight w:val="750"/>
          <w:jc w:val="center"/>
        </w:trPr>
        <w:tc>
          <w:tcPr>
            <w:tcW w:w="3958" w:type="dxa"/>
          </w:tcPr>
          <w:p w14:paraId="3E6754B8" w14:textId="77777777" w:rsidR="00CF6403" w:rsidRDefault="004334F6" w:rsidP="00F56280">
            <w:pPr>
              <w:pStyle w:val="CellNormal"/>
            </w:pPr>
            <w:r>
              <w:t>Platform Performance Tuning Guide</w:t>
            </w:r>
          </w:p>
        </w:tc>
        <w:tc>
          <w:tcPr>
            <w:tcW w:w="1080" w:type="dxa"/>
          </w:tcPr>
          <w:p w14:paraId="1D29FCF9" w14:textId="77777777" w:rsidR="00E40572" w:rsidRPr="005100FB" w:rsidRDefault="00E40572" w:rsidP="00E40572">
            <w:pPr>
              <w:pStyle w:val="CellNormal"/>
              <w:rPr>
                <w:lang w:val="de-DE"/>
              </w:rPr>
            </w:pPr>
            <w:r w:rsidRPr="005100FB">
              <w:rPr>
                <w:lang w:val="de-DE"/>
              </w:rPr>
              <w:t>SNB</w:t>
            </w:r>
          </w:p>
          <w:p w14:paraId="6EDAA609" w14:textId="77777777" w:rsidR="00E40572" w:rsidRPr="005100FB" w:rsidRDefault="00E40572" w:rsidP="00E40572">
            <w:pPr>
              <w:pStyle w:val="CellNormal"/>
              <w:rPr>
                <w:lang w:val="de-DE"/>
              </w:rPr>
            </w:pPr>
            <w:r w:rsidRPr="005100FB">
              <w:rPr>
                <w:lang w:val="de-DE"/>
              </w:rPr>
              <w:t>IVB</w:t>
            </w:r>
          </w:p>
          <w:p w14:paraId="55208F58" w14:textId="77777777" w:rsidR="00575688" w:rsidRDefault="00E40572" w:rsidP="00E40572">
            <w:pPr>
              <w:pStyle w:val="CellNormal"/>
              <w:rPr>
                <w:lang w:val="de-DE"/>
              </w:rPr>
            </w:pPr>
            <w:r w:rsidRPr="005100FB">
              <w:rPr>
                <w:lang w:val="de-DE"/>
              </w:rPr>
              <w:t>HSW</w:t>
            </w:r>
            <w:r>
              <w:rPr>
                <w:lang w:val="de-DE"/>
              </w:rPr>
              <w:br/>
              <w:t>SNB-E</w:t>
            </w:r>
            <w:r w:rsidRPr="005100FB">
              <w:rPr>
                <w:lang w:val="de-DE"/>
              </w:rPr>
              <w:br/>
              <w:t>IVB-E</w:t>
            </w:r>
          </w:p>
          <w:p w14:paraId="5D280858" w14:textId="77777777" w:rsidR="00FA43E5" w:rsidRDefault="00575688" w:rsidP="00B7785B">
            <w:pPr>
              <w:pStyle w:val="CellNormal"/>
              <w:rPr>
                <w:lang w:val="de-DE"/>
              </w:rPr>
            </w:pPr>
            <w:r>
              <w:rPr>
                <w:lang w:val="de-DE"/>
              </w:rPr>
              <w:t>BDW</w:t>
            </w:r>
          </w:p>
          <w:p w14:paraId="63D50EF4" w14:textId="77777777" w:rsidR="00945035" w:rsidRDefault="00B7785B" w:rsidP="00B7785B">
            <w:pPr>
              <w:pStyle w:val="CellNormal"/>
              <w:rPr>
                <w:lang w:val="de-DE"/>
              </w:rPr>
            </w:pPr>
            <w:r>
              <w:rPr>
                <w:lang w:val="de-DE"/>
              </w:rPr>
              <w:t>HSW-E</w:t>
            </w:r>
          </w:p>
          <w:p w14:paraId="45C4CAE2" w14:textId="77777777" w:rsidR="00FA43E5" w:rsidRDefault="00FA43E5" w:rsidP="00B7785B">
            <w:pPr>
              <w:pStyle w:val="CellNormal"/>
              <w:rPr>
                <w:lang w:val="de-DE"/>
              </w:rPr>
            </w:pPr>
            <w:r>
              <w:rPr>
                <w:lang w:val="de-DE"/>
              </w:rPr>
              <w:t>SKL</w:t>
            </w:r>
          </w:p>
          <w:p w14:paraId="7FAB918F" w14:textId="29A815AC" w:rsidR="00CF6EDC" w:rsidRPr="00E40572" w:rsidRDefault="00CF6EDC" w:rsidP="00B7785B">
            <w:pPr>
              <w:pStyle w:val="CellNormal"/>
              <w:rPr>
                <w:lang w:val="de-DE"/>
              </w:rPr>
            </w:pPr>
            <w:r>
              <w:rPr>
                <w:lang w:val="de-DE"/>
              </w:rPr>
              <w:t>BDW-E</w:t>
            </w:r>
          </w:p>
        </w:tc>
        <w:tc>
          <w:tcPr>
            <w:tcW w:w="4317" w:type="dxa"/>
          </w:tcPr>
          <w:p w14:paraId="73FC22DE" w14:textId="77777777" w:rsidR="00E40572" w:rsidRPr="00434F6F" w:rsidRDefault="00E40572" w:rsidP="00E40572">
            <w:pPr>
              <w:pStyle w:val="CellNormal"/>
            </w:pPr>
            <w:r w:rsidRPr="00434F6F">
              <w:t>RS#29429 (Inactive)</w:t>
            </w:r>
          </w:p>
          <w:p w14:paraId="2AD28BAC" w14:textId="77777777" w:rsidR="00E40572" w:rsidRPr="00434F6F" w:rsidRDefault="00E40572" w:rsidP="00E40572">
            <w:pPr>
              <w:pStyle w:val="CellNormal"/>
            </w:pPr>
            <w:r w:rsidRPr="00434F6F">
              <w:t>RS#30940</w:t>
            </w:r>
          </w:p>
          <w:p w14:paraId="6A45040C" w14:textId="77777777" w:rsidR="00B7785B" w:rsidRDefault="00E40572" w:rsidP="00E40572">
            <w:pPr>
              <w:pStyle w:val="CellNormal"/>
            </w:pPr>
            <w:r w:rsidRPr="00434F6F">
              <w:t>RS#32710</w:t>
            </w:r>
            <w:r w:rsidRPr="00434F6F">
              <w:br/>
            </w:r>
            <w:r>
              <w:t>RS#30734</w:t>
            </w:r>
            <w:r>
              <w:br/>
              <w:t>RS#32808</w:t>
            </w:r>
            <w:r>
              <w:br/>
            </w:r>
            <w:r w:rsidR="008B4A1F">
              <w:t>RS#33396</w:t>
            </w:r>
          </w:p>
          <w:p w14:paraId="74B933E5" w14:textId="77777777" w:rsidR="001F5AE3" w:rsidRDefault="001F5AE3" w:rsidP="001F5AE3">
            <w:pPr>
              <w:pStyle w:val="CellNormal"/>
            </w:pPr>
            <w:r>
              <w:t>RS#33660</w:t>
            </w:r>
          </w:p>
          <w:p w14:paraId="3D501F12" w14:textId="77777777" w:rsidR="001F5AE3" w:rsidRDefault="001F5AE3" w:rsidP="001F5AE3">
            <w:pPr>
              <w:pStyle w:val="CellNormal"/>
            </w:pPr>
            <w:r>
              <w:t>RS#33693</w:t>
            </w:r>
          </w:p>
          <w:p w14:paraId="0008DBD8" w14:textId="30542B98" w:rsidR="00CF6EDC" w:rsidRDefault="00CF6EDC" w:rsidP="001F5AE3">
            <w:pPr>
              <w:pStyle w:val="CellNormal"/>
            </w:pPr>
            <w:r>
              <w:t>RS#xxxxx</w:t>
            </w:r>
          </w:p>
        </w:tc>
      </w:tr>
      <w:tr w:rsidR="004334F6" w:rsidRPr="007D392E" w14:paraId="69B96F74" w14:textId="77777777">
        <w:trPr>
          <w:cantSplit/>
          <w:trHeight w:val="750"/>
          <w:jc w:val="center"/>
        </w:trPr>
        <w:tc>
          <w:tcPr>
            <w:tcW w:w="3958" w:type="dxa"/>
          </w:tcPr>
          <w:p w14:paraId="218DEC05" w14:textId="77777777" w:rsidR="004334F6" w:rsidRDefault="004334F6" w:rsidP="00F56280">
            <w:pPr>
              <w:pStyle w:val="CellNormal"/>
            </w:pPr>
            <w:r>
              <w:t>Extreme Memory Profile specification</w:t>
            </w:r>
          </w:p>
        </w:tc>
        <w:tc>
          <w:tcPr>
            <w:tcW w:w="1080" w:type="dxa"/>
          </w:tcPr>
          <w:p w14:paraId="5CA43E93" w14:textId="77777777" w:rsidR="004334F6" w:rsidRDefault="001F5AE3" w:rsidP="000E1943">
            <w:pPr>
              <w:pStyle w:val="CellNormal"/>
            </w:pPr>
            <w:r>
              <w:t>2.0</w:t>
            </w:r>
          </w:p>
        </w:tc>
        <w:tc>
          <w:tcPr>
            <w:tcW w:w="4317" w:type="dxa"/>
          </w:tcPr>
          <w:p w14:paraId="2401878A" w14:textId="77777777" w:rsidR="004334F6" w:rsidRDefault="00A54B10" w:rsidP="00A54B10">
            <w:pPr>
              <w:pStyle w:val="CellNormal"/>
            </w:pPr>
            <w:r>
              <w:t xml:space="preserve">CDI </w:t>
            </w:r>
            <w:r w:rsidR="003B38EA">
              <w:t>#</w:t>
            </w:r>
            <w:r>
              <w:t>541356</w:t>
            </w:r>
          </w:p>
        </w:tc>
      </w:tr>
    </w:tbl>
    <w:p w14:paraId="09F5A96F" w14:textId="6248EF19" w:rsidR="00CB12A0" w:rsidRPr="007D392E" w:rsidRDefault="00CB12A0" w:rsidP="004B630F">
      <w:pPr>
        <w:pStyle w:val="StyleCaptionCentered"/>
        <w:jc w:val="left"/>
      </w:pPr>
      <w:bookmarkStart w:id="72" w:name="_Toc162328272"/>
      <w:bookmarkStart w:id="73" w:name="_Toc189884909"/>
      <w:bookmarkStart w:id="74" w:name="_Toc194292104"/>
      <w:bookmarkStart w:id="75" w:name="_Toc197939514"/>
      <w:bookmarkStart w:id="76" w:name="_Toc216101102"/>
      <w:bookmarkStart w:id="77" w:name="_Toc218999738"/>
      <w:bookmarkStart w:id="78" w:name="_Toc206291694"/>
      <w:bookmarkStart w:id="79" w:name="_Toc242577874"/>
      <w:bookmarkStart w:id="80" w:name="_Toc447095696"/>
      <w:r w:rsidRPr="007D392E">
        <w:t>Table</w:t>
      </w:r>
      <w:r w:rsidR="00E4734B" w:rsidRPr="007D392E">
        <w:t xml:space="preserve"> </w:t>
      </w:r>
      <w:r w:rsidR="003C1B33">
        <w:rPr>
          <w:noProof/>
        </w:rPr>
        <w:fldChar w:fldCharType="begin"/>
      </w:r>
      <w:r w:rsidR="003C1B33">
        <w:rPr>
          <w:noProof/>
        </w:rPr>
        <w:instrText xml:space="preserve"> STYLEREF 1 \s </w:instrText>
      </w:r>
      <w:r w:rsidR="003C1B33">
        <w:rPr>
          <w:noProof/>
        </w:rPr>
        <w:fldChar w:fldCharType="separate"/>
      </w:r>
      <w:r w:rsidR="00074BDC">
        <w:rPr>
          <w:noProof/>
        </w:rPr>
        <w:t>1</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3</w:t>
      </w:r>
      <w:r w:rsidR="003C1B33">
        <w:rPr>
          <w:noProof/>
        </w:rPr>
        <w:fldChar w:fldCharType="end"/>
      </w:r>
      <w:r w:rsidR="005A3388" w:rsidRPr="007D392E">
        <w:t xml:space="preserve"> </w:t>
      </w:r>
      <w:r w:rsidRPr="007D392E">
        <w:t>Related Documentation</w:t>
      </w:r>
      <w:bookmarkEnd w:id="72"/>
      <w:bookmarkEnd w:id="73"/>
      <w:bookmarkEnd w:id="74"/>
      <w:bookmarkEnd w:id="75"/>
      <w:bookmarkEnd w:id="76"/>
      <w:bookmarkEnd w:id="77"/>
      <w:bookmarkEnd w:id="78"/>
      <w:bookmarkEnd w:id="79"/>
      <w:bookmarkEnd w:id="80"/>
    </w:p>
    <w:p w14:paraId="3071B734" w14:textId="77777777" w:rsidR="006E4127" w:rsidRPr="007D392E" w:rsidRDefault="00C16B00" w:rsidP="00F56280">
      <w:pPr>
        <w:pStyle w:val="Heading1"/>
      </w:pPr>
      <w:bookmarkStart w:id="81" w:name="_Toc242577808"/>
      <w:bookmarkStart w:id="82" w:name="_Toc461460111"/>
      <w:r>
        <w:lastRenderedPageBreak/>
        <w:t>BIOS Interface Overview</w:t>
      </w:r>
      <w:bookmarkEnd w:id="81"/>
      <w:bookmarkEnd w:id="82"/>
    </w:p>
    <w:p w14:paraId="158E225B" w14:textId="77777777" w:rsidR="00FD602B" w:rsidRDefault="00FD602B" w:rsidP="00F56280">
      <w:r>
        <w:t xml:space="preserve">The BIOS interfaces in the </w:t>
      </w:r>
      <w:fldSimple w:instr=" DOCPROPERTY  ProjectCodeName  \* MERGEFORMAT ">
        <w:r w:rsidR="00B55D7F">
          <w:t>Extreme Tuning Utility</w:t>
        </w:r>
      </w:fldSimple>
      <w:r>
        <w:t xml:space="preserve"> serve two purposes for the</w:t>
      </w:r>
      <w:r w:rsidR="003B38EA">
        <w:t xml:space="preserve"> XTU</w:t>
      </w:r>
      <w:r>
        <w:t xml:space="preserve"> application.  </w:t>
      </w:r>
      <w:r w:rsidR="003B38EA">
        <w:t xml:space="preserve">The first usage of this interface is to </w:t>
      </w:r>
      <w:r w:rsidR="00405026">
        <w:t xml:space="preserve">keep </w:t>
      </w:r>
      <w:r w:rsidR="003B38EA">
        <w:t xml:space="preserve">BIOS settings </w:t>
      </w:r>
      <w:r w:rsidR="00405026">
        <w:t>persistent over the power cycle. This is done via the SMI interface. The XTU software reads/writes the setting to the SMI interface. The SMI handler stores the setting to the non-volatile memory and notifies the BIOS to use this setting on boot.</w:t>
      </w:r>
      <w:r w:rsidR="003B38EA">
        <w:t xml:space="preserve"> </w:t>
      </w:r>
      <w:r>
        <w:t xml:space="preserve">The </w:t>
      </w:r>
      <w:r w:rsidR="003B38EA">
        <w:t>second</w:t>
      </w:r>
      <w:r>
        <w:t xml:space="preserve"> purpose of the BIOS interface is to provide </w:t>
      </w:r>
      <w:r w:rsidR="003B38EA">
        <w:t>a mechanism</w:t>
      </w:r>
      <w:r w:rsidR="00405026">
        <w:t xml:space="preserve"> through which</w:t>
      </w:r>
      <w:r>
        <w:t xml:space="preserve"> </w:t>
      </w:r>
      <w:r w:rsidR="003B38EA">
        <w:t>XTU</w:t>
      </w:r>
      <w:r>
        <w:t xml:space="preserve"> can </w:t>
      </w:r>
      <w:r w:rsidR="003B38EA">
        <w:t>manipulate</w:t>
      </w:r>
      <w:r>
        <w:t xml:space="preserve"> runtime</w:t>
      </w:r>
      <w:r w:rsidR="003B38EA">
        <w:t>,</w:t>
      </w:r>
      <w:r>
        <w:t xml:space="preserve"> board-specific devices.</w:t>
      </w:r>
      <w:r w:rsidR="0069521D">
        <w:t xml:space="preserve"> The latter purpose is optional on the latest platform. The XTU software can directly manipulate hardware if the hardware supports runtime tuning.</w:t>
      </w:r>
    </w:p>
    <w:p w14:paraId="08C8B615" w14:textId="77777777" w:rsidR="0043382E" w:rsidRPr="007D392E" w:rsidRDefault="0043382E" w:rsidP="00F56280">
      <w:r>
        <w:t>The XTU BIOS interfaces do not replace the need for the BIOS to implement core overclocking functionality.  In order for the interfaces that are described within this document to function correctly, it is necessary for the BIOS to implement support for overclocking.  This include</w:t>
      </w:r>
      <w:r w:rsidR="003B38EA">
        <w:t>s</w:t>
      </w:r>
      <w:r>
        <w:t xml:space="preserve"> </w:t>
      </w:r>
      <w:r w:rsidR="003B38EA">
        <w:t>reference</w:t>
      </w:r>
      <w:r>
        <w:t xml:space="preserve"> clock (or </w:t>
      </w:r>
      <w:r w:rsidR="0069521D">
        <w:t>BCLK</w:t>
      </w:r>
      <w:r>
        <w:t xml:space="preserve">) control, voltage control, manual memory timing manipulation, and more.  Descriptions specific to each platform </w:t>
      </w:r>
      <w:r w:rsidR="003B38EA">
        <w:t>regarding</w:t>
      </w:r>
      <w:r>
        <w:t xml:space="preserve"> implement</w:t>
      </w:r>
      <w:r w:rsidR="003B38EA">
        <w:t>ation of</w:t>
      </w:r>
      <w:r>
        <w:t xml:space="preserve"> core overclocking functionality is out of the scope of this document.  Please refer to the appropriate Platform Performance Tuning Guide for direction in this area.</w:t>
      </w:r>
    </w:p>
    <w:p w14:paraId="16FDFFE0" w14:textId="77777777" w:rsidR="006E4127" w:rsidRDefault="009E388F" w:rsidP="004C19AD">
      <w:pPr>
        <w:pStyle w:val="Heading2"/>
      </w:pPr>
      <w:bookmarkStart w:id="83" w:name="_Toc189884879"/>
      <w:bookmarkStart w:id="84" w:name="_Toc186014962"/>
      <w:bookmarkStart w:id="85" w:name="_Toc194292053"/>
      <w:bookmarkStart w:id="86" w:name="_Toc194198791"/>
      <w:bookmarkStart w:id="87" w:name="_Toc197939457"/>
      <w:bookmarkStart w:id="88" w:name="_Toc217355288"/>
      <w:bookmarkStart w:id="89" w:name="_Toc218999678"/>
      <w:bookmarkStart w:id="90" w:name="_Toc206291635"/>
      <w:bookmarkStart w:id="91" w:name="_Toc242577809"/>
      <w:bookmarkStart w:id="92" w:name="_Toc461460112"/>
      <w:r w:rsidRPr="007D392E">
        <w:t>Key Concepts</w:t>
      </w:r>
      <w:bookmarkEnd w:id="83"/>
      <w:bookmarkEnd w:id="84"/>
      <w:bookmarkEnd w:id="85"/>
      <w:bookmarkEnd w:id="86"/>
      <w:bookmarkEnd w:id="87"/>
      <w:bookmarkEnd w:id="88"/>
      <w:bookmarkEnd w:id="89"/>
      <w:bookmarkEnd w:id="90"/>
      <w:bookmarkEnd w:id="91"/>
      <w:bookmarkEnd w:id="92"/>
    </w:p>
    <w:p w14:paraId="1952C1D6" w14:textId="53ECCE67" w:rsidR="00831E84" w:rsidRDefault="003B38EA" w:rsidP="00831E84">
      <w:r>
        <w:t xml:space="preserve">There are </w:t>
      </w:r>
      <w:r w:rsidR="00831E84">
        <w:t xml:space="preserve">three </w:t>
      </w:r>
      <w:r>
        <w:t xml:space="preserve">key concepts that should be understood by the BIOS engineer when implementing the XTU BIOS interface.  The first of these concepts is the XTU ACPI Device and the purpose of this device.  The XTU ACPI Device is generated by ASL that is written by the BIOS developer.  The main purpose of this device is to provide a mechanism that can be used for passing platform specific information from the BIOS to the OS.  It can optionally provide support for reading from and writing to platform specific hardware in runtime.  The second main concept that is important to understand is the mechanism that XTU uses in order </w:t>
      </w:r>
      <w:r w:rsidR="00CB4E30">
        <w:t xml:space="preserve">for </w:t>
      </w:r>
      <w:r>
        <w:t>persist</w:t>
      </w:r>
      <w:r w:rsidR="00CB4E30">
        <w:t>ing</w:t>
      </w:r>
      <w:r>
        <w:t xml:space="preserve"> data across reboots.  In order </w:t>
      </w:r>
      <w:r w:rsidR="00CB4E30">
        <w:t>for</w:t>
      </w:r>
      <w:r w:rsidR="0069521D">
        <w:t xml:space="preserve"> </w:t>
      </w:r>
      <w:r>
        <w:t>persist</w:t>
      </w:r>
      <w:r w:rsidR="00CB4E30">
        <w:t>ing</w:t>
      </w:r>
      <w:r>
        <w:t xml:space="preserve"> BIOS setup information across reboots XTU passes updated information to the BIOS via an SMI.  The associated SMI handler must interpret the data that is passed to the BIOS and store it in flash or another non-volatile medium where it can be integrated into future boots.</w:t>
      </w:r>
      <w:r w:rsidR="00831E84">
        <w:t xml:space="preserve"> The last objective is to support tuning operations that require reboot, such as memory overclocking and BCLK overclocking on Haswell platforms. This allows OEM/ODM to expose boot-time overclocking options to runtime application like XTU. The SMI support is required for this objective as well.</w:t>
      </w:r>
    </w:p>
    <w:p w14:paraId="454DCB85" w14:textId="77777777" w:rsidR="00831E84" w:rsidRDefault="00831E84" w:rsidP="00831E84"/>
    <w:p w14:paraId="54857A7E" w14:textId="77777777" w:rsidR="00831E84" w:rsidRDefault="00831E84" w:rsidP="00831E84"/>
    <w:p w14:paraId="2CFDE548" w14:textId="77777777" w:rsidR="003B38EA" w:rsidRDefault="003B38EA" w:rsidP="003B38EA">
      <w:pPr>
        <w:pStyle w:val="Heading3"/>
      </w:pPr>
      <w:bookmarkStart w:id="93" w:name="_Toc461460113"/>
      <w:r>
        <w:t>XTU ACPI Device</w:t>
      </w:r>
      <w:bookmarkEnd w:id="93"/>
    </w:p>
    <w:p w14:paraId="147956EB" w14:textId="3EB71777" w:rsidR="00552687" w:rsidRPr="006A6CDD" w:rsidRDefault="003B38EA" w:rsidP="003B38EA">
      <w:r>
        <w:t xml:space="preserve">This device serves two main purposes.  The first purpose is to pass the complete list of tuning controls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t>) which are supported by the platform along with the settings which they support to the XTU software.  This listing of controls and settings allows XTU the ability to expose settings to the user which require a reboot.  It also allows the XTU software the ability to expose platform specific hardware.</w:t>
      </w:r>
      <w:r w:rsidR="00831E84">
        <w:t xml:space="preserve"> </w:t>
      </w:r>
      <w:r>
        <w:t>The second purpose of the XTU ACPI device is to allow for runtime control and monitoring of platform specific devices.  The Run-Time Control Objects and Monitor-Only Objects described later in this document allow for both runtime control and monitoring style devices to be implemented.</w:t>
      </w:r>
    </w:p>
    <w:p w14:paraId="0E08210F" w14:textId="77777777" w:rsidR="003B38EA" w:rsidRDefault="003B38EA">
      <w:pPr>
        <w:spacing w:after="0"/>
        <w:rPr>
          <w:rFonts w:ascii="Arial" w:hAnsi="Arial"/>
          <w:b/>
          <w:sz w:val="24"/>
        </w:rPr>
      </w:pPr>
      <w:r>
        <w:br w:type="page"/>
      </w:r>
    </w:p>
    <w:p w14:paraId="68E8EBF4" w14:textId="77777777" w:rsidR="003B38EA" w:rsidRDefault="003B38EA" w:rsidP="003B38EA">
      <w:pPr>
        <w:pStyle w:val="Heading3"/>
      </w:pPr>
      <w:bookmarkStart w:id="94" w:name="_Toc461460114"/>
      <w:r>
        <w:lastRenderedPageBreak/>
        <w:t>XTU SMI Handler</w:t>
      </w:r>
      <w:bookmarkEnd w:id="94"/>
    </w:p>
    <w:p w14:paraId="4AB0CFA0" w14:textId="4C27E154" w:rsidR="006A6CDD" w:rsidRDefault="00AB068E" w:rsidP="00F56280">
      <w:r w:rsidRPr="007D392E">
        <w:t xml:space="preserve">The </w:t>
      </w:r>
      <w:r w:rsidR="003B38EA">
        <w:t>SMI Handler</w:t>
      </w:r>
      <w:r w:rsidRPr="007D392E">
        <w:t xml:space="preserve"> </w:t>
      </w:r>
      <w:r w:rsidR="003B38EA">
        <w:t xml:space="preserve">must be developed to allow </w:t>
      </w:r>
      <w:r w:rsidRPr="007D392E">
        <w:t xml:space="preserve">for </w:t>
      </w:r>
      <w:r w:rsidR="003B38EA">
        <w:t xml:space="preserve">persisting data to </w:t>
      </w:r>
      <w:r w:rsidRPr="007D392E">
        <w:t xml:space="preserve">the BIOS </w:t>
      </w:r>
      <w:r w:rsidR="00233B79">
        <w:t>from the OS at run-time</w:t>
      </w:r>
      <w:r w:rsidRPr="007D392E">
        <w:t>.  A software SMI interface is used to pass control to the BIOS from the application.  The SW command</w:t>
      </w:r>
      <w:r w:rsidR="003B38EA">
        <w:t xml:space="preserve"> handler data is a</w:t>
      </w:r>
      <w:r w:rsidRPr="007D392E">
        <w:t xml:space="preserve"> piece of data that </w:t>
      </w:r>
      <w:r w:rsidR="003B38EA">
        <w:t xml:space="preserve">is </w:t>
      </w:r>
      <w:r w:rsidRPr="007D392E">
        <w:t xml:space="preserve">sent to the application through the previously mentioned </w:t>
      </w:r>
      <w:r w:rsidR="003F1B9F">
        <w:t>ACPI</w:t>
      </w:r>
      <w:r w:rsidR="003F1B9F" w:rsidRPr="007D392E">
        <w:t xml:space="preserve"> </w:t>
      </w:r>
      <w:r w:rsidR="003B38EA">
        <w:t>methods</w:t>
      </w:r>
      <w:r w:rsidRPr="007D392E">
        <w:t xml:space="preserve">.  Using this </w:t>
      </w:r>
      <w:r w:rsidR="00233B79">
        <w:t>software System Management Interrupt (</w:t>
      </w:r>
      <w:r w:rsidRPr="007D392E">
        <w:t>SMI</w:t>
      </w:r>
      <w:r w:rsidR="00233B79">
        <w:t>)</w:t>
      </w:r>
      <w:r w:rsidRPr="007D392E">
        <w:t xml:space="preserve"> port and command data control will be passed to the BIOS for handling of some functionality.  </w:t>
      </w:r>
      <w:r w:rsidR="00781600">
        <w:t xml:space="preserve">Due to the security concern, BIOS SMI handler is not allowed to write the BIOS setup variable in flash. Therefore, a sandbox is required to hold the OS setup data temporarily until reset. During reset, BIOS updates the BIOS setup variable based on the data in the sandbox and clears the sandbox. </w:t>
      </w:r>
      <w:r w:rsidRPr="007D392E">
        <w:t xml:space="preserve">This functionality </w:t>
      </w:r>
      <w:r w:rsidR="003B38EA">
        <w:t>is</w:t>
      </w:r>
      <w:r w:rsidRPr="007D392E">
        <w:t xml:space="preserve"> for reading and writing BIOS setup data.</w:t>
      </w:r>
      <w:r w:rsidR="00C9116B">
        <w:t xml:space="preserve">  This functionality is represented in</w:t>
      </w:r>
      <w:r w:rsidR="004C3129">
        <w:t xml:space="preserve"> </w:t>
      </w:r>
      <w:r w:rsidR="004C3129">
        <w:fldChar w:fldCharType="begin"/>
      </w:r>
      <w:r w:rsidR="004C3129">
        <w:instrText xml:space="preserve"> REF _Ref400957844 \h </w:instrText>
      </w:r>
      <w:r w:rsidR="004C3129">
        <w:fldChar w:fldCharType="separate"/>
      </w:r>
      <w:r w:rsidR="004C3129">
        <w:t xml:space="preserve">Figure </w:t>
      </w:r>
      <w:r w:rsidR="004C3129">
        <w:rPr>
          <w:noProof/>
        </w:rPr>
        <w:t>2</w:t>
      </w:r>
      <w:r w:rsidR="004C3129">
        <w:noBreakHyphen/>
      </w:r>
      <w:r w:rsidR="004C3129">
        <w:rPr>
          <w:noProof/>
        </w:rPr>
        <w:t>1</w:t>
      </w:r>
      <w:r w:rsidR="004C3129">
        <w:fldChar w:fldCharType="end"/>
      </w:r>
      <w:r w:rsidR="00C9116B">
        <w:t>.</w:t>
      </w:r>
      <w:r w:rsidRPr="007D392E">
        <w:t xml:space="preserve"> </w:t>
      </w:r>
    </w:p>
    <w:p w14:paraId="15C01DA9" w14:textId="363CDBE5" w:rsidR="00CF6EDC" w:rsidRDefault="00CF6EDC" w:rsidP="00CF6EDC">
      <w:pPr>
        <w:jc w:val="center"/>
      </w:pPr>
      <w:r>
        <w:rPr>
          <w:noProof/>
        </w:rPr>
        <mc:AlternateContent>
          <mc:Choice Requires="wps">
            <w:drawing>
              <wp:anchor distT="0" distB="0" distL="114300" distR="114300" simplePos="0" relativeHeight="251504640" behindDoc="0" locked="0" layoutInCell="1" allowOverlap="1" wp14:anchorId="4EAD0A11" wp14:editId="713AA97F">
                <wp:simplePos x="0" y="0"/>
                <wp:positionH relativeFrom="column">
                  <wp:posOffset>1372235</wp:posOffset>
                </wp:positionH>
                <wp:positionV relativeFrom="paragraph">
                  <wp:posOffset>2540</wp:posOffset>
                </wp:positionV>
                <wp:extent cx="1707515" cy="732790"/>
                <wp:effectExtent l="0" t="0" r="26035" b="10160"/>
                <wp:wrapNone/>
                <wp:docPr id="1" name="Rectangle 1"/>
                <wp:cNvGraphicFramePr/>
                <a:graphic xmlns:a="http://schemas.openxmlformats.org/drawingml/2006/main">
                  <a:graphicData uri="http://schemas.microsoft.com/office/word/2010/wordprocessingShape">
                    <wps:wsp>
                      <wps:cNvSpPr/>
                      <wps:spPr>
                        <a:xfrm>
                          <a:off x="0" y="0"/>
                          <a:ext cx="1707515" cy="7327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D5FB2F7" w14:textId="393C2879" w:rsidR="00217236" w:rsidRDefault="00217236" w:rsidP="00CF6EDC">
                            <w:pPr>
                              <w:jc w:val="center"/>
                            </w:pPr>
                            <w:r>
                              <w:t>XTU IOCBIOS Driver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EAD0A11" id="Rectangle 1" o:spid="_x0000_s1026" style="position:absolute;left:0;text-align:left;margin-left:108.05pt;margin-top:.2pt;width:134.45pt;height:57.7pt;z-index:251504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" fillcolor="#4f81bd [3204]" strokecolor="#243f60 [1604]" strokeweight="2pt">
                <v:textbox>
                  <w:txbxContent>
                    <w:p w14:paraId="1D5FB2F7" w14:textId="393C2879" w:rsidR="00217236" w:rsidRDefault="00217236" w:rsidP="00CF6EDC">
                      <w:pPr>
                        <w:jc w:val="center"/>
                      </w:pPr>
                      <w:r>
                        <w:t>XTU IOCBIOS Driver</w:t>
                      </w:r>
                    </w:p>
                  </w:txbxContent>
                </v:textbox>
              </v:rect>
            </w:pict>
          </mc:Fallback>
        </mc:AlternateContent>
      </w:r>
    </w:p>
    <w:p w14:paraId="3F4FC98B" w14:textId="77777777" w:rsidR="00CF6EDC" w:rsidRDefault="00CF6EDC" w:rsidP="00CF6EDC">
      <w:pPr>
        <w:jc w:val="center"/>
      </w:pPr>
    </w:p>
    <w:p w14:paraId="72F3C085" w14:textId="77777777" w:rsidR="00CF6EDC" w:rsidRDefault="00CF6EDC" w:rsidP="00CF6EDC">
      <w:pPr>
        <w:jc w:val="center"/>
      </w:pPr>
    </w:p>
    <w:p w14:paraId="0C2DA528" w14:textId="56F7FA84" w:rsidR="00CF6EDC" w:rsidRDefault="00A5709B" w:rsidP="00CF6EDC">
      <w:pPr>
        <w:jc w:val="center"/>
      </w:pPr>
      <w:r>
        <w:rPr>
          <w:noProof/>
        </w:rPr>
        <mc:AlternateContent>
          <mc:Choice Requires="wps">
            <w:drawing>
              <wp:anchor distT="0" distB="0" distL="114300" distR="114300" simplePos="0" relativeHeight="251714560" behindDoc="0" locked="0" layoutInCell="1" allowOverlap="1" wp14:anchorId="3D732874" wp14:editId="31A0F3DE">
                <wp:simplePos x="0" y="0"/>
                <wp:positionH relativeFrom="column">
                  <wp:posOffset>2461260</wp:posOffset>
                </wp:positionH>
                <wp:positionV relativeFrom="paragraph">
                  <wp:posOffset>57785</wp:posOffset>
                </wp:positionV>
                <wp:extent cx="353060" cy="913765"/>
                <wp:effectExtent l="19050" t="19050" r="46990" b="19685"/>
                <wp:wrapNone/>
                <wp:docPr id="6" name="Down Arrow 6"/>
                <wp:cNvGraphicFramePr/>
                <a:graphic xmlns:a="http://schemas.openxmlformats.org/drawingml/2006/main">
                  <a:graphicData uri="http://schemas.microsoft.com/office/word/2010/wordprocessingShape">
                    <wps:wsp>
                      <wps:cNvSpPr/>
                      <wps:spPr>
                        <a:xfrm rot="10800000">
                          <a:off x="0" y="0"/>
                          <a:ext cx="353060" cy="91376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34A1099" w14:textId="77777777" w:rsidR="00217236" w:rsidRDefault="00217236" w:rsidP="00CF6E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73287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7" type="#_x0000_t67" style="position:absolute;left:0;text-align:left;margin-left:193.8pt;margin-top:4.55pt;width:27.8pt;height:71.95pt;rotation:18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" adj="17427" fillcolor="#4f81bd [3204]" strokecolor="#243f60 [1604]" strokeweight="2pt">
                <v:textbox>
                  <w:txbxContent>
                    <w:p w14:paraId="434A1099" w14:textId="77777777" w:rsidR="00217236" w:rsidRDefault="00217236" w:rsidP="00CF6EDC">
                      <w:pPr>
                        <w:jc w:val="cente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73D10FE" wp14:editId="02527D63">
                <wp:simplePos x="0" y="0"/>
                <wp:positionH relativeFrom="column">
                  <wp:posOffset>1889125</wp:posOffset>
                </wp:positionH>
                <wp:positionV relativeFrom="paragraph">
                  <wp:posOffset>116840</wp:posOffset>
                </wp:positionV>
                <wp:extent cx="361950" cy="862330"/>
                <wp:effectExtent l="19050" t="0" r="19050" b="33020"/>
                <wp:wrapNone/>
                <wp:docPr id="5" name="Down Arrow 5"/>
                <wp:cNvGraphicFramePr/>
                <a:graphic xmlns:a="http://schemas.openxmlformats.org/drawingml/2006/main">
                  <a:graphicData uri="http://schemas.microsoft.com/office/word/2010/wordprocessingShape">
                    <wps:wsp>
                      <wps:cNvSpPr/>
                      <wps:spPr>
                        <a:xfrm>
                          <a:off x="0" y="0"/>
                          <a:ext cx="361950" cy="8623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EBD1609" w14:textId="77777777" w:rsidR="00217236" w:rsidRDefault="00217236" w:rsidP="00B8166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73D10FE" id="Down Arrow 5" o:spid="_x0000_s1028" type="#_x0000_t67" style="position:absolute;left:0;text-align:left;margin-left:148.75pt;margin-top:9.2pt;width:28.5pt;height:67.9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" adj="17067" fillcolor="#4f81bd [3204]" strokecolor="#243f60 [1604]" strokeweight="2pt">
                <v:textbox>
                  <w:txbxContent>
                    <w:p w14:paraId="2EBD1609" w14:textId="77777777" w:rsidR="00217236" w:rsidRDefault="00217236" w:rsidP="00B8166E">
                      <w:pPr>
                        <w:jc w:val="center"/>
                      </w:pPr>
                    </w:p>
                  </w:txbxContent>
                </v:textbox>
              </v:shape>
            </w:pict>
          </mc:Fallback>
        </mc:AlternateContent>
      </w:r>
    </w:p>
    <w:p w14:paraId="4E25A64E" w14:textId="17256F3E" w:rsidR="00CF6EDC" w:rsidRDefault="00CF6EDC" w:rsidP="00CF6EDC">
      <w:pPr>
        <w:jc w:val="center"/>
      </w:pPr>
    </w:p>
    <w:p w14:paraId="1569CFB6" w14:textId="160031A6" w:rsidR="00CF6EDC" w:rsidRDefault="00A5709B" w:rsidP="00CF6EDC">
      <w:pPr>
        <w:jc w:val="center"/>
      </w:pPr>
      <w:r>
        <w:rPr>
          <w:noProof/>
        </w:rPr>
        <mc:AlternateContent>
          <mc:Choice Requires="wps">
            <w:drawing>
              <wp:anchor distT="45720" distB="45720" distL="114300" distR="114300" simplePos="0" relativeHeight="251740160" behindDoc="0" locked="0" layoutInCell="1" allowOverlap="1" wp14:anchorId="09385E51" wp14:editId="0743EFD2">
                <wp:simplePos x="0" y="0"/>
                <wp:positionH relativeFrom="column">
                  <wp:posOffset>2806700</wp:posOffset>
                </wp:positionH>
                <wp:positionV relativeFrom="paragraph">
                  <wp:posOffset>4445</wp:posOffset>
                </wp:positionV>
                <wp:extent cx="888365" cy="224155"/>
                <wp:effectExtent l="0" t="0" r="26035" b="2349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8365" cy="224155"/>
                        </a:xfrm>
                        <a:prstGeom prst="rect">
                          <a:avLst/>
                        </a:prstGeom>
                        <a:solidFill>
                          <a:srgbClr val="FFFFFF"/>
                        </a:solidFill>
                        <a:ln w="9525">
                          <a:solidFill>
                            <a:srgbClr val="000000"/>
                          </a:solidFill>
                          <a:miter lim="800000"/>
                          <a:headEnd/>
                          <a:tailEnd/>
                        </a:ln>
                      </wps:spPr>
                      <wps:txbx>
                        <w:txbxContent>
                          <w:p w14:paraId="3216B639" w14:textId="563A1E69" w:rsidR="00217236" w:rsidRDefault="00217236" w:rsidP="00B8166E">
                            <w:r>
                              <w:t>BIOS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385E51" id="_x0000_t202" coordsize="21600,21600" o:spt="202" path="m,l,21600r21600,l21600,xe">
                <v:stroke joinstyle="miter"/>
                <v:path gradientshapeok="t" o:connecttype="rect"/>
              </v:shapetype>
              <v:shape id="Text Box 2" o:spid="_x0000_s1029" type="#_x0000_t202" style="position:absolute;left:0;text-align:left;margin-left:221pt;margin-top:.35pt;width:69.95pt;height:17.65pt;z-index:251740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">
                <v:textbox>
                  <w:txbxContent>
                    <w:p w14:paraId="3216B639" w14:textId="563A1E69" w:rsidR="00217236" w:rsidRDefault="00217236" w:rsidP="00B8166E">
                      <w:r>
                        <w:t>BIOS DATA</w:t>
                      </w:r>
                    </w:p>
                  </w:txbxContent>
                </v:textbox>
                <w10:wrap type="square"/>
              </v:shape>
            </w:pict>
          </mc:Fallback>
        </mc:AlternateContent>
      </w:r>
      <w:r w:rsidR="00760250">
        <w:rPr>
          <w:noProof/>
        </w:rPr>
        <mc:AlternateContent>
          <mc:Choice Requires="wps">
            <w:drawing>
              <wp:anchor distT="45720" distB="45720" distL="114300" distR="114300" simplePos="0" relativeHeight="251732992" behindDoc="0" locked="0" layoutInCell="1" allowOverlap="1" wp14:anchorId="63DC1F05" wp14:editId="207D7025">
                <wp:simplePos x="0" y="0"/>
                <wp:positionH relativeFrom="column">
                  <wp:posOffset>1229360</wp:posOffset>
                </wp:positionH>
                <wp:positionV relativeFrom="paragraph">
                  <wp:posOffset>2540</wp:posOffset>
                </wp:positionV>
                <wp:extent cx="724535" cy="241300"/>
                <wp:effectExtent l="0" t="0" r="18415"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4535" cy="241300"/>
                        </a:xfrm>
                        <a:prstGeom prst="rect">
                          <a:avLst/>
                        </a:prstGeom>
                        <a:solidFill>
                          <a:srgbClr val="FFFFFF"/>
                        </a:solidFill>
                        <a:ln w="9525">
                          <a:solidFill>
                            <a:srgbClr val="000000"/>
                          </a:solidFill>
                          <a:miter lim="800000"/>
                          <a:headEnd/>
                          <a:tailEnd/>
                        </a:ln>
                      </wps:spPr>
                      <wps:txbx>
                        <w:txbxContent>
                          <w:p w14:paraId="4E0666A5" w14:textId="7CD45049" w:rsidR="00217236" w:rsidRDefault="00217236">
                            <w:r>
                              <w:t>OS CMD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DC1F05" id="_x0000_s1030" type="#_x0000_t202" style="position:absolute;left:0;text-align:left;margin-left:96.8pt;margin-top:.2pt;width:57.05pt;height:19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">
                <v:textbox>
                  <w:txbxContent>
                    <w:p w14:paraId="4E0666A5" w14:textId="7CD45049" w:rsidR="00217236" w:rsidRDefault="00217236">
                      <w:r>
                        <w:t>OS CMD</w:t>
                      </w:r>
                    </w:p>
                  </w:txbxContent>
                </v:textbox>
                <w10:wrap type="square"/>
              </v:shape>
            </w:pict>
          </mc:Fallback>
        </mc:AlternateContent>
      </w:r>
    </w:p>
    <w:p w14:paraId="175236A3" w14:textId="636AC627" w:rsidR="00CF6EDC" w:rsidRDefault="00B8166E" w:rsidP="00CF6EDC">
      <w:pPr>
        <w:jc w:val="center"/>
      </w:pPr>
      <w:r>
        <w:rPr>
          <w:noProof/>
        </w:rPr>
        <mc:AlternateContent>
          <mc:Choice Requires="wps">
            <w:drawing>
              <wp:anchor distT="45720" distB="45720" distL="114300" distR="114300" simplePos="0" relativeHeight="251782144" behindDoc="0" locked="0" layoutInCell="1" allowOverlap="1" wp14:anchorId="556A6F4F" wp14:editId="7091F5B1">
                <wp:simplePos x="0" y="0"/>
                <wp:positionH relativeFrom="column">
                  <wp:posOffset>3094355</wp:posOffset>
                </wp:positionH>
                <wp:positionV relativeFrom="paragraph">
                  <wp:posOffset>238760</wp:posOffset>
                </wp:positionV>
                <wp:extent cx="775970" cy="258445"/>
                <wp:effectExtent l="0" t="0" r="24130" b="2730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970" cy="258445"/>
                        </a:xfrm>
                        <a:prstGeom prst="rect">
                          <a:avLst/>
                        </a:prstGeom>
                        <a:solidFill>
                          <a:srgbClr val="FFFFFF"/>
                        </a:solidFill>
                        <a:ln w="9525">
                          <a:solidFill>
                            <a:srgbClr val="000000"/>
                          </a:solidFill>
                          <a:miter lim="800000"/>
                          <a:headEnd/>
                          <a:tailEnd/>
                        </a:ln>
                      </wps:spPr>
                      <wps:txbx>
                        <w:txbxContent>
                          <w:p w14:paraId="39E4F5A9" w14:textId="6B4C01C7" w:rsidR="00217236" w:rsidRDefault="00217236" w:rsidP="00B8166E">
                            <w:r>
                              <w:t>Setup Data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6A6F4F" id="_x0000_s1031" type="#_x0000_t202" style="position:absolute;left:0;text-align:left;margin-left:243.65pt;margin-top:18.8pt;width:61.1pt;height:20.35pt;z-index:251782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">
                <v:textbox>
                  <w:txbxContent>
                    <w:p w14:paraId="39E4F5A9" w14:textId="6B4C01C7" w:rsidR="00217236" w:rsidRDefault="00217236" w:rsidP="00B8166E">
                      <w:r>
                        <w:t>Setup Data</w:t>
                      </w:r>
                    </w:p>
                  </w:txbxContent>
                </v:textbox>
                <w10:wrap type="square"/>
              </v:shape>
            </w:pict>
          </mc:Fallback>
        </mc:AlternateContent>
      </w:r>
    </w:p>
    <w:p w14:paraId="4806C390" w14:textId="3F3D60BA" w:rsidR="00CF6EDC" w:rsidRDefault="00A5709B" w:rsidP="00CF6EDC">
      <w:pPr>
        <w:jc w:val="center"/>
      </w:pPr>
      <w:r>
        <w:rPr>
          <w:noProof/>
        </w:rPr>
        <mc:AlternateContent>
          <mc:Choice Requires="wps">
            <w:drawing>
              <wp:anchor distT="0" distB="0" distL="114300" distR="114300" simplePos="0" relativeHeight="251751424" behindDoc="0" locked="0" layoutInCell="1" allowOverlap="1" wp14:anchorId="43139F23" wp14:editId="1B9940E1">
                <wp:simplePos x="0" y="0"/>
                <wp:positionH relativeFrom="column">
                  <wp:posOffset>3938905</wp:posOffset>
                </wp:positionH>
                <wp:positionV relativeFrom="paragraph">
                  <wp:posOffset>47625</wp:posOffset>
                </wp:positionV>
                <wp:extent cx="1707515" cy="732790"/>
                <wp:effectExtent l="0" t="0" r="26035" b="10160"/>
                <wp:wrapNone/>
                <wp:docPr id="9" name="Rectangle 9"/>
                <wp:cNvGraphicFramePr/>
                <a:graphic xmlns:a="http://schemas.openxmlformats.org/drawingml/2006/main">
                  <a:graphicData uri="http://schemas.microsoft.com/office/word/2010/wordprocessingShape">
                    <wps:wsp>
                      <wps:cNvSpPr/>
                      <wps:spPr>
                        <a:xfrm>
                          <a:off x="0" y="0"/>
                          <a:ext cx="1707515" cy="7327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DCD4004" w14:textId="474F926B" w:rsidR="00217236" w:rsidRDefault="00217236" w:rsidP="00B8166E">
                            <w:pPr>
                              <w:jc w:val="center"/>
                            </w:pPr>
                            <w:r>
                              <w:t>Setup Data Sandbox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139F23" id="Rectangle 9" o:spid="_x0000_s1032" style="position:absolute;left:0;text-align:left;margin-left:310.15pt;margin-top:3.75pt;width:134.45pt;height:57.7pt;z-index:2517514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" fillcolor="#4f81bd [3204]" strokecolor="#243f60 [1604]" strokeweight="2pt">
                <v:textbox>
                  <w:txbxContent>
                    <w:p w14:paraId="5DCD4004" w14:textId="474F926B" w:rsidR="00217236" w:rsidRDefault="00217236" w:rsidP="00B8166E">
                      <w:pPr>
                        <w:jc w:val="center"/>
                      </w:pPr>
                      <w:r>
                        <w:t>Setup Data Sandbox</w:t>
                      </w:r>
                    </w:p>
                  </w:txbxContent>
                </v:textbox>
              </v:rect>
            </w:pict>
          </mc:Fallback>
        </mc:AlternateContent>
      </w:r>
      <w:r>
        <w:rPr>
          <w:noProof/>
        </w:rPr>
        <mc:AlternateContent>
          <mc:Choice Requires="wps">
            <w:drawing>
              <wp:anchor distT="0" distB="0" distL="114300" distR="114300" simplePos="0" relativeHeight="251725824" behindDoc="0" locked="0" layoutInCell="1" allowOverlap="1" wp14:anchorId="283AB9EE" wp14:editId="7A85A36F">
                <wp:simplePos x="0" y="0"/>
                <wp:positionH relativeFrom="column">
                  <wp:posOffset>3328670</wp:posOffset>
                </wp:positionH>
                <wp:positionV relativeFrom="paragraph">
                  <wp:posOffset>15240</wp:posOffset>
                </wp:positionV>
                <wp:extent cx="361950" cy="862330"/>
                <wp:effectExtent l="0" t="21590" r="0" b="35560"/>
                <wp:wrapNone/>
                <wp:docPr id="7" name="Down Arrow 7"/>
                <wp:cNvGraphicFramePr/>
                <a:graphic xmlns:a="http://schemas.openxmlformats.org/drawingml/2006/main">
                  <a:graphicData uri="http://schemas.microsoft.com/office/word/2010/wordprocessingShape">
                    <wps:wsp>
                      <wps:cNvSpPr/>
                      <wps:spPr>
                        <a:xfrm rot="16200000">
                          <a:off x="0" y="0"/>
                          <a:ext cx="361950" cy="8623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785ABBC" w14:textId="77777777" w:rsidR="00217236" w:rsidRDefault="00217236" w:rsidP="00CF6EDC">
                            <w:pPr>
                              <w:jc w:val="center"/>
                            </w:pPr>
                          </w:p>
                          <w:p w14:paraId="0E1A4176" w14:textId="77777777" w:rsidR="00217236" w:rsidRDefault="00217236" w:rsidP="00CF6E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83AB9EE" id="Down Arrow 7" o:spid="_x0000_s1033" type="#_x0000_t67" style="position:absolute;left:0;text-align:left;margin-left:262.1pt;margin-top:1.2pt;width:28.5pt;height:67.9pt;rotation:-90;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" adj="17067" fillcolor="#4f81bd [3204]" strokecolor="#243f60 [1604]" strokeweight="2pt">
                <v:textbox>
                  <w:txbxContent>
                    <w:p w14:paraId="6785ABBC" w14:textId="77777777" w:rsidR="00217236" w:rsidRDefault="00217236" w:rsidP="00CF6EDC">
                      <w:pPr>
                        <w:jc w:val="center"/>
                      </w:pPr>
                    </w:p>
                    <w:p w14:paraId="0E1A4176" w14:textId="77777777" w:rsidR="00217236" w:rsidRDefault="00217236" w:rsidP="00CF6EDC">
                      <w:pPr>
                        <w:jc w:val="center"/>
                      </w:pPr>
                    </w:p>
                  </w:txbxContent>
                </v:textbox>
              </v:shape>
            </w:pict>
          </mc:Fallback>
        </mc:AlternateContent>
      </w:r>
      <w:r w:rsidR="00760250">
        <w:rPr>
          <w:noProof/>
        </w:rPr>
        <mc:AlternateContent>
          <mc:Choice Requires="wps">
            <w:drawing>
              <wp:anchor distT="0" distB="0" distL="114300" distR="114300" simplePos="0" relativeHeight="251556864" behindDoc="0" locked="0" layoutInCell="1" allowOverlap="1" wp14:anchorId="1B78BF5A" wp14:editId="30B49A89">
                <wp:simplePos x="0" y="0"/>
                <wp:positionH relativeFrom="column">
                  <wp:posOffset>1373505</wp:posOffset>
                </wp:positionH>
                <wp:positionV relativeFrom="paragraph">
                  <wp:posOffset>18415</wp:posOffset>
                </wp:positionV>
                <wp:extent cx="1707515" cy="732790"/>
                <wp:effectExtent l="0" t="0" r="26035" b="10160"/>
                <wp:wrapNone/>
                <wp:docPr id="3" name="Rectangle 3"/>
                <wp:cNvGraphicFramePr/>
                <a:graphic xmlns:a="http://schemas.openxmlformats.org/drawingml/2006/main">
                  <a:graphicData uri="http://schemas.microsoft.com/office/word/2010/wordprocessingShape">
                    <wps:wsp>
                      <wps:cNvSpPr/>
                      <wps:spPr>
                        <a:xfrm>
                          <a:off x="0" y="0"/>
                          <a:ext cx="1707515" cy="7327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5AC460E" w14:textId="288B4006" w:rsidR="00217236" w:rsidRDefault="00217236" w:rsidP="00CF6EDC">
                            <w:pPr>
                              <w:jc w:val="center"/>
                            </w:pPr>
                            <w:r>
                              <w:t>SMM BIOS Handler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78BF5A" id="Rectangle 3" o:spid="_x0000_s1034" style="position:absolute;left:0;text-align:left;margin-left:108.15pt;margin-top:1.45pt;width:134.45pt;height:57.7pt;z-index:251556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" fillcolor="#4f81bd [3204]" strokecolor="#243f60 [1604]" strokeweight="2pt">
                <v:textbox>
                  <w:txbxContent>
                    <w:p w14:paraId="35AC460E" w14:textId="288B4006" w:rsidR="00217236" w:rsidRDefault="00217236" w:rsidP="00CF6EDC">
                      <w:pPr>
                        <w:jc w:val="center"/>
                      </w:pPr>
                      <w:r>
                        <w:t>SMM BIOS Handler</w:t>
                      </w:r>
                    </w:p>
                  </w:txbxContent>
                </v:textbox>
              </v:rect>
            </w:pict>
          </mc:Fallback>
        </mc:AlternateContent>
      </w:r>
    </w:p>
    <w:p w14:paraId="46893591" w14:textId="3054FA4C" w:rsidR="00CF6EDC" w:rsidRDefault="00CF6EDC" w:rsidP="00CF6EDC">
      <w:pPr>
        <w:jc w:val="center"/>
      </w:pPr>
    </w:p>
    <w:p w14:paraId="18D8D5BE" w14:textId="790AFE08" w:rsidR="00CF6EDC" w:rsidRDefault="00CF6EDC" w:rsidP="00CF6EDC">
      <w:pPr>
        <w:jc w:val="center"/>
      </w:pPr>
    </w:p>
    <w:p w14:paraId="518C9A3C" w14:textId="1C4AB1C7" w:rsidR="00CF6EDC" w:rsidRDefault="00A5709B" w:rsidP="00CF6EDC">
      <w:pPr>
        <w:jc w:val="center"/>
      </w:pPr>
      <w:r>
        <w:rPr>
          <w:noProof/>
        </w:rPr>
        <mc:AlternateContent>
          <mc:Choice Requires="wps">
            <w:drawing>
              <wp:anchor distT="0" distB="0" distL="114300" distR="114300" simplePos="0" relativeHeight="251790336" behindDoc="0" locked="0" layoutInCell="1" allowOverlap="1" wp14:anchorId="3F963C56" wp14:editId="37025AD4">
                <wp:simplePos x="0" y="0"/>
                <wp:positionH relativeFrom="column">
                  <wp:posOffset>4589780</wp:posOffset>
                </wp:positionH>
                <wp:positionV relativeFrom="paragraph">
                  <wp:posOffset>170180</wp:posOffset>
                </wp:positionV>
                <wp:extent cx="361950" cy="862330"/>
                <wp:effectExtent l="19050" t="0" r="19050" b="33020"/>
                <wp:wrapNone/>
                <wp:docPr id="11" name="Down Arrow 11"/>
                <wp:cNvGraphicFramePr/>
                <a:graphic xmlns:a="http://schemas.openxmlformats.org/drawingml/2006/main">
                  <a:graphicData uri="http://schemas.microsoft.com/office/word/2010/wordprocessingShape">
                    <wps:wsp>
                      <wps:cNvSpPr/>
                      <wps:spPr>
                        <a:xfrm>
                          <a:off x="0" y="0"/>
                          <a:ext cx="361950" cy="86233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82804B5" w14:textId="77777777" w:rsidR="00217236" w:rsidRDefault="00217236" w:rsidP="00B8166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F963C56" id="Down Arrow 11" o:spid="_x0000_s1035" type="#_x0000_t67" style="position:absolute;left:0;text-align:left;margin-left:361.4pt;margin-top:13.4pt;width:28.5pt;height:67.9pt;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" adj="17067" fillcolor="#4f81bd [3204]" strokecolor="#243f60 [1604]" strokeweight="2pt">
                <v:textbox>
                  <w:txbxContent>
                    <w:p w14:paraId="082804B5" w14:textId="77777777" w:rsidR="00217236" w:rsidRDefault="00217236" w:rsidP="00B8166E">
                      <w:pPr>
                        <w:jc w:val="center"/>
                      </w:pPr>
                    </w:p>
                  </w:txbxContent>
                </v:textbox>
              </v:shape>
            </w:pict>
          </mc:Fallback>
        </mc:AlternateContent>
      </w:r>
      <w:r w:rsidR="00781600">
        <w:rPr>
          <w:noProof/>
        </w:rPr>
        <mc:AlternateContent>
          <mc:Choice Requires="wps">
            <w:drawing>
              <wp:anchor distT="0" distB="0" distL="114300" distR="114300" simplePos="0" relativeHeight="251813376" behindDoc="0" locked="0" layoutInCell="1" allowOverlap="1" wp14:anchorId="600294D3" wp14:editId="7892E905">
                <wp:simplePos x="0" y="0"/>
                <wp:positionH relativeFrom="column">
                  <wp:posOffset>2059305</wp:posOffset>
                </wp:positionH>
                <wp:positionV relativeFrom="paragraph">
                  <wp:posOffset>96520</wp:posOffset>
                </wp:positionV>
                <wp:extent cx="1811547" cy="1328468"/>
                <wp:effectExtent l="114300" t="38100" r="55880" b="100330"/>
                <wp:wrapNone/>
                <wp:docPr id="13" name="Elbow Connector 13"/>
                <wp:cNvGraphicFramePr/>
                <a:graphic xmlns:a="http://schemas.openxmlformats.org/drawingml/2006/main">
                  <a:graphicData uri="http://schemas.microsoft.com/office/word/2010/wordprocessingShape">
                    <wps:wsp>
                      <wps:cNvCnPr/>
                      <wps:spPr>
                        <a:xfrm flipH="1" flipV="1">
                          <a:off x="0" y="0"/>
                          <a:ext cx="1811547" cy="1328468"/>
                        </a:xfrm>
                        <a:prstGeom prst="bentConnector3">
                          <a:avLst>
                            <a:gd name="adj1" fmla="val 99509"/>
                          </a:avLst>
                        </a:prstGeom>
                        <a:ln>
                          <a:tailEnd type="triangle"/>
                        </a:ln>
                      </wps:spPr>
                      <wps:style>
                        <a:lnRef idx="3">
                          <a:schemeClr val="accent5"/>
                        </a:lnRef>
                        <a:fillRef idx="0">
                          <a:schemeClr val="accent5"/>
                        </a:fillRef>
                        <a:effectRef idx="2">
                          <a:schemeClr val="accent5"/>
                        </a:effectRef>
                        <a:fontRef idx="minor">
                          <a:schemeClr val="tx1"/>
                        </a:fontRef>
                      </wps:style>
                      <wps:bodyPr/>
                    </wps:wsp>
                  </a:graphicData>
                </a:graphic>
              </wp:anchor>
            </w:drawing>
          </mc:Choice>
          <mc:Fallback>
            <w:pict>
              <v:shapetype w14:anchorId="2D27EDB1"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3" o:spid="_x0000_s1026" type="#_x0000_t34" style="position:absolute;margin-left:162.15pt;margin-top:7.6pt;width:142.65pt;height:104.6pt;flip:x y;z-index:251813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" adj="21494" strokecolor="#4bacc6 [3208]" strokeweight="3pt">
                <v:stroke endarrow="block"/>
                <v:shadow on="t" color="black" opacity="22937f" origin=",.5" offset="0,.63889mm"/>
              </v:shape>
            </w:pict>
          </mc:Fallback>
        </mc:AlternateContent>
      </w:r>
    </w:p>
    <w:p w14:paraId="1A05E330" w14:textId="7F720802" w:rsidR="00CF6EDC" w:rsidRDefault="00B8166E" w:rsidP="00CF6EDC">
      <w:pPr>
        <w:jc w:val="center"/>
      </w:pPr>
      <w:r>
        <w:rPr>
          <w:noProof/>
        </w:rPr>
        <mc:AlternateContent>
          <mc:Choice Requires="wps">
            <w:drawing>
              <wp:anchor distT="45720" distB="45720" distL="114300" distR="114300" simplePos="0" relativeHeight="251811840" behindDoc="0" locked="0" layoutInCell="1" allowOverlap="1" wp14:anchorId="786C4398" wp14:editId="33F302A5">
                <wp:simplePos x="0" y="0"/>
                <wp:positionH relativeFrom="column">
                  <wp:posOffset>3532505</wp:posOffset>
                </wp:positionH>
                <wp:positionV relativeFrom="paragraph">
                  <wp:posOffset>264160</wp:posOffset>
                </wp:positionV>
                <wp:extent cx="1052195" cy="249555"/>
                <wp:effectExtent l="0" t="0" r="14605" b="17145"/>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2195" cy="249555"/>
                        </a:xfrm>
                        <a:prstGeom prst="rect">
                          <a:avLst/>
                        </a:prstGeom>
                        <a:solidFill>
                          <a:srgbClr val="FFFFFF"/>
                        </a:solidFill>
                        <a:ln w="9525">
                          <a:solidFill>
                            <a:srgbClr val="000000"/>
                          </a:solidFill>
                          <a:miter lim="800000"/>
                          <a:headEnd/>
                          <a:tailEnd/>
                        </a:ln>
                      </wps:spPr>
                      <wps:txbx>
                        <w:txbxContent>
                          <w:p w14:paraId="68BE715A" w14:textId="27D626CD" w:rsidR="00217236" w:rsidRDefault="00217236" w:rsidP="00B8166E">
                            <w:r>
                              <w:t>Setup Variables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6C4398" id="_x0000_s1036" type="#_x0000_t202" style="position:absolute;left:0;text-align:left;margin-left:278.15pt;margin-top:20.8pt;width:82.85pt;height:19.65pt;z-index:251811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">
                <v:textbox>
                  <w:txbxContent>
                    <w:p w14:paraId="68BE715A" w14:textId="27D626CD" w:rsidR="00217236" w:rsidRDefault="00217236" w:rsidP="00B8166E">
                      <w:r>
                        <w:t>Setup Variables</w:t>
                      </w:r>
                    </w:p>
                  </w:txbxContent>
                </v:textbox>
                <w10:wrap type="square"/>
              </v:shape>
            </w:pict>
          </mc:Fallback>
        </mc:AlternateContent>
      </w:r>
    </w:p>
    <w:p w14:paraId="6EE977C9" w14:textId="54AA3DEB" w:rsidR="00CF6EDC" w:rsidRDefault="00EC7ADF" w:rsidP="00CF6EDC">
      <w:pPr>
        <w:jc w:val="center"/>
      </w:pPr>
      <w:r>
        <w:rPr>
          <w:noProof/>
        </w:rPr>
        <mc:AlternateContent>
          <mc:Choice Requires="wps">
            <w:drawing>
              <wp:anchor distT="45720" distB="45720" distL="114300" distR="114300" simplePos="0" relativeHeight="251813888" behindDoc="0" locked="0" layoutInCell="1" allowOverlap="1" wp14:anchorId="2B877BE2" wp14:editId="2B447A5A">
                <wp:simplePos x="0" y="0"/>
                <wp:positionH relativeFrom="column">
                  <wp:posOffset>2113915</wp:posOffset>
                </wp:positionH>
                <wp:positionV relativeFrom="paragraph">
                  <wp:posOffset>167640</wp:posOffset>
                </wp:positionV>
                <wp:extent cx="1095375" cy="249555"/>
                <wp:effectExtent l="0" t="0" r="28575" b="1714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249555"/>
                        </a:xfrm>
                        <a:prstGeom prst="rect">
                          <a:avLst/>
                        </a:prstGeom>
                        <a:solidFill>
                          <a:srgbClr val="FFFFFF"/>
                        </a:solidFill>
                        <a:ln w="9525">
                          <a:solidFill>
                            <a:srgbClr val="000000"/>
                          </a:solidFill>
                          <a:miter lim="800000"/>
                          <a:headEnd/>
                          <a:tailEnd/>
                        </a:ln>
                      </wps:spPr>
                      <wps:txbx>
                        <w:txbxContent>
                          <w:p w14:paraId="571996C4" w14:textId="77777777" w:rsidR="00217236" w:rsidRDefault="00217236" w:rsidP="00EC7ADF">
                            <w:r>
                              <w:t>Setup Variables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877BE2" id="_x0000_s1037" type="#_x0000_t202" style="position:absolute;left:0;text-align:left;margin-left:166.45pt;margin-top:13.2pt;width:86.25pt;height:19.65pt;z-index:251813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">
                <v:textbox>
                  <w:txbxContent>
                    <w:p w14:paraId="571996C4" w14:textId="77777777" w:rsidR="00217236" w:rsidRDefault="00217236" w:rsidP="00EC7ADF">
                      <w:r>
                        <w:t>Setup Variables</w:t>
                      </w:r>
                    </w:p>
                  </w:txbxContent>
                </v:textbox>
                <w10:wrap type="square"/>
              </v:shape>
            </w:pict>
          </mc:Fallback>
        </mc:AlternateContent>
      </w:r>
    </w:p>
    <w:p w14:paraId="0DA54193" w14:textId="7569A310" w:rsidR="00CF6EDC" w:rsidRDefault="00CF6EDC" w:rsidP="00CF6EDC">
      <w:pPr>
        <w:jc w:val="center"/>
      </w:pPr>
    </w:p>
    <w:p w14:paraId="17D15914" w14:textId="70A18E54" w:rsidR="00CF6EDC" w:rsidRDefault="00B8166E" w:rsidP="00CF6EDC">
      <w:pPr>
        <w:jc w:val="center"/>
      </w:pPr>
      <w:r>
        <w:rPr>
          <w:noProof/>
        </w:rPr>
        <mc:AlternateContent>
          <mc:Choice Requires="wps">
            <w:drawing>
              <wp:anchor distT="0" distB="0" distL="114300" distR="114300" simplePos="0" relativeHeight="251608064" behindDoc="0" locked="0" layoutInCell="1" allowOverlap="1" wp14:anchorId="3EACFB3B" wp14:editId="6EC55A04">
                <wp:simplePos x="0" y="0"/>
                <wp:positionH relativeFrom="column">
                  <wp:posOffset>3863975</wp:posOffset>
                </wp:positionH>
                <wp:positionV relativeFrom="paragraph">
                  <wp:posOffset>150495</wp:posOffset>
                </wp:positionV>
                <wp:extent cx="1707515" cy="732790"/>
                <wp:effectExtent l="0" t="0" r="26035" b="10160"/>
                <wp:wrapNone/>
                <wp:docPr id="4" name="Rectangle 4"/>
                <wp:cNvGraphicFramePr/>
                <a:graphic xmlns:a="http://schemas.openxmlformats.org/drawingml/2006/main">
                  <a:graphicData uri="http://schemas.microsoft.com/office/word/2010/wordprocessingShape">
                    <wps:wsp>
                      <wps:cNvSpPr/>
                      <wps:spPr>
                        <a:xfrm>
                          <a:off x="0" y="0"/>
                          <a:ext cx="1707515" cy="73279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A57E6C" w14:textId="4AF64B36" w:rsidR="00217236" w:rsidRDefault="00217236" w:rsidP="00CF6EDC">
                            <w:pPr>
                              <w:jc w:val="center"/>
                            </w:pPr>
                            <w:r>
                              <w:t>UEFI Setup Variable in Non-Volatile Memory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ACFB3B" id="Rectangle 4" o:spid="_x0000_s1038" style="position:absolute;left:0;text-align:left;margin-left:304.25pt;margin-top:11.85pt;width:134.45pt;height:57.7pt;z-index:251608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" fillcolor="#4f81bd [3204]" strokecolor="#243f60 [1604]" strokeweight="2pt">
                <v:textbox>
                  <w:txbxContent>
                    <w:p w14:paraId="4FA57E6C" w14:textId="4AF64B36" w:rsidR="00217236" w:rsidRDefault="00217236" w:rsidP="00CF6EDC">
                      <w:pPr>
                        <w:jc w:val="center"/>
                      </w:pPr>
                      <w:r>
                        <w:t>UEFI Setup Variable in Non-Volatile Memory</w:t>
                      </w:r>
                    </w:p>
                  </w:txbxContent>
                </v:textbox>
              </v:rect>
            </w:pict>
          </mc:Fallback>
        </mc:AlternateContent>
      </w:r>
    </w:p>
    <w:p w14:paraId="55532257" w14:textId="77777777" w:rsidR="00CF6EDC" w:rsidRDefault="00CF6EDC" w:rsidP="00CF6EDC">
      <w:pPr>
        <w:jc w:val="center"/>
      </w:pPr>
    </w:p>
    <w:p w14:paraId="715947C8" w14:textId="77777777" w:rsidR="00CF6EDC" w:rsidRDefault="00CF6EDC" w:rsidP="00CF6EDC">
      <w:pPr>
        <w:jc w:val="center"/>
      </w:pPr>
    </w:p>
    <w:p w14:paraId="063EA1EF" w14:textId="77777777" w:rsidR="00CF6EDC" w:rsidRDefault="00CF6EDC" w:rsidP="00CF6EDC">
      <w:pPr>
        <w:jc w:val="center"/>
      </w:pPr>
    </w:p>
    <w:p w14:paraId="7C19FABF" w14:textId="39DF0FEF" w:rsidR="004C3129" w:rsidRDefault="004C3129" w:rsidP="004C3129">
      <w:pPr>
        <w:keepNext/>
        <w:ind w:firstLine="720"/>
        <w:jc w:val="center"/>
      </w:pPr>
    </w:p>
    <w:p w14:paraId="26E4F71E" w14:textId="77777777" w:rsidR="00EC7ADF" w:rsidRDefault="00EC7ADF" w:rsidP="004C3129">
      <w:pPr>
        <w:pStyle w:val="Caption"/>
        <w:jc w:val="center"/>
      </w:pPr>
      <w:bookmarkStart w:id="95" w:name="_Ref400957844"/>
    </w:p>
    <w:p w14:paraId="0BB5787C" w14:textId="77777777" w:rsidR="00BF01BD" w:rsidRDefault="004C3129" w:rsidP="004C3129">
      <w:pPr>
        <w:pStyle w:val="Caption"/>
        <w:jc w:val="center"/>
      </w:pPr>
      <w:bookmarkStart w:id="96" w:name="_Toc447095725"/>
      <w:r>
        <w:t xml:space="preserve">Figure </w:t>
      </w:r>
      <w:r w:rsidR="003C1B33">
        <w:rPr>
          <w:noProof/>
        </w:rPr>
        <w:fldChar w:fldCharType="begin"/>
      </w:r>
      <w:r w:rsidR="003C1B33">
        <w:rPr>
          <w:noProof/>
        </w:rPr>
        <w:instrText xml:space="preserve"> STYLEREF 1 \s </w:instrText>
      </w:r>
      <w:r w:rsidR="003C1B33">
        <w:rPr>
          <w:noProof/>
        </w:rPr>
        <w:fldChar w:fldCharType="separate"/>
      </w:r>
      <w:r>
        <w:rPr>
          <w:noProof/>
        </w:rPr>
        <w:t>2</w:t>
      </w:r>
      <w:r w:rsidR="003C1B33">
        <w:rPr>
          <w:noProof/>
        </w:rPr>
        <w:fldChar w:fldCharType="end"/>
      </w:r>
      <w:r>
        <w:noBreakHyphen/>
      </w:r>
      <w:r w:rsidR="003C1B33">
        <w:rPr>
          <w:noProof/>
        </w:rPr>
        <w:fldChar w:fldCharType="begin"/>
      </w:r>
      <w:r w:rsidR="003C1B33">
        <w:rPr>
          <w:noProof/>
        </w:rPr>
        <w:instrText xml:space="preserve"> SEQ Figure \* ARABIC \s 1 </w:instrText>
      </w:r>
      <w:r w:rsidR="003C1B33">
        <w:rPr>
          <w:noProof/>
        </w:rPr>
        <w:fldChar w:fldCharType="separate"/>
      </w:r>
      <w:r>
        <w:rPr>
          <w:noProof/>
        </w:rPr>
        <w:t>1</w:t>
      </w:r>
      <w:r w:rsidR="003C1B33">
        <w:rPr>
          <w:noProof/>
        </w:rPr>
        <w:fldChar w:fldCharType="end"/>
      </w:r>
      <w:bookmarkEnd w:id="95"/>
      <w:r>
        <w:t xml:space="preserve"> OS-to-BIOS Communication</w:t>
      </w:r>
      <w:bookmarkEnd w:id="96"/>
    </w:p>
    <w:p w14:paraId="4BDBF3B4" w14:textId="77777777" w:rsidR="006A6CDD" w:rsidRPr="007D392E" w:rsidRDefault="006A6CDD" w:rsidP="00281FF9">
      <w:pPr>
        <w:pStyle w:val="DiagramCaption"/>
      </w:pPr>
    </w:p>
    <w:p w14:paraId="5021253E" w14:textId="77777777" w:rsidR="003B38EA" w:rsidRDefault="003B38EA">
      <w:pPr>
        <w:spacing w:after="0"/>
        <w:rPr>
          <w:rFonts w:ascii="Arial" w:hAnsi="Arial"/>
          <w:b/>
          <w:sz w:val="28"/>
        </w:rPr>
      </w:pPr>
      <w:bookmarkStart w:id="97" w:name="_Toc189884880"/>
      <w:bookmarkStart w:id="98" w:name="_Toc186014963"/>
      <w:bookmarkStart w:id="99" w:name="_Toc194292054"/>
      <w:bookmarkStart w:id="100" w:name="_Toc194198792"/>
      <w:bookmarkStart w:id="101" w:name="_Toc197939458"/>
      <w:bookmarkStart w:id="102" w:name="_Toc217355289"/>
      <w:bookmarkStart w:id="103" w:name="_Toc218999679"/>
      <w:bookmarkStart w:id="104" w:name="_Toc206291636"/>
      <w:bookmarkStart w:id="105" w:name="_Toc242577810"/>
      <w:r>
        <w:br w:type="page"/>
      </w:r>
    </w:p>
    <w:p w14:paraId="229EA819" w14:textId="77777777" w:rsidR="009E388F" w:rsidRDefault="009E388F" w:rsidP="004C19AD">
      <w:pPr>
        <w:pStyle w:val="Heading2"/>
      </w:pPr>
      <w:bookmarkStart w:id="106" w:name="_Toc461460115"/>
      <w:r w:rsidRPr="007D392E">
        <w:lastRenderedPageBreak/>
        <w:t>Call Sequence</w:t>
      </w:r>
      <w:bookmarkEnd w:id="97"/>
      <w:bookmarkEnd w:id="98"/>
      <w:bookmarkEnd w:id="99"/>
      <w:bookmarkEnd w:id="100"/>
      <w:bookmarkEnd w:id="101"/>
      <w:bookmarkEnd w:id="102"/>
      <w:bookmarkEnd w:id="103"/>
      <w:bookmarkEnd w:id="104"/>
      <w:bookmarkEnd w:id="105"/>
      <w:bookmarkEnd w:id="106"/>
    </w:p>
    <w:p w14:paraId="3BA38220" w14:textId="77777777" w:rsidR="003B38EA" w:rsidRPr="003B38EA" w:rsidRDefault="003B38EA" w:rsidP="003B38EA">
      <w:r>
        <w:t xml:space="preserve">The following flow chart outlines the calls that will be made to BIOS by the XTU software.  All calls referenced in this chart are defined in the </w:t>
      </w:r>
      <w:r w:rsidR="00A0555D">
        <w:fldChar w:fldCharType="begin"/>
      </w:r>
      <w:r w:rsidR="00A0555D">
        <w:instrText xml:space="preserve"> REF _Ref277689252 \h  \* MERGEFORMAT </w:instrText>
      </w:r>
      <w:r w:rsidR="00A0555D">
        <w:fldChar w:fldCharType="separate"/>
      </w:r>
      <w:r w:rsidR="00B55D7F" w:rsidRPr="00B55D7F">
        <w:rPr>
          <w:rStyle w:val="SubtleReference"/>
        </w:rPr>
        <w:t>Interface Definitions</w:t>
      </w:r>
      <w:r w:rsidR="00A0555D">
        <w:fldChar w:fldCharType="end"/>
      </w:r>
      <w:r w:rsidRPr="003B38EA">
        <w:t xml:space="preserve"> </w:t>
      </w:r>
      <w:r>
        <w:t>section later in this document.</w:t>
      </w:r>
    </w:p>
    <w:bookmarkStart w:id="107" w:name="_Toc190054346"/>
    <w:bookmarkStart w:id="108" w:name="_Toc190062810"/>
    <w:bookmarkStart w:id="109" w:name="_Toc190137269"/>
    <w:bookmarkStart w:id="110" w:name="_Toc190139988"/>
    <w:bookmarkStart w:id="111" w:name="_Toc190054347"/>
    <w:bookmarkStart w:id="112" w:name="_Toc190062811"/>
    <w:bookmarkStart w:id="113" w:name="_Toc190137270"/>
    <w:bookmarkStart w:id="114" w:name="_Toc190139989"/>
    <w:bookmarkStart w:id="115" w:name="_Toc190054348"/>
    <w:bookmarkStart w:id="116" w:name="_Toc190062812"/>
    <w:bookmarkStart w:id="117" w:name="_Toc190137271"/>
    <w:bookmarkStart w:id="118" w:name="_Toc190139990"/>
    <w:bookmarkStart w:id="119" w:name="_Toc190054349"/>
    <w:bookmarkStart w:id="120" w:name="_Toc190062813"/>
    <w:bookmarkStart w:id="121" w:name="_Toc190137272"/>
    <w:bookmarkStart w:id="122" w:name="_Toc190139991"/>
    <w:bookmarkStart w:id="123" w:name="_Toc190054350"/>
    <w:bookmarkStart w:id="124" w:name="_Toc190062814"/>
    <w:bookmarkStart w:id="125" w:name="_Toc190137273"/>
    <w:bookmarkStart w:id="126" w:name="_Toc190139992"/>
    <w:bookmarkStart w:id="127" w:name="_Toc189884882"/>
    <w:bookmarkStart w:id="128" w:name="_Toc186014965"/>
    <w:bookmarkStart w:id="129" w:name="_Toc194292055"/>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14:paraId="0AC3E490" w14:textId="77777777" w:rsidR="004C3129" w:rsidRDefault="009F0959" w:rsidP="004C3129">
      <w:pPr>
        <w:keepNext/>
        <w:jc w:val="center"/>
      </w:pPr>
      <w:r>
        <w:object w:dxaOrig="9740" w:dyaOrig="12729" w14:anchorId="4AEEBC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10.5pt" o:ole="">
            <v:imagedata r:id="rId22" o:title=""/>
          </v:shape>
          <o:OLEObject Type="Embed" ProgID="Visio.Drawing.11" ShapeID="_x0000_i1025" DrawAspect="Content" ObjectID="_1600166855" r:id="rId23"/>
        </w:object>
      </w:r>
    </w:p>
    <w:p w14:paraId="1824211C" w14:textId="77777777" w:rsidR="008F016F" w:rsidRPr="008F016F" w:rsidRDefault="004C3129" w:rsidP="004C3129">
      <w:pPr>
        <w:pStyle w:val="Caption"/>
        <w:jc w:val="center"/>
      </w:pPr>
      <w:bookmarkStart w:id="130" w:name="_Toc447095726"/>
      <w:r>
        <w:lastRenderedPageBreak/>
        <w:t xml:space="preserve">Figure </w:t>
      </w:r>
      <w:r w:rsidR="003C1B33">
        <w:rPr>
          <w:noProof/>
        </w:rPr>
        <w:fldChar w:fldCharType="begin"/>
      </w:r>
      <w:r w:rsidR="003C1B33">
        <w:rPr>
          <w:noProof/>
        </w:rPr>
        <w:instrText xml:space="preserve"> STYLEREF 1 \s </w:instrText>
      </w:r>
      <w:r w:rsidR="003C1B33">
        <w:rPr>
          <w:noProof/>
        </w:rPr>
        <w:fldChar w:fldCharType="separate"/>
      </w:r>
      <w:r>
        <w:rPr>
          <w:noProof/>
        </w:rPr>
        <w:t>2</w:t>
      </w:r>
      <w:r w:rsidR="003C1B33">
        <w:rPr>
          <w:noProof/>
        </w:rPr>
        <w:fldChar w:fldCharType="end"/>
      </w:r>
      <w:r>
        <w:noBreakHyphen/>
      </w:r>
      <w:r w:rsidR="003C1B33">
        <w:rPr>
          <w:noProof/>
        </w:rPr>
        <w:fldChar w:fldCharType="begin"/>
      </w:r>
      <w:r w:rsidR="003C1B33">
        <w:rPr>
          <w:noProof/>
        </w:rPr>
        <w:instrText xml:space="preserve"> SEQ Figure \* ARABIC \s 1 </w:instrText>
      </w:r>
      <w:r w:rsidR="003C1B33">
        <w:rPr>
          <w:noProof/>
        </w:rPr>
        <w:fldChar w:fldCharType="separate"/>
      </w:r>
      <w:r>
        <w:rPr>
          <w:noProof/>
        </w:rPr>
        <w:t>2</w:t>
      </w:r>
      <w:r w:rsidR="003C1B33">
        <w:rPr>
          <w:noProof/>
        </w:rPr>
        <w:fldChar w:fldCharType="end"/>
      </w:r>
      <w:r>
        <w:t xml:space="preserve"> XTU BIOS Call Sequence Diagram</w:t>
      </w:r>
      <w:bookmarkEnd w:id="130"/>
    </w:p>
    <w:p w14:paraId="3D16FCDF" w14:textId="77777777" w:rsidR="006E4127" w:rsidRDefault="009E388F" w:rsidP="00892495">
      <w:pPr>
        <w:pStyle w:val="Heading1"/>
      </w:pPr>
      <w:bookmarkStart w:id="131" w:name="_Toc271033043"/>
      <w:bookmarkStart w:id="132" w:name="_Toc271188202"/>
      <w:bookmarkStart w:id="133" w:name="_Toc271197527"/>
      <w:bookmarkStart w:id="134" w:name="_Toc271200766"/>
      <w:bookmarkStart w:id="135" w:name="_Toc271203976"/>
      <w:bookmarkStart w:id="136" w:name="_Toc271207185"/>
      <w:bookmarkStart w:id="137" w:name="_Toc271033044"/>
      <w:bookmarkStart w:id="138" w:name="_Toc271188203"/>
      <w:bookmarkStart w:id="139" w:name="_Toc271197528"/>
      <w:bookmarkStart w:id="140" w:name="_Toc271200767"/>
      <w:bookmarkStart w:id="141" w:name="_Toc271203977"/>
      <w:bookmarkStart w:id="142" w:name="_Toc271207186"/>
      <w:bookmarkStart w:id="143" w:name="_Toc271033045"/>
      <w:bookmarkStart w:id="144" w:name="_Toc271188204"/>
      <w:bookmarkStart w:id="145" w:name="_Toc271197529"/>
      <w:bookmarkStart w:id="146" w:name="_Toc271200768"/>
      <w:bookmarkStart w:id="147" w:name="_Toc271203978"/>
      <w:bookmarkStart w:id="148" w:name="_Toc271207187"/>
      <w:bookmarkStart w:id="149" w:name="_Toc194198794"/>
      <w:bookmarkStart w:id="150" w:name="_Toc197939460"/>
      <w:bookmarkStart w:id="151" w:name="_Toc217355291"/>
      <w:bookmarkStart w:id="152" w:name="_Toc218999681"/>
      <w:bookmarkStart w:id="153" w:name="_Toc206291638"/>
      <w:bookmarkStart w:id="154" w:name="_Toc242577812"/>
      <w:bookmarkStart w:id="155" w:name="_Ref277689252"/>
      <w:bookmarkStart w:id="156" w:name="_Toc461460116"/>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7D392E">
        <w:lastRenderedPageBreak/>
        <w:t>Interface</w:t>
      </w:r>
      <w:bookmarkEnd w:id="127"/>
      <w:bookmarkEnd w:id="128"/>
      <w:bookmarkEnd w:id="129"/>
      <w:bookmarkEnd w:id="149"/>
      <w:bookmarkEnd w:id="150"/>
      <w:bookmarkEnd w:id="151"/>
      <w:bookmarkEnd w:id="152"/>
      <w:bookmarkEnd w:id="153"/>
      <w:r w:rsidR="00C16B00">
        <w:t xml:space="preserve"> Definitions</w:t>
      </w:r>
      <w:bookmarkEnd w:id="154"/>
      <w:bookmarkEnd w:id="155"/>
      <w:bookmarkEnd w:id="156"/>
    </w:p>
    <w:p w14:paraId="35EFDEB7" w14:textId="77777777" w:rsidR="005C490C" w:rsidRDefault="005C490C" w:rsidP="004C19AD">
      <w:pPr>
        <w:pStyle w:val="Heading2"/>
      </w:pPr>
      <w:bookmarkStart w:id="157" w:name="_Toc271200770"/>
      <w:bookmarkStart w:id="158" w:name="_Toc271203980"/>
      <w:bookmarkStart w:id="159" w:name="_Toc271207189"/>
      <w:bookmarkStart w:id="160" w:name="_Toc271188207"/>
      <w:bookmarkStart w:id="161" w:name="_Toc271197532"/>
      <w:bookmarkStart w:id="162" w:name="_Toc271200771"/>
      <w:bookmarkStart w:id="163" w:name="_Toc271203981"/>
      <w:bookmarkStart w:id="164" w:name="_Toc271207190"/>
      <w:bookmarkStart w:id="165" w:name="_Toc271188208"/>
      <w:bookmarkStart w:id="166" w:name="_Toc271197533"/>
      <w:bookmarkStart w:id="167" w:name="_Toc271200772"/>
      <w:bookmarkStart w:id="168" w:name="_Toc271203982"/>
      <w:bookmarkStart w:id="169" w:name="_Toc271207191"/>
      <w:bookmarkStart w:id="170" w:name="_Toc271188209"/>
      <w:bookmarkStart w:id="171" w:name="_Toc271197534"/>
      <w:bookmarkStart w:id="172" w:name="_Toc271200773"/>
      <w:bookmarkStart w:id="173" w:name="_Toc271203983"/>
      <w:bookmarkStart w:id="174" w:name="_Toc271207192"/>
      <w:bookmarkStart w:id="175" w:name="_Toc271188210"/>
      <w:bookmarkStart w:id="176" w:name="_Toc271197535"/>
      <w:bookmarkStart w:id="177" w:name="_Toc271200774"/>
      <w:bookmarkStart w:id="178" w:name="_Toc271203984"/>
      <w:bookmarkStart w:id="179" w:name="_Toc271207193"/>
      <w:bookmarkStart w:id="180" w:name="_Toc271188211"/>
      <w:bookmarkStart w:id="181" w:name="_Toc271197536"/>
      <w:bookmarkStart w:id="182" w:name="_Toc271200775"/>
      <w:bookmarkStart w:id="183" w:name="_Toc271203985"/>
      <w:bookmarkStart w:id="184" w:name="_Toc271207194"/>
      <w:bookmarkStart w:id="185" w:name="_Toc271188212"/>
      <w:bookmarkStart w:id="186" w:name="_Toc271197537"/>
      <w:bookmarkStart w:id="187" w:name="_Toc271200776"/>
      <w:bookmarkStart w:id="188" w:name="_Toc271203986"/>
      <w:bookmarkStart w:id="189" w:name="_Toc271207195"/>
      <w:bookmarkStart w:id="190" w:name="_Toc271188213"/>
      <w:bookmarkStart w:id="191" w:name="_Toc271197538"/>
      <w:bookmarkStart w:id="192" w:name="_Toc271200777"/>
      <w:bookmarkStart w:id="193" w:name="_Toc271203987"/>
      <w:bookmarkStart w:id="194" w:name="_Toc271207196"/>
      <w:bookmarkStart w:id="195" w:name="_Toc271188214"/>
      <w:bookmarkStart w:id="196" w:name="_Toc271197539"/>
      <w:bookmarkStart w:id="197" w:name="_Toc271200778"/>
      <w:bookmarkStart w:id="198" w:name="_Toc271203988"/>
      <w:bookmarkStart w:id="199" w:name="_Toc271207197"/>
      <w:bookmarkStart w:id="200" w:name="_Toc271188215"/>
      <w:bookmarkStart w:id="201" w:name="_Toc271197540"/>
      <w:bookmarkStart w:id="202" w:name="_Toc271200779"/>
      <w:bookmarkStart w:id="203" w:name="_Toc271203989"/>
      <w:bookmarkStart w:id="204" w:name="_Toc271207198"/>
      <w:bookmarkStart w:id="205" w:name="_Toc271188216"/>
      <w:bookmarkStart w:id="206" w:name="_Toc271197541"/>
      <w:bookmarkStart w:id="207" w:name="_Toc271200780"/>
      <w:bookmarkStart w:id="208" w:name="_Toc271203990"/>
      <w:bookmarkStart w:id="209" w:name="_Toc271207199"/>
      <w:bookmarkStart w:id="210" w:name="_Toc161649002"/>
      <w:bookmarkStart w:id="211" w:name="_Toc161729129"/>
      <w:bookmarkStart w:id="212" w:name="_SMBIOS_Performance_Tuning"/>
      <w:bookmarkStart w:id="213" w:name="_Toc271188217"/>
      <w:bookmarkStart w:id="214" w:name="_Toc271197542"/>
      <w:bookmarkStart w:id="215" w:name="_Toc271200781"/>
      <w:bookmarkStart w:id="216" w:name="_Toc271203991"/>
      <w:bookmarkStart w:id="217" w:name="_Toc271207200"/>
      <w:bookmarkStart w:id="218" w:name="_Toc271188218"/>
      <w:bookmarkStart w:id="219" w:name="_Toc271197543"/>
      <w:bookmarkStart w:id="220" w:name="_Toc271200782"/>
      <w:bookmarkStart w:id="221" w:name="_Toc271203992"/>
      <w:bookmarkStart w:id="222" w:name="_Toc271207201"/>
      <w:bookmarkStart w:id="223" w:name="_Toc271188293"/>
      <w:bookmarkStart w:id="224" w:name="_Toc271191417"/>
      <w:bookmarkStart w:id="225" w:name="_Toc271197618"/>
      <w:bookmarkStart w:id="226" w:name="_Toc271200742"/>
      <w:bookmarkStart w:id="227" w:name="_Toc271200857"/>
      <w:bookmarkStart w:id="228" w:name="_Toc271203953"/>
      <w:bookmarkStart w:id="229" w:name="_Toc271204067"/>
      <w:bookmarkStart w:id="230" w:name="_Toc271207163"/>
      <w:bookmarkStart w:id="231" w:name="_Toc271207276"/>
      <w:bookmarkStart w:id="232" w:name="_Toc271210372"/>
      <w:bookmarkStart w:id="233" w:name="_System_Performance_Tuning"/>
      <w:bookmarkStart w:id="234" w:name="_Toc271188294"/>
      <w:bookmarkStart w:id="235" w:name="_Toc271197619"/>
      <w:bookmarkStart w:id="236" w:name="_Toc271200858"/>
      <w:bookmarkStart w:id="237" w:name="_Toc271204068"/>
      <w:bookmarkStart w:id="238" w:name="_Toc271207277"/>
      <w:bookmarkStart w:id="239" w:name="_Toc271188295"/>
      <w:bookmarkStart w:id="240" w:name="_Toc271197620"/>
      <w:bookmarkStart w:id="241" w:name="_Toc271200859"/>
      <w:bookmarkStart w:id="242" w:name="_Toc271204069"/>
      <w:bookmarkStart w:id="243" w:name="_Toc271207278"/>
      <w:bookmarkStart w:id="244" w:name="_Toc271188296"/>
      <w:bookmarkStart w:id="245" w:name="_Toc271197621"/>
      <w:bookmarkStart w:id="246" w:name="_Toc271200860"/>
      <w:bookmarkStart w:id="247" w:name="_Toc271204070"/>
      <w:bookmarkStart w:id="248" w:name="_Toc271207279"/>
      <w:bookmarkStart w:id="249" w:name="_Toc271188378"/>
      <w:bookmarkStart w:id="250" w:name="_Toc271197703"/>
      <w:bookmarkStart w:id="251" w:name="_Toc271200942"/>
      <w:bookmarkStart w:id="252" w:name="_Toc271204152"/>
      <w:bookmarkStart w:id="253" w:name="_Toc271207361"/>
      <w:bookmarkStart w:id="254" w:name="_Detailed_Listing_of"/>
      <w:bookmarkStart w:id="255" w:name="_Tuning_Device_Table"/>
      <w:bookmarkStart w:id="256" w:name="_Toc162324774"/>
      <w:bookmarkStart w:id="257" w:name="_Toc162324775"/>
      <w:bookmarkStart w:id="258" w:name="_Toc162324827"/>
      <w:bookmarkStart w:id="259" w:name="_Detailed_Listing_of_1"/>
      <w:bookmarkStart w:id="260" w:name="_Device_Description_Data"/>
      <w:bookmarkStart w:id="261" w:name="_Toc271188379"/>
      <w:bookmarkStart w:id="262" w:name="_Toc271197704"/>
      <w:bookmarkStart w:id="263" w:name="_Toc271200943"/>
      <w:bookmarkStart w:id="264" w:name="_Toc271204153"/>
      <w:bookmarkStart w:id="265" w:name="_Toc271207362"/>
      <w:bookmarkStart w:id="266" w:name="_Toc271188380"/>
      <w:bookmarkStart w:id="267" w:name="_Toc271197705"/>
      <w:bookmarkStart w:id="268" w:name="_Toc271200944"/>
      <w:bookmarkStart w:id="269" w:name="_Toc271204154"/>
      <w:bookmarkStart w:id="270" w:name="_Toc271207363"/>
      <w:bookmarkStart w:id="271" w:name="_Toc271188423"/>
      <w:bookmarkStart w:id="272" w:name="_Toc271197748"/>
      <w:bookmarkStart w:id="273" w:name="_Toc271200987"/>
      <w:bookmarkStart w:id="274" w:name="_Toc271204197"/>
      <w:bookmarkStart w:id="275" w:name="_Toc271207406"/>
      <w:bookmarkStart w:id="276" w:name="_Toc271188424"/>
      <w:bookmarkStart w:id="277" w:name="_Toc271197749"/>
      <w:bookmarkStart w:id="278" w:name="_Toc271200988"/>
      <w:bookmarkStart w:id="279" w:name="_Toc271204198"/>
      <w:bookmarkStart w:id="280" w:name="_Toc271207407"/>
      <w:bookmarkStart w:id="281" w:name="_Toc271188425"/>
      <w:bookmarkStart w:id="282" w:name="_Toc271197750"/>
      <w:bookmarkStart w:id="283" w:name="_Toc271200989"/>
      <w:bookmarkStart w:id="284" w:name="_Toc271204199"/>
      <w:bookmarkStart w:id="285" w:name="_Toc271207408"/>
      <w:bookmarkStart w:id="286" w:name="_Toc271188438"/>
      <w:bookmarkStart w:id="287" w:name="_Toc271197763"/>
      <w:bookmarkStart w:id="288" w:name="_Toc271201002"/>
      <w:bookmarkStart w:id="289" w:name="_Toc271204212"/>
      <w:bookmarkStart w:id="290" w:name="_Toc271207421"/>
      <w:bookmarkStart w:id="291" w:name="_Toc271188442"/>
      <w:bookmarkStart w:id="292" w:name="_Toc271197767"/>
      <w:bookmarkStart w:id="293" w:name="_Toc271201006"/>
      <w:bookmarkStart w:id="294" w:name="_Toc271204216"/>
      <w:bookmarkStart w:id="295" w:name="_Toc271207425"/>
      <w:bookmarkStart w:id="296" w:name="_Toc271188446"/>
      <w:bookmarkStart w:id="297" w:name="_Toc271197771"/>
      <w:bookmarkStart w:id="298" w:name="_Toc271201010"/>
      <w:bookmarkStart w:id="299" w:name="_Toc271204220"/>
      <w:bookmarkStart w:id="300" w:name="_Toc271207429"/>
      <w:bookmarkStart w:id="301" w:name="_Toc271188450"/>
      <w:bookmarkStart w:id="302" w:name="_Toc271197775"/>
      <w:bookmarkStart w:id="303" w:name="_Toc271201014"/>
      <w:bookmarkStart w:id="304" w:name="_Toc271204224"/>
      <w:bookmarkStart w:id="305" w:name="_Toc271207433"/>
      <w:bookmarkStart w:id="306" w:name="_Toc271188454"/>
      <w:bookmarkStart w:id="307" w:name="_Toc271197779"/>
      <w:bookmarkStart w:id="308" w:name="_Toc271201018"/>
      <w:bookmarkStart w:id="309" w:name="_Toc271204228"/>
      <w:bookmarkStart w:id="310" w:name="_Toc271207437"/>
      <w:bookmarkStart w:id="311" w:name="_Toc271188462"/>
      <w:bookmarkStart w:id="312" w:name="_Toc271197787"/>
      <w:bookmarkStart w:id="313" w:name="_Toc271201026"/>
      <w:bookmarkStart w:id="314" w:name="_Toc271204236"/>
      <w:bookmarkStart w:id="315" w:name="_Toc271207445"/>
      <w:bookmarkStart w:id="316" w:name="_Toc271188466"/>
      <w:bookmarkStart w:id="317" w:name="_Toc271197791"/>
      <w:bookmarkStart w:id="318" w:name="_Toc271201030"/>
      <w:bookmarkStart w:id="319" w:name="_Toc271204240"/>
      <w:bookmarkStart w:id="320" w:name="_Toc271207449"/>
      <w:bookmarkStart w:id="321" w:name="_Toc271188474"/>
      <w:bookmarkStart w:id="322" w:name="_Toc271197799"/>
      <w:bookmarkStart w:id="323" w:name="_Toc271201038"/>
      <w:bookmarkStart w:id="324" w:name="_Toc271204248"/>
      <w:bookmarkStart w:id="325" w:name="_Toc271207457"/>
      <w:bookmarkStart w:id="326" w:name="_Toc271188482"/>
      <w:bookmarkStart w:id="327" w:name="_Toc271197807"/>
      <w:bookmarkStart w:id="328" w:name="_Toc271201046"/>
      <w:bookmarkStart w:id="329" w:name="_Toc271204256"/>
      <w:bookmarkStart w:id="330" w:name="_Toc271207465"/>
      <w:bookmarkStart w:id="331" w:name="_Toc271188486"/>
      <w:bookmarkStart w:id="332" w:name="_Toc271197811"/>
      <w:bookmarkStart w:id="333" w:name="_Toc271201050"/>
      <w:bookmarkStart w:id="334" w:name="_Toc271204260"/>
      <w:bookmarkStart w:id="335" w:name="_Toc271207469"/>
      <w:bookmarkStart w:id="336" w:name="_Toc271188490"/>
      <w:bookmarkStart w:id="337" w:name="_Toc271197815"/>
      <w:bookmarkStart w:id="338" w:name="_Toc271201054"/>
      <w:bookmarkStart w:id="339" w:name="_Toc271204264"/>
      <w:bookmarkStart w:id="340" w:name="_Toc271207473"/>
      <w:bookmarkStart w:id="341" w:name="_Toc271188491"/>
      <w:bookmarkStart w:id="342" w:name="_Toc271197816"/>
      <w:bookmarkStart w:id="343" w:name="_Toc271201055"/>
      <w:bookmarkStart w:id="344" w:name="_Toc271204265"/>
      <w:bookmarkStart w:id="345" w:name="_Toc271207474"/>
      <w:bookmarkStart w:id="346" w:name="_Toc161466694"/>
      <w:bookmarkStart w:id="347" w:name="_Toc161467100"/>
      <w:bookmarkStart w:id="348" w:name="_Toc161467134"/>
      <w:bookmarkStart w:id="349" w:name="_Toc161554141"/>
      <w:bookmarkStart w:id="350" w:name="_Toc161559179"/>
      <w:bookmarkStart w:id="351" w:name="_Voltage_Device_(GPIO-based)"/>
      <w:bookmarkStart w:id="352" w:name="_Toc271188748"/>
      <w:bookmarkStart w:id="353" w:name="_Toc271198073"/>
      <w:bookmarkStart w:id="354" w:name="_Toc271201312"/>
      <w:bookmarkStart w:id="355" w:name="_Toc271204522"/>
      <w:bookmarkStart w:id="356" w:name="_Toc271207731"/>
      <w:bookmarkStart w:id="357" w:name="_Toc271188749"/>
      <w:bookmarkStart w:id="358" w:name="_Toc271198074"/>
      <w:bookmarkStart w:id="359" w:name="_Toc271201313"/>
      <w:bookmarkStart w:id="360" w:name="_Toc271204523"/>
      <w:bookmarkStart w:id="361" w:name="_Toc271207732"/>
      <w:bookmarkStart w:id="362" w:name="_Toc271188750"/>
      <w:bookmarkStart w:id="363" w:name="_Toc271198075"/>
      <w:bookmarkStart w:id="364" w:name="_Toc271201314"/>
      <w:bookmarkStart w:id="365" w:name="_Toc271204524"/>
      <w:bookmarkStart w:id="366" w:name="_Toc271207733"/>
      <w:bookmarkStart w:id="367" w:name="_Toc243389433"/>
      <w:bookmarkStart w:id="368" w:name="_Toc271188759"/>
      <w:bookmarkStart w:id="369" w:name="_Toc271198084"/>
      <w:bookmarkStart w:id="370" w:name="_Toc271201323"/>
      <w:bookmarkStart w:id="371" w:name="_Toc271204533"/>
      <w:bookmarkStart w:id="372" w:name="_Toc271207742"/>
      <w:bookmarkStart w:id="373" w:name="_Toc271188763"/>
      <w:bookmarkStart w:id="374" w:name="_Toc271198088"/>
      <w:bookmarkStart w:id="375" w:name="_Toc271201327"/>
      <w:bookmarkStart w:id="376" w:name="_Toc271204537"/>
      <w:bookmarkStart w:id="377" w:name="_Toc271207746"/>
      <w:bookmarkStart w:id="378" w:name="_Toc271188767"/>
      <w:bookmarkStart w:id="379" w:name="_Toc271198092"/>
      <w:bookmarkStart w:id="380" w:name="_Toc271201331"/>
      <w:bookmarkStart w:id="381" w:name="_Toc271204541"/>
      <w:bookmarkStart w:id="382" w:name="_Toc271207750"/>
      <w:bookmarkStart w:id="383" w:name="_Toc271188771"/>
      <w:bookmarkStart w:id="384" w:name="_Toc271198096"/>
      <w:bookmarkStart w:id="385" w:name="_Toc271201335"/>
      <w:bookmarkStart w:id="386" w:name="_Toc271204545"/>
      <w:bookmarkStart w:id="387" w:name="_Toc271207754"/>
      <w:bookmarkStart w:id="388" w:name="_Toc271188775"/>
      <w:bookmarkStart w:id="389" w:name="_Toc271198100"/>
      <w:bookmarkStart w:id="390" w:name="_Toc271201339"/>
      <w:bookmarkStart w:id="391" w:name="_Toc271204549"/>
      <w:bookmarkStart w:id="392" w:name="_Toc271207758"/>
      <w:bookmarkStart w:id="393" w:name="_Toc271188779"/>
      <w:bookmarkStart w:id="394" w:name="_Toc271198104"/>
      <w:bookmarkStart w:id="395" w:name="_Toc271201343"/>
      <w:bookmarkStart w:id="396" w:name="_Toc271204553"/>
      <w:bookmarkStart w:id="397" w:name="_Toc271207762"/>
      <w:bookmarkStart w:id="398" w:name="_Toc271188783"/>
      <w:bookmarkStart w:id="399" w:name="_Toc271198108"/>
      <w:bookmarkStart w:id="400" w:name="_Toc271201347"/>
      <w:bookmarkStart w:id="401" w:name="_Toc271204557"/>
      <w:bookmarkStart w:id="402" w:name="_Toc271207766"/>
      <w:bookmarkStart w:id="403" w:name="_Toc271188787"/>
      <w:bookmarkStart w:id="404" w:name="_Toc271198112"/>
      <w:bookmarkStart w:id="405" w:name="_Toc271201351"/>
      <w:bookmarkStart w:id="406" w:name="_Toc271204561"/>
      <w:bookmarkStart w:id="407" w:name="_Toc271207770"/>
      <w:bookmarkStart w:id="408" w:name="_Toc271188791"/>
      <w:bookmarkStart w:id="409" w:name="_Toc271198116"/>
      <w:bookmarkStart w:id="410" w:name="_Toc271201355"/>
      <w:bookmarkStart w:id="411" w:name="_Toc271204565"/>
      <w:bookmarkStart w:id="412" w:name="_Toc271207774"/>
      <w:bookmarkStart w:id="413" w:name="_Toc271188795"/>
      <w:bookmarkStart w:id="414" w:name="_Toc271198120"/>
      <w:bookmarkStart w:id="415" w:name="_Toc271201359"/>
      <w:bookmarkStart w:id="416" w:name="_Toc271204569"/>
      <w:bookmarkStart w:id="417" w:name="_Toc271207778"/>
      <w:bookmarkStart w:id="418" w:name="_Toc271188799"/>
      <w:bookmarkStart w:id="419" w:name="_Toc271198124"/>
      <w:bookmarkStart w:id="420" w:name="_Toc271201363"/>
      <w:bookmarkStart w:id="421" w:name="_Toc271204573"/>
      <w:bookmarkStart w:id="422" w:name="_Toc271207782"/>
      <w:bookmarkStart w:id="423" w:name="_Toc271188803"/>
      <w:bookmarkStart w:id="424" w:name="_Toc271198128"/>
      <w:bookmarkStart w:id="425" w:name="_Toc271201367"/>
      <w:bookmarkStart w:id="426" w:name="_Toc271204577"/>
      <w:bookmarkStart w:id="427" w:name="_Toc271207786"/>
      <w:bookmarkStart w:id="428" w:name="_Toc271188808"/>
      <w:bookmarkStart w:id="429" w:name="_Toc271198133"/>
      <w:bookmarkStart w:id="430" w:name="_Toc271201372"/>
      <w:bookmarkStart w:id="431" w:name="_Toc271204582"/>
      <w:bookmarkStart w:id="432" w:name="_Toc271207791"/>
      <w:bookmarkStart w:id="433" w:name="_Toc271188813"/>
      <w:bookmarkStart w:id="434" w:name="_Toc271198138"/>
      <w:bookmarkStart w:id="435" w:name="_Toc271201377"/>
      <w:bookmarkStart w:id="436" w:name="_Toc271204587"/>
      <w:bookmarkStart w:id="437" w:name="_Toc271207796"/>
      <w:bookmarkStart w:id="438" w:name="_Toc271188818"/>
      <w:bookmarkStart w:id="439" w:name="_Toc271198143"/>
      <w:bookmarkStart w:id="440" w:name="_Toc271201382"/>
      <w:bookmarkStart w:id="441" w:name="_Toc271204592"/>
      <w:bookmarkStart w:id="442" w:name="_Toc271207801"/>
      <w:bookmarkStart w:id="443" w:name="_Toc271188823"/>
      <w:bookmarkStart w:id="444" w:name="_Toc271198148"/>
      <w:bookmarkStart w:id="445" w:name="_Toc271201387"/>
      <w:bookmarkStart w:id="446" w:name="_Toc271204597"/>
      <w:bookmarkStart w:id="447" w:name="_Toc271207806"/>
      <w:bookmarkStart w:id="448" w:name="_Toc271188827"/>
      <w:bookmarkStart w:id="449" w:name="_Toc271198152"/>
      <w:bookmarkStart w:id="450" w:name="_Toc271201391"/>
      <w:bookmarkStart w:id="451" w:name="_Toc271204601"/>
      <w:bookmarkStart w:id="452" w:name="_Toc271207810"/>
      <w:bookmarkStart w:id="453" w:name="_Toc271188831"/>
      <w:bookmarkStart w:id="454" w:name="_Toc271198156"/>
      <w:bookmarkStart w:id="455" w:name="_Toc271201395"/>
      <w:bookmarkStart w:id="456" w:name="_Toc271204605"/>
      <w:bookmarkStart w:id="457" w:name="_Toc271207814"/>
      <w:bookmarkStart w:id="458" w:name="_Toc271188835"/>
      <w:bookmarkStart w:id="459" w:name="_Toc271198160"/>
      <w:bookmarkStart w:id="460" w:name="_Toc271201399"/>
      <w:bookmarkStart w:id="461" w:name="_Toc271204609"/>
      <w:bookmarkStart w:id="462" w:name="_Toc271207818"/>
      <w:bookmarkStart w:id="463" w:name="_Toc271188839"/>
      <w:bookmarkStart w:id="464" w:name="_Toc271198164"/>
      <w:bookmarkStart w:id="465" w:name="_Toc271201403"/>
      <w:bookmarkStart w:id="466" w:name="_Toc271204613"/>
      <w:bookmarkStart w:id="467" w:name="_Toc271207822"/>
      <w:bookmarkStart w:id="468" w:name="_Toc271188843"/>
      <w:bookmarkStart w:id="469" w:name="_Toc271198168"/>
      <w:bookmarkStart w:id="470" w:name="_Toc271201407"/>
      <w:bookmarkStart w:id="471" w:name="_Toc271204617"/>
      <w:bookmarkStart w:id="472" w:name="_Toc271207826"/>
      <w:bookmarkStart w:id="473" w:name="_Toc271188847"/>
      <w:bookmarkStart w:id="474" w:name="_Toc271198172"/>
      <w:bookmarkStart w:id="475" w:name="_Toc271201411"/>
      <w:bookmarkStart w:id="476" w:name="_Toc271204621"/>
      <w:bookmarkStart w:id="477" w:name="_Toc271207830"/>
      <w:bookmarkStart w:id="478" w:name="_Toc271188852"/>
      <w:bookmarkStart w:id="479" w:name="_Toc271198177"/>
      <w:bookmarkStart w:id="480" w:name="_Toc271201416"/>
      <w:bookmarkStart w:id="481" w:name="_Toc271204626"/>
      <w:bookmarkStart w:id="482" w:name="_Toc271207835"/>
      <w:bookmarkStart w:id="483" w:name="_Toc271188857"/>
      <w:bookmarkStart w:id="484" w:name="_Toc271198182"/>
      <w:bookmarkStart w:id="485" w:name="_Toc271201421"/>
      <w:bookmarkStart w:id="486" w:name="_Toc271204631"/>
      <w:bookmarkStart w:id="487" w:name="_Toc271207840"/>
      <w:bookmarkStart w:id="488" w:name="_Toc271188861"/>
      <w:bookmarkStart w:id="489" w:name="_Toc271198186"/>
      <w:bookmarkStart w:id="490" w:name="_Toc271201425"/>
      <w:bookmarkStart w:id="491" w:name="_Toc271204635"/>
      <w:bookmarkStart w:id="492" w:name="_Toc271207844"/>
      <w:bookmarkStart w:id="493" w:name="_Toc271188866"/>
      <w:bookmarkStart w:id="494" w:name="_Toc271198191"/>
      <w:bookmarkStart w:id="495" w:name="_Toc271201430"/>
      <w:bookmarkStart w:id="496" w:name="_Toc271204640"/>
      <w:bookmarkStart w:id="497" w:name="_Toc271207849"/>
      <w:bookmarkStart w:id="498" w:name="_Toc271188870"/>
      <w:bookmarkStart w:id="499" w:name="_Toc271198195"/>
      <w:bookmarkStart w:id="500" w:name="_Toc271201434"/>
      <w:bookmarkStart w:id="501" w:name="_Toc271204644"/>
      <w:bookmarkStart w:id="502" w:name="_Toc271207853"/>
      <w:bookmarkStart w:id="503" w:name="_Toc271188874"/>
      <w:bookmarkStart w:id="504" w:name="_Toc271198199"/>
      <w:bookmarkStart w:id="505" w:name="_Toc271201438"/>
      <w:bookmarkStart w:id="506" w:name="_Toc271204648"/>
      <w:bookmarkStart w:id="507" w:name="_Toc271207857"/>
      <w:bookmarkStart w:id="508" w:name="_Toc271188878"/>
      <w:bookmarkStart w:id="509" w:name="_Toc271198203"/>
      <w:bookmarkStart w:id="510" w:name="_Toc271201442"/>
      <w:bookmarkStart w:id="511" w:name="_Toc271204652"/>
      <w:bookmarkStart w:id="512" w:name="_Toc271207861"/>
      <w:bookmarkStart w:id="513" w:name="_Toc271188883"/>
      <w:bookmarkStart w:id="514" w:name="_Toc271198208"/>
      <w:bookmarkStart w:id="515" w:name="_Toc271201447"/>
      <w:bookmarkStart w:id="516" w:name="_Toc271204657"/>
      <w:bookmarkStart w:id="517" w:name="_Toc271207866"/>
      <w:bookmarkStart w:id="518" w:name="_Toc271188887"/>
      <w:bookmarkStart w:id="519" w:name="_Toc271198212"/>
      <w:bookmarkStart w:id="520" w:name="_Toc271201451"/>
      <w:bookmarkStart w:id="521" w:name="_Toc271204661"/>
      <w:bookmarkStart w:id="522" w:name="_Toc271207870"/>
      <w:bookmarkStart w:id="523" w:name="_Toc271188891"/>
      <w:bookmarkStart w:id="524" w:name="_Toc271198216"/>
      <w:bookmarkStart w:id="525" w:name="_Toc271201455"/>
      <w:bookmarkStart w:id="526" w:name="_Toc271204665"/>
      <w:bookmarkStart w:id="527" w:name="_Toc271207874"/>
      <w:bookmarkStart w:id="528" w:name="_Toc271188895"/>
      <w:bookmarkStart w:id="529" w:name="_Toc271198220"/>
      <w:bookmarkStart w:id="530" w:name="_Toc271201459"/>
      <w:bookmarkStart w:id="531" w:name="_Toc271204669"/>
      <w:bookmarkStart w:id="532" w:name="_Toc271207878"/>
      <w:bookmarkStart w:id="533" w:name="_Toc271188899"/>
      <w:bookmarkStart w:id="534" w:name="_Toc271198224"/>
      <w:bookmarkStart w:id="535" w:name="_Toc271201463"/>
      <w:bookmarkStart w:id="536" w:name="_Toc271204673"/>
      <w:bookmarkStart w:id="537" w:name="_Toc271207882"/>
      <w:bookmarkStart w:id="538" w:name="_Toc271188903"/>
      <w:bookmarkStart w:id="539" w:name="_Toc271198228"/>
      <w:bookmarkStart w:id="540" w:name="_Toc271201467"/>
      <w:bookmarkStart w:id="541" w:name="_Toc271204677"/>
      <w:bookmarkStart w:id="542" w:name="_Toc271207886"/>
      <w:bookmarkStart w:id="543" w:name="_Toc271188907"/>
      <w:bookmarkStart w:id="544" w:name="_Toc271198232"/>
      <w:bookmarkStart w:id="545" w:name="_Toc271201471"/>
      <w:bookmarkStart w:id="546" w:name="_Toc271204681"/>
      <w:bookmarkStart w:id="547" w:name="_Toc271207890"/>
      <w:bookmarkStart w:id="548" w:name="_Toc271188911"/>
      <w:bookmarkStart w:id="549" w:name="_Toc271198236"/>
      <w:bookmarkStart w:id="550" w:name="_Toc271201475"/>
      <w:bookmarkStart w:id="551" w:name="_Toc271204685"/>
      <w:bookmarkStart w:id="552" w:name="_Toc271207894"/>
      <w:bookmarkStart w:id="553" w:name="_Toc271188915"/>
      <w:bookmarkStart w:id="554" w:name="_Toc271198240"/>
      <w:bookmarkStart w:id="555" w:name="_Toc271201479"/>
      <w:bookmarkStart w:id="556" w:name="_Toc271204689"/>
      <w:bookmarkStart w:id="557" w:name="_Toc271207898"/>
      <w:bookmarkStart w:id="558" w:name="_Toc271188919"/>
      <w:bookmarkStart w:id="559" w:name="_Toc271198244"/>
      <w:bookmarkStart w:id="560" w:name="_Toc271201483"/>
      <w:bookmarkStart w:id="561" w:name="_Toc271204693"/>
      <w:bookmarkStart w:id="562" w:name="_Toc271207902"/>
      <w:bookmarkStart w:id="563" w:name="_Toc271188923"/>
      <w:bookmarkStart w:id="564" w:name="_Toc271198248"/>
      <w:bookmarkStart w:id="565" w:name="_Toc271201487"/>
      <w:bookmarkStart w:id="566" w:name="_Toc271204697"/>
      <w:bookmarkStart w:id="567" w:name="_Toc271207906"/>
      <w:bookmarkStart w:id="568" w:name="_Toc271188928"/>
      <w:bookmarkStart w:id="569" w:name="_Toc271198253"/>
      <w:bookmarkStart w:id="570" w:name="_Toc271201492"/>
      <w:bookmarkStart w:id="571" w:name="_Toc271204702"/>
      <w:bookmarkStart w:id="572" w:name="_Toc271207911"/>
      <w:bookmarkStart w:id="573" w:name="_Toc271188932"/>
      <w:bookmarkStart w:id="574" w:name="_Toc271198257"/>
      <w:bookmarkStart w:id="575" w:name="_Toc271201496"/>
      <w:bookmarkStart w:id="576" w:name="_Toc271204706"/>
      <w:bookmarkStart w:id="577" w:name="_Toc271207915"/>
      <w:bookmarkStart w:id="578" w:name="_Toc271188936"/>
      <w:bookmarkStart w:id="579" w:name="_Toc271198261"/>
      <w:bookmarkStart w:id="580" w:name="_Toc271201500"/>
      <w:bookmarkStart w:id="581" w:name="_Toc271204710"/>
      <w:bookmarkStart w:id="582" w:name="_Toc271207919"/>
      <w:bookmarkStart w:id="583" w:name="_Toc271188940"/>
      <w:bookmarkStart w:id="584" w:name="_Toc271198265"/>
      <w:bookmarkStart w:id="585" w:name="_Toc271201504"/>
      <w:bookmarkStart w:id="586" w:name="_Toc271204714"/>
      <w:bookmarkStart w:id="587" w:name="_Toc271207923"/>
      <w:bookmarkStart w:id="588" w:name="_Toc271188944"/>
      <w:bookmarkStart w:id="589" w:name="_Toc271198269"/>
      <w:bookmarkStart w:id="590" w:name="_Toc271201508"/>
      <w:bookmarkStart w:id="591" w:name="_Toc271204718"/>
      <w:bookmarkStart w:id="592" w:name="_Toc271207927"/>
      <w:bookmarkStart w:id="593" w:name="_Toc271188948"/>
      <w:bookmarkStart w:id="594" w:name="_Toc271198273"/>
      <w:bookmarkStart w:id="595" w:name="_Toc271201512"/>
      <w:bookmarkStart w:id="596" w:name="_Toc271204722"/>
      <w:bookmarkStart w:id="597" w:name="_Toc271207931"/>
      <w:bookmarkStart w:id="598" w:name="_Toc271188952"/>
      <w:bookmarkStart w:id="599" w:name="_Toc271198277"/>
      <w:bookmarkStart w:id="600" w:name="_Toc271201516"/>
      <w:bookmarkStart w:id="601" w:name="_Toc271204726"/>
      <w:bookmarkStart w:id="602" w:name="_Toc271207935"/>
      <w:bookmarkStart w:id="603" w:name="_Toc271188956"/>
      <w:bookmarkStart w:id="604" w:name="_Toc271198281"/>
      <w:bookmarkStart w:id="605" w:name="_Toc271201520"/>
      <w:bookmarkStart w:id="606" w:name="_Toc271204730"/>
      <w:bookmarkStart w:id="607" w:name="_Toc271207939"/>
      <w:bookmarkStart w:id="608" w:name="_Toc271188960"/>
      <w:bookmarkStart w:id="609" w:name="_Toc271198285"/>
      <w:bookmarkStart w:id="610" w:name="_Toc271201524"/>
      <w:bookmarkStart w:id="611" w:name="_Toc271204734"/>
      <w:bookmarkStart w:id="612" w:name="_Toc271207943"/>
      <w:bookmarkStart w:id="613" w:name="_Toc271188964"/>
      <w:bookmarkStart w:id="614" w:name="_Toc271198289"/>
      <w:bookmarkStart w:id="615" w:name="_Toc271201528"/>
      <w:bookmarkStart w:id="616" w:name="_Toc271204738"/>
      <w:bookmarkStart w:id="617" w:name="_Toc271207947"/>
      <w:bookmarkStart w:id="618" w:name="_Toc271188968"/>
      <w:bookmarkStart w:id="619" w:name="_Toc271198293"/>
      <w:bookmarkStart w:id="620" w:name="_Toc271201532"/>
      <w:bookmarkStart w:id="621" w:name="_Toc271204742"/>
      <w:bookmarkStart w:id="622" w:name="_Toc271207951"/>
      <w:bookmarkStart w:id="623" w:name="_Toc271188972"/>
      <w:bookmarkStart w:id="624" w:name="_Toc271198297"/>
      <w:bookmarkStart w:id="625" w:name="_Toc271201536"/>
      <w:bookmarkStart w:id="626" w:name="_Toc271204746"/>
      <w:bookmarkStart w:id="627" w:name="_Toc271207955"/>
      <w:bookmarkStart w:id="628" w:name="_Toc271188976"/>
      <w:bookmarkStart w:id="629" w:name="_Toc271198301"/>
      <w:bookmarkStart w:id="630" w:name="_Toc271201540"/>
      <w:bookmarkStart w:id="631" w:name="_Toc271204750"/>
      <w:bookmarkStart w:id="632" w:name="_Toc271207959"/>
      <w:bookmarkStart w:id="633" w:name="_Toc271188980"/>
      <w:bookmarkStart w:id="634" w:name="_Toc271198305"/>
      <w:bookmarkStart w:id="635" w:name="_Toc271201544"/>
      <w:bookmarkStart w:id="636" w:name="_Toc271204754"/>
      <w:bookmarkStart w:id="637" w:name="_Toc271207963"/>
      <w:bookmarkStart w:id="638" w:name="_Toc271188984"/>
      <w:bookmarkStart w:id="639" w:name="_Toc271198309"/>
      <w:bookmarkStart w:id="640" w:name="_Toc271201548"/>
      <w:bookmarkStart w:id="641" w:name="_Toc271204758"/>
      <w:bookmarkStart w:id="642" w:name="_Toc271207967"/>
      <w:bookmarkStart w:id="643" w:name="_Toc271188988"/>
      <w:bookmarkStart w:id="644" w:name="_Toc271198313"/>
      <w:bookmarkStart w:id="645" w:name="_Toc271201552"/>
      <w:bookmarkStart w:id="646" w:name="_Toc271204762"/>
      <w:bookmarkStart w:id="647" w:name="_Toc271207971"/>
      <w:bookmarkStart w:id="648" w:name="_Toc271188992"/>
      <w:bookmarkStart w:id="649" w:name="_Toc271198317"/>
      <w:bookmarkStart w:id="650" w:name="_Toc271201556"/>
      <w:bookmarkStart w:id="651" w:name="_Toc271204766"/>
      <w:bookmarkStart w:id="652" w:name="_Toc271207975"/>
      <w:bookmarkStart w:id="653" w:name="_Toc271188996"/>
      <w:bookmarkStart w:id="654" w:name="_Toc271198321"/>
      <w:bookmarkStart w:id="655" w:name="_Toc271201560"/>
      <w:bookmarkStart w:id="656" w:name="_Toc271204770"/>
      <w:bookmarkStart w:id="657" w:name="_Toc271207979"/>
      <w:bookmarkStart w:id="658" w:name="_Toc271188997"/>
      <w:bookmarkStart w:id="659" w:name="_Toc271198322"/>
      <w:bookmarkStart w:id="660" w:name="_Toc271201561"/>
      <w:bookmarkStart w:id="661" w:name="_Toc271204771"/>
      <w:bookmarkStart w:id="662" w:name="_Toc271207980"/>
      <w:bookmarkStart w:id="663" w:name="_Toc271188998"/>
      <w:bookmarkStart w:id="664" w:name="_Toc271198323"/>
      <w:bookmarkStart w:id="665" w:name="_Toc271201562"/>
      <w:bookmarkStart w:id="666" w:name="_Toc271204772"/>
      <w:bookmarkStart w:id="667" w:name="_Toc271207981"/>
      <w:bookmarkStart w:id="668" w:name="_Toc271188999"/>
      <w:bookmarkStart w:id="669" w:name="_Toc271198324"/>
      <w:bookmarkStart w:id="670" w:name="_Toc271201563"/>
      <w:bookmarkStart w:id="671" w:name="_Toc271204773"/>
      <w:bookmarkStart w:id="672" w:name="_Toc271207982"/>
      <w:bookmarkStart w:id="673" w:name="_Toc271189000"/>
      <w:bookmarkStart w:id="674" w:name="_Toc271198325"/>
      <w:bookmarkStart w:id="675" w:name="_Toc271201564"/>
      <w:bookmarkStart w:id="676" w:name="_Toc271204774"/>
      <w:bookmarkStart w:id="677" w:name="_Toc271207983"/>
      <w:bookmarkStart w:id="678" w:name="_Toc271189001"/>
      <w:bookmarkStart w:id="679" w:name="_Toc271198326"/>
      <w:bookmarkStart w:id="680" w:name="_Toc271201565"/>
      <w:bookmarkStart w:id="681" w:name="_Toc271204775"/>
      <w:bookmarkStart w:id="682" w:name="_Toc271207984"/>
      <w:bookmarkStart w:id="683" w:name="_Toc271189002"/>
      <w:bookmarkStart w:id="684" w:name="_Toc271198327"/>
      <w:bookmarkStart w:id="685" w:name="_Toc271201566"/>
      <w:bookmarkStart w:id="686" w:name="_Toc271204776"/>
      <w:bookmarkStart w:id="687" w:name="_Toc271207985"/>
      <w:bookmarkStart w:id="688" w:name="_Toc271189003"/>
      <w:bookmarkStart w:id="689" w:name="_Toc271198328"/>
      <w:bookmarkStart w:id="690" w:name="_Toc271201567"/>
      <w:bookmarkStart w:id="691" w:name="_Toc271204777"/>
      <w:bookmarkStart w:id="692" w:name="_Toc271207986"/>
      <w:bookmarkStart w:id="693" w:name="_Toc271189004"/>
      <w:bookmarkStart w:id="694" w:name="_Toc271198329"/>
      <w:bookmarkStart w:id="695" w:name="_Toc271201568"/>
      <w:bookmarkStart w:id="696" w:name="_Toc271204778"/>
      <w:bookmarkStart w:id="697" w:name="_Toc271207987"/>
      <w:bookmarkStart w:id="698" w:name="_Toc271189010"/>
      <w:bookmarkStart w:id="699" w:name="_Toc271198335"/>
      <w:bookmarkStart w:id="700" w:name="_Toc271201574"/>
      <w:bookmarkStart w:id="701" w:name="_Toc271204784"/>
      <w:bookmarkStart w:id="702" w:name="_Toc271207993"/>
      <w:bookmarkStart w:id="703" w:name="_Toc271189093"/>
      <w:bookmarkStart w:id="704" w:name="_Toc271198418"/>
      <w:bookmarkStart w:id="705" w:name="_Toc271201657"/>
      <w:bookmarkStart w:id="706" w:name="_Toc271204867"/>
      <w:bookmarkStart w:id="707" w:name="_Toc271208076"/>
      <w:bookmarkStart w:id="708" w:name="_Toc271189094"/>
      <w:bookmarkStart w:id="709" w:name="_Toc271198419"/>
      <w:bookmarkStart w:id="710" w:name="_Toc271201658"/>
      <w:bookmarkStart w:id="711" w:name="_Toc271204868"/>
      <w:bookmarkStart w:id="712" w:name="_Toc271208077"/>
      <w:bookmarkStart w:id="713" w:name="_Toc271189136"/>
      <w:bookmarkStart w:id="714" w:name="_Toc271198461"/>
      <w:bookmarkStart w:id="715" w:name="_Toc271201700"/>
      <w:bookmarkStart w:id="716" w:name="_Toc271204910"/>
      <w:bookmarkStart w:id="717" w:name="_Toc271208119"/>
      <w:bookmarkStart w:id="718" w:name="_Toc271189137"/>
      <w:bookmarkStart w:id="719" w:name="_Toc271198462"/>
      <w:bookmarkStart w:id="720" w:name="_Toc271201701"/>
      <w:bookmarkStart w:id="721" w:name="_Toc271204911"/>
      <w:bookmarkStart w:id="722" w:name="_Toc271208120"/>
      <w:bookmarkStart w:id="723" w:name="_Toc271189176"/>
      <w:bookmarkStart w:id="724" w:name="_Toc271198501"/>
      <w:bookmarkStart w:id="725" w:name="_Toc271201740"/>
      <w:bookmarkStart w:id="726" w:name="_Toc271204950"/>
      <w:bookmarkStart w:id="727" w:name="_Toc271208159"/>
      <w:bookmarkStart w:id="728" w:name="_Toc271189177"/>
      <w:bookmarkStart w:id="729" w:name="_Toc271198502"/>
      <w:bookmarkStart w:id="730" w:name="_Toc271201741"/>
      <w:bookmarkStart w:id="731" w:name="_Toc271204951"/>
      <w:bookmarkStart w:id="732" w:name="_Toc271208160"/>
      <w:bookmarkStart w:id="733" w:name="_Toc271189216"/>
      <w:bookmarkStart w:id="734" w:name="_Toc271198541"/>
      <w:bookmarkStart w:id="735" w:name="_Toc271201780"/>
      <w:bookmarkStart w:id="736" w:name="_Toc271204990"/>
      <w:bookmarkStart w:id="737" w:name="_Toc271208199"/>
      <w:bookmarkStart w:id="738" w:name="_Toc243925367"/>
      <w:bookmarkStart w:id="739" w:name="_Toc244794385"/>
      <w:bookmarkStart w:id="740" w:name="_Toc254421177"/>
      <w:bookmarkStart w:id="741" w:name="_Toc255476443"/>
      <w:bookmarkStart w:id="742" w:name="_Toc255826463"/>
      <w:bookmarkStart w:id="743" w:name="_Toc259917055"/>
      <w:bookmarkStart w:id="744" w:name="_Toc260133103"/>
      <w:bookmarkStart w:id="745" w:name="_Toc263806937"/>
      <w:bookmarkStart w:id="746" w:name="_Toc265130263"/>
      <w:bookmarkStart w:id="747" w:name="_Toc265143853"/>
      <w:bookmarkStart w:id="748" w:name="_Toc268619038"/>
      <w:bookmarkStart w:id="749" w:name="_Toc194806508"/>
      <w:bookmarkStart w:id="750" w:name="_Toc194806699"/>
      <w:bookmarkStart w:id="751" w:name="_Toc194806852"/>
      <w:bookmarkStart w:id="752" w:name="_Toc271189217"/>
      <w:bookmarkStart w:id="753" w:name="_Toc271198542"/>
      <w:bookmarkStart w:id="754" w:name="_Toc271201781"/>
      <w:bookmarkStart w:id="755" w:name="_Toc271204991"/>
      <w:bookmarkStart w:id="756" w:name="_Toc271208200"/>
      <w:bookmarkStart w:id="757" w:name="_Toc194806509"/>
      <w:bookmarkStart w:id="758" w:name="_Toc194806700"/>
      <w:bookmarkStart w:id="759" w:name="_Toc194806853"/>
      <w:bookmarkStart w:id="760" w:name="_Toc271189218"/>
      <w:bookmarkStart w:id="761" w:name="_Toc271198543"/>
      <w:bookmarkStart w:id="762" w:name="_Toc271201782"/>
      <w:bookmarkStart w:id="763" w:name="_Toc271204992"/>
      <w:bookmarkStart w:id="764" w:name="_Toc271208201"/>
      <w:bookmarkStart w:id="765" w:name="_Toc194806510"/>
      <w:bookmarkStart w:id="766" w:name="_Toc194806701"/>
      <w:bookmarkStart w:id="767" w:name="_Toc194806854"/>
      <w:bookmarkStart w:id="768" w:name="_Toc271189219"/>
      <w:bookmarkStart w:id="769" w:name="_Toc271198544"/>
      <w:bookmarkStart w:id="770" w:name="_Toc271201783"/>
      <w:bookmarkStart w:id="771" w:name="_Toc271204993"/>
      <w:bookmarkStart w:id="772" w:name="_Toc271208202"/>
      <w:bookmarkStart w:id="773" w:name="_Toc194806511"/>
      <w:bookmarkStart w:id="774" w:name="_Toc194806702"/>
      <w:bookmarkStart w:id="775" w:name="_Toc194806855"/>
      <w:bookmarkStart w:id="776" w:name="_Toc271189220"/>
      <w:bookmarkStart w:id="777" w:name="_Toc271198545"/>
      <w:bookmarkStart w:id="778" w:name="_Toc271201784"/>
      <w:bookmarkStart w:id="779" w:name="_Toc271204994"/>
      <w:bookmarkStart w:id="780" w:name="_Toc271208203"/>
      <w:bookmarkStart w:id="781" w:name="_Toc271189221"/>
      <w:bookmarkStart w:id="782" w:name="_Toc271198546"/>
      <w:bookmarkStart w:id="783" w:name="_Toc271201785"/>
      <w:bookmarkStart w:id="784" w:name="_Toc271204995"/>
      <w:bookmarkStart w:id="785" w:name="_Toc271208204"/>
      <w:bookmarkStart w:id="786" w:name="_Toc271189227"/>
      <w:bookmarkStart w:id="787" w:name="_Toc271198552"/>
      <w:bookmarkStart w:id="788" w:name="_Toc271201791"/>
      <w:bookmarkStart w:id="789" w:name="_Toc271205001"/>
      <w:bookmarkStart w:id="790" w:name="_Toc271208210"/>
      <w:bookmarkStart w:id="791" w:name="_Toc194806557"/>
      <w:bookmarkStart w:id="792" w:name="_Toc194806748"/>
      <w:bookmarkStart w:id="793" w:name="_Toc194806901"/>
      <w:bookmarkStart w:id="794" w:name="_Toc194806581"/>
      <w:bookmarkStart w:id="795" w:name="_Toc194806772"/>
      <w:bookmarkStart w:id="796" w:name="_Toc194806925"/>
      <w:bookmarkStart w:id="797" w:name="_Toc194806587"/>
      <w:bookmarkStart w:id="798" w:name="_Toc194806778"/>
      <w:bookmarkStart w:id="799" w:name="_Toc194806931"/>
      <w:bookmarkStart w:id="800" w:name="_Toc194806593"/>
      <w:bookmarkStart w:id="801" w:name="_Toc194806784"/>
      <w:bookmarkStart w:id="802" w:name="_Toc194806937"/>
      <w:bookmarkStart w:id="803" w:name="_Toc194806599"/>
      <w:bookmarkStart w:id="804" w:name="_Toc194806790"/>
      <w:bookmarkStart w:id="805" w:name="_Toc194806943"/>
      <w:bookmarkStart w:id="806" w:name="_Toc194806605"/>
      <w:bookmarkStart w:id="807" w:name="_Toc194806796"/>
      <w:bookmarkStart w:id="808" w:name="_Toc194806949"/>
      <w:bookmarkStart w:id="809" w:name="_Toc271189367"/>
      <w:bookmarkStart w:id="810" w:name="_Toc271198692"/>
      <w:bookmarkStart w:id="811" w:name="_Toc271201931"/>
      <w:bookmarkStart w:id="812" w:name="_Toc271205141"/>
      <w:bookmarkStart w:id="813" w:name="_Toc271208350"/>
      <w:bookmarkStart w:id="814" w:name="_Toc271189368"/>
      <w:bookmarkStart w:id="815" w:name="_Toc271198693"/>
      <w:bookmarkStart w:id="816" w:name="_Toc271201932"/>
      <w:bookmarkStart w:id="817" w:name="_Toc271205142"/>
      <w:bookmarkStart w:id="818" w:name="_Toc271208351"/>
      <w:bookmarkStart w:id="819" w:name="_Toc271189369"/>
      <w:bookmarkStart w:id="820" w:name="_Toc271198694"/>
      <w:bookmarkStart w:id="821" w:name="_Toc271201933"/>
      <w:bookmarkStart w:id="822" w:name="_Toc271205143"/>
      <w:bookmarkStart w:id="823" w:name="_Toc271208352"/>
      <w:bookmarkStart w:id="824" w:name="_Toc271189370"/>
      <w:bookmarkStart w:id="825" w:name="_Toc271198695"/>
      <w:bookmarkStart w:id="826" w:name="_Toc271201934"/>
      <w:bookmarkStart w:id="827" w:name="_Toc271205144"/>
      <w:bookmarkStart w:id="828" w:name="_Toc271208353"/>
      <w:bookmarkStart w:id="829" w:name="_Toc271189371"/>
      <w:bookmarkStart w:id="830" w:name="_Toc271198696"/>
      <w:bookmarkStart w:id="831" w:name="_Toc271201935"/>
      <w:bookmarkStart w:id="832" w:name="_Toc271205145"/>
      <w:bookmarkStart w:id="833" w:name="_Toc271208354"/>
      <w:bookmarkStart w:id="834" w:name="_Toc271189372"/>
      <w:bookmarkStart w:id="835" w:name="_Toc271198697"/>
      <w:bookmarkStart w:id="836" w:name="_Toc271201936"/>
      <w:bookmarkStart w:id="837" w:name="_Toc271205146"/>
      <w:bookmarkStart w:id="838" w:name="_Toc271208355"/>
      <w:bookmarkStart w:id="839" w:name="_Toc271189373"/>
      <w:bookmarkStart w:id="840" w:name="_Toc271198698"/>
      <w:bookmarkStart w:id="841" w:name="_Toc271201937"/>
      <w:bookmarkStart w:id="842" w:name="_Toc271205147"/>
      <w:bookmarkStart w:id="843" w:name="_Toc271208356"/>
      <w:bookmarkStart w:id="844" w:name="_Toc271189374"/>
      <w:bookmarkStart w:id="845" w:name="_Toc271198699"/>
      <w:bookmarkStart w:id="846" w:name="_Toc271201938"/>
      <w:bookmarkStart w:id="847" w:name="_Toc271205148"/>
      <w:bookmarkStart w:id="848" w:name="_Toc271208357"/>
      <w:bookmarkStart w:id="849" w:name="_Toc271189380"/>
      <w:bookmarkStart w:id="850" w:name="_Toc271198705"/>
      <w:bookmarkStart w:id="851" w:name="_Toc271201944"/>
      <w:bookmarkStart w:id="852" w:name="_Toc271205154"/>
      <w:bookmarkStart w:id="853" w:name="_Toc271208363"/>
      <w:bookmarkStart w:id="854" w:name="_Toc271189480"/>
      <w:bookmarkStart w:id="855" w:name="_Toc271198805"/>
      <w:bookmarkStart w:id="856" w:name="_Toc271202044"/>
      <w:bookmarkStart w:id="857" w:name="_Toc271205254"/>
      <w:bookmarkStart w:id="858" w:name="_Toc271208463"/>
      <w:bookmarkStart w:id="859" w:name="_Toc271189521"/>
      <w:bookmarkStart w:id="860" w:name="_Toc271198846"/>
      <w:bookmarkStart w:id="861" w:name="_Toc271202085"/>
      <w:bookmarkStart w:id="862" w:name="_Toc271205295"/>
      <w:bookmarkStart w:id="863" w:name="_Toc271208504"/>
      <w:bookmarkStart w:id="864" w:name="_Toc271189522"/>
      <w:bookmarkStart w:id="865" w:name="_Toc271198847"/>
      <w:bookmarkStart w:id="866" w:name="_Toc271202086"/>
      <w:bookmarkStart w:id="867" w:name="_Toc271205296"/>
      <w:bookmarkStart w:id="868" w:name="_Toc271208505"/>
      <w:bookmarkStart w:id="869" w:name="_Toc271189548"/>
      <w:bookmarkStart w:id="870" w:name="_Toc271198873"/>
      <w:bookmarkStart w:id="871" w:name="_Toc271202112"/>
      <w:bookmarkStart w:id="872" w:name="_Toc271205322"/>
      <w:bookmarkStart w:id="873" w:name="_Toc271208531"/>
      <w:bookmarkStart w:id="874" w:name="_Toc271189549"/>
      <w:bookmarkStart w:id="875" w:name="_Toc271198874"/>
      <w:bookmarkStart w:id="876" w:name="_Toc271202113"/>
      <w:bookmarkStart w:id="877" w:name="_Toc271205323"/>
      <w:bookmarkStart w:id="878" w:name="_Toc271208532"/>
      <w:bookmarkStart w:id="879" w:name="_Toc271189575"/>
      <w:bookmarkStart w:id="880" w:name="_Toc271198900"/>
      <w:bookmarkStart w:id="881" w:name="_Toc271202139"/>
      <w:bookmarkStart w:id="882" w:name="_Toc271205349"/>
      <w:bookmarkStart w:id="883" w:name="_Toc271208558"/>
      <w:bookmarkStart w:id="884" w:name="_Toc244794389"/>
      <w:bookmarkStart w:id="885" w:name="_Toc254421181"/>
      <w:bookmarkStart w:id="886" w:name="_Toc255476447"/>
      <w:bookmarkStart w:id="887" w:name="_Toc255826467"/>
      <w:bookmarkStart w:id="888" w:name="_Toc259917059"/>
      <w:bookmarkStart w:id="889" w:name="_Toc260133107"/>
      <w:bookmarkStart w:id="890" w:name="_Toc263806941"/>
      <w:bookmarkStart w:id="891" w:name="_Toc265130267"/>
      <w:bookmarkStart w:id="892" w:name="_Toc265143857"/>
      <w:bookmarkStart w:id="893" w:name="_Toc268619042"/>
      <w:bookmarkStart w:id="894" w:name="_Toc244794390"/>
      <w:bookmarkStart w:id="895" w:name="_Toc254421182"/>
      <w:bookmarkStart w:id="896" w:name="_Toc255476448"/>
      <w:bookmarkStart w:id="897" w:name="_Toc255826468"/>
      <w:bookmarkStart w:id="898" w:name="_Toc259917060"/>
      <w:bookmarkStart w:id="899" w:name="_Toc260133108"/>
      <w:bookmarkStart w:id="900" w:name="_Toc263806942"/>
      <w:bookmarkStart w:id="901" w:name="_Toc265130268"/>
      <w:bookmarkStart w:id="902" w:name="_Toc265143858"/>
      <w:bookmarkStart w:id="903" w:name="_Toc268619043"/>
      <w:bookmarkStart w:id="904" w:name="_Toc244794391"/>
      <w:bookmarkStart w:id="905" w:name="_Toc254421183"/>
      <w:bookmarkStart w:id="906" w:name="_Toc255476449"/>
      <w:bookmarkStart w:id="907" w:name="_Toc255826469"/>
      <w:bookmarkStart w:id="908" w:name="_Toc259917061"/>
      <w:bookmarkStart w:id="909" w:name="_Toc260133109"/>
      <w:bookmarkStart w:id="910" w:name="_Toc263806943"/>
      <w:bookmarkStart w:id="911" w:name="_Toc265130269"/>
      <w:bookmarkStart w:id="912" w:name="_Toc265143859"/>
      <w:bookmarkStart w:id="913" w:name="_Toc268619044"/>
      <w:bookmarkStart w:id="914" w:name="_Toc244794392"/>
      <w:bookmarkStart w:id="915" w:name="_Toc254421184"/>
      <w:bookmarkStart w:id="916" w:name="_Toc255476450"/>
      <w:bookmarkStart w:id="917" w:name="_Toc255826470"/>
      <w:bookmarkStart w:id="918" w:name="_Toc259917062"/>
      <w:bookmarkStart w:id="919" w:name="_Toc260133110"/>
      <w:bookmarkStart w:id="920" w:name="_Toc263806944"/>
      <w:bookmarkStart w:id="921" w:name="_Toc265130270"/>
      <w:bookmarkStart w:id="922" w:name="_Toc265143860"/>
      <w:bookmarkStart w:id="923" w:name="_Toc268619045"/>
      <w:bookmarkStart w:id="924" w:name="_Toc244794423"/>
      <w:bookmarkStart w:id="925" w:name="_Toc254421215"/>
      <w:bookmarkStart w:id="926" w:name="_Toc255476481"/>
      <w:bookmarkStart w:id="927" w:name="_Toc255826501"/>
      <w:bookmarkStart w:id="928" w:name="_Toc259917093"/>
      <w:bookmarkStart w:id="929" w:name="_Toc260133141"/>
      <w:bookmarkStart w:id="930" w:name="_Toc263806975"/>
      <w:bookmarkStart w:id="931" w:name="_Toc265130301"/>
      <w:bookmarkStart w:id="932" w:name="_Toc265143891"/>
      <w:bookmarkStart w:id="933" w:name="_Toc268619076"/>
      <w:bookmarkStart w:id="934" w:name="_Toc244794454"/>
      <w:bookmarkStart w:id="935" w:name="_Toc254421246"/>
      <w:bookmarkStart w:id="936" w:name="_Toc255476512"/>
      <w:bookmarkStart w:id="937" w:name="_Toc255826532"/>
      <w:bookmarkStart w:id="938" w:name="_Toc259917124"/>
      <w:bookmarkStart w:id="939" w:name="_Toc260133172"/>
      <w:bookmarkStart w:id="940" w:name="_Toc263807006"/>
      <w:bookmarkStart w:id="941" w:name="_Toc265130332"/>
      <w:bookmarkStart w:id="942" w:name="_Toc265143922"/>
      <w:bookmarkStart w:id="943" w:name="_Toc268619107"/>
      <w:bookmarkStart w:id="944" w:name="_Toc244794455"/>
      <w:bookmarkStart w:id="945" w:name="_Toc254421247"/>
      <w:bookmarkStart w:id="946" w:name="_Toc255476513"/>
      <w:bookmarkStart w:id="947" w:name="_Toc255826533"/>
      <w:bookmarkStart w:id="948" w:name="_Toc259917125"/>
      <w:bookmarkStart w:id="949" w:name="_Toc260133173"/>
      <w:bookmarkStart w:id="950" w:name="_Toc263807007"/>
      <w:bookmarkStart w:id="951" w:name="_Toc265130333"/>
      <w:bookmarkStart w:id="952" w:name="_Toc265143923"/>
      <w:bookmarkStart w:id="953" w:name="_Toc268619108"/>
      <w:bookmarkStart w:id="954" w:name="_Toc244794456"/>
      <w:bookmarkStart w:id="955" w:name="_Toc254421248"/>
      <w:bookmarkStart w:id="956" w:name="_Toc255476514"/>
      <w:bookmarkStart w:id="957" w:name="_Toc255826534"/>
      <w:bookmarkStart w:id="958" w:name="_Toc259917126"/>
      <w:bookmarkStart w:id="959" w:name="_Toc260133174"/>
      <w:bookmarkStart w:id="960" w:name="_Toc263807008"/>
      <w:bookmarkStart w:id="961" w:name="_Toc265130334"/>
      <w:bookmarkStart w:id="962" w:name="_Toc265143924"/>
      <w:bookmarkStart w:id="963" w:name="_Toc268619109"/>
      <w:bookmarkStart w:id="964" w:name="_Toc244794457"/>
      <w:bookmarkStart w:id="965" w:name="_Toc254421249"/>
      <w:bookmarkStart w:id="966" w:name="_Toc255476515"/>
      <w:bookmarkStart w:id="967" w:name="_Toc255826535"/>
      <w:bookmarkStart w:id="968" w:name="_Toc259917127"/>
      <w:bookmarkStart w:id="969" w:name="_Toc260133175"/>
      <w:bookmarkStart w:id="970" w:name="_Toc263807009"/>
      <w:bookmarkStart w:id="971" w:name="_Toc265130335"/>
      <w:bookmarkStart w:id="972" w:name="_Toc265143925"/>
      <w:bookmarkStart w:id="973" w:name="_Toc268619110"/>
      <w:bookmarkStart w:id="974" w:name="_Toc244794458"/>
      <w:bookmarkStart w:id="975" w:name="_Toc254421250"/>
      <w:bookmarkStart w:id="976" w:name="_Toc255476516"/>
      <w:bookmarkStart w:id="977" w:name="_Toc255826536"/>
      <w:bookmarkStart w:id="978" w:name="_Toc259917128"/>
      <w:bookmarkStart w:id="979" w:name="_Toc260133176"/>
      <w:bookmarkStart w:id="980" w:name="_Toc263807010"/>
      <w:bookmarkStart w:id="981" w:name="_Toc265130336"/>
      <w:bookmarkStart w:id="982" w:name="_Toc265143926"/>
      <w:bookmarkStart w:id="983" w:name="_Toc268619111"/>
      <w:bookmarkStart w:id="984" w:name="_Toc244794523"/>
      <w:bookmarkStart w:id="985" w:name="_Toc254421315"/>
      <w:bookmarkStart w:id="986" w:name="_Toc255476581"/>
      <w:bookmarkStart w:id="987" w:name="_Toc255826601"/>
      <w:bookmarkStart w:id="988" w:name="_Toc259917193"/>
      <w:bookmarkStart w:id="989" w:name="_Toc260133241"/>
      <w:bookmarkStart w:id="990" w:name="_Toc263807075"/>
      <w:bookmarkStart w:id="991" w:name="_Toc265130401"/>
      <w:bookmarkStart w:id="992" w:name="_Toc265143991"/>
      <w:bookmarkStart w:id="993" w:name="_Toc268619176"/>
      <w:bookmarkStart w:id="994" w:name="_Toc271189576"/>
      <w:bookmarkStart w:id="995" w:name="_Toc271198901"/>
      <w:bookmarkStart w:id="996" w:name="_Toc271202140"/>
      <w:bookmarkStart w:id="997" w:name="_Toc271205350"/>
      <w:bookmarkStart w:id="998" w:name="_Toc271208559"/>
      <w:bookmarkStart w:id="999" w:name="_Toc271189577"/>
      <w:bookmarkStart w:id="1000" w:name="_Toc271198902"/>
      <w:bookmarkStart w:id="1001" w:name="_Toc271202141"/>
      <w:bookmarkStart w:id="1002" w:name="_Toc271205351"/>
      <w:bookmarkStart w:id="1003" w:name="_Toc271208560"/>
      <w:bookmarkStart w:id="1004" w:name="_Toc271189578"/>
      <w:bookmarkStart w:id="1005" w:name="_Toc271198903"/>
      <w:bookmarkStart w:id="1006" w:name="_Toc271202142"/>
      <w:bookmarkStart w:id="1007" w:name="_Toc271205352"/>
      <w:bookmarkStart w:id="1008" w:name="_Toc271208561"/>
      <w:bookmarkStart w:id="1009" w:name="_Toc271189579"/>
      <w:bookmarkStart w:id="1010" w:name="_Toc271198904"/>
      <w:bookmarkStart w:id="1011" w:name="_Toc271202143"/>
      <w:bookmarkStart w:id="1012" w:name="_Toc271205353"/>
      <w:bookmarkStart w:id="1013" w:name="_Toc271208562"/>
      <w:bookmarkStart w:id="1014" w:name="_Toc271189585"/>
      <w:bookmarkStart w:id="1015" w:name="_Toc271198910"/>
      <w:bookmarkStart w:id="1016" w:name="_Toc271202149"/>
      <w:bookmarkStart w:id="1017" w:name="_Toc271205359"/>
      <w:bookmarkStart w:id="1018" w:name="_Toc271208568"/>
      <w:bookmarkStart w:id="1019" w:name="_Toc271189655"/>
      <w:bookmarkStart w:id="1020" w:name="_Toc271198980"/>
      <w:bookmarkStart w:id="1021" w:name="_Toc271202219"/>
      <w:bookmarkStart w:id="1022" w:name="_Toc271205429"/>
      <w:bookmarkStart w:id="1023" w:name="_Toc271208638"/>
      <w:bookmarkStart w:id="1024" w:name="_Toc271189695"/>
      <w:bookmarkStart w:id="1025" w:name="_Toc271199020"/>
      <w:bookmarkStart w:id="1026" w:name="_Toc271202259"/>
      <w:bookmarkStart w:id="1027" w:name="_Toc271205469"/>
      <w:bookmarkStart w:id="1028" w:name="_Toc271208678"/>
      <w:bookmarkStart w:id="1029" w:name="_Toc271189696"/>
      <w:bookmarkStart w:id="1030" w:name="_Toc271199021"/>
      <w:bookmarkStart w:id="1031" w:name="_Toc271202260"/>
      <w:bookmarkStart w:id="1032" w:name="_Toc271205470"/>
      <w:bookmarkStart w:id="1033" w:name="_Toc271208679"/>
      <w:bookmarkStart w:id="1034" w:name="_Toc271189697"/>
      <w:bookmarkStart w:id="1035" w:name="_Toc271199022"/>
      <w:bookmarkStart w:id="1036" w:name="_Toc271202261"/>
      <w:bookmarkStart w:id="1037" w:name="_Toc271205471"/>
      <w:bookmarkStart w:id="1038" w:name="_Toc271208680"/>
      <w:bookmarkStart w:id="1039" w:name="_Toc271189698"/>
      <w:bookmarkStart w:id="1040" w:name="_Toc271199023"/>
      <w:bookmarkStart w:id="1041" w:name="_Toc271202262"/>
      <w:bookmarkStart w:id="1042" w:name="_Toc271205472"/>
      <w:bookmarkStart w:id="1043" w:name="_Toc271208681"/>
      <w:bookmarkStart w:id="1044" w:name="_Toc271189699"/>
      <w:bookmarkStart w:id="1045" w:name="_Toc271199024"/>
      <w:bookmarkStart w:id="1046" w:name="_Toc271202263"/>
      <w:bookmarkStart w:id="1047" w:name="_Toc271205473"/>
      <w:bookmarkStart w:id="1048" w:name="_Toc271208682"/>
      <w:bookmarkStart w:id="1049" w:name="_Toc271189705"/>
      <w:bookmarkStart w:id="1050" w:name="_Toc271199030"/>
      <w:bookmarkStart w:id="1051" w:name="_Toc271202269"/>
      <w:bookmarkStart w:id="1052" w:name="_Toc271205479"/>
      <w:bookmarkStart w:id="1053" w:name="_Toc271208688"/>
      <w:bookmarkStart w:id="1054" w:name="_Toc271189818"/>
      <w:bookmarkStart w:id="1055" w:name="_Toc271199143"/>
      <w:bookmarkStart w:id="1056" w:name="_Toc271202382"/>
      <w:bookmarkStart w:id="1057" w:name="_Toc271205592"/>
      <w:bookmarkStart w:id="1058" w:name="_Toc271208801"/>
      <w:bookmarkStart w:id="1059" w:name="_Toc271189819"/>
      <w:bookmarkStart w:id="1060" w:name="_Toc271199144"/>
      <w:bookmarkStart w:id="1061" w:name="_Toc271202383"/>
      <w:bookmarkStart w:id="1062" w:name="_Toc271205593"/>
      <w:bookmarkStart w:id="1063" w:name="_Toc271208802"/>
      <w:bookmarkStart w:id="1064" w:name="_Toc271189820"/>
      <w:bookmarkStart w:id="1065" w:name="_Toc271199145"/>
      <w:bookmarkStart w:id="1066" w:name="_Toc271202384"/>
      <w:bookmarkStart w:id="1067" w:name="_Toc271205594"/>
      <w:bookmarkStart w:id="1068" w:name="_Toc271208803"/>
      <w:bookmarkStart w:id="1069" w:name="_Toc271189821"/>
      <w:bookmarkStart w:id="1070" w:name="_Toc271199146"/>
      <w:bookmarkStart w:id="1071" w:name="_Toc271202385"/>
      <w:bookmarkStart w:id="1072" w:name="_Toc271205595"/>
      <w:bookmarkStart w:id="1073" w:name="_Toc271208804"/>
      <w:bookmarkStart w:id="1074" w:name="_Toc271189822"/>
      <w:bookmarkStart w:id="1075" w:name="_Toc271199147"/>
      <w:bookmarkStart w:id="1076" w:name="_Toc271202386"/>
      <w:bookmarkStart w:id="1077" w:name="_Toc271205596"/>
      <w:bookmarkStart w:id="1078" w:name="_Toc271208805"/>
      <w:bookmarkStart w:id="1079" w:name="_Toc271189823"/>
      <w:bookmarkStart w:id="1080" w:name="_Toc271199148"/>
      <w:bookmarkStart w:id="1081" w:name="_Toc271202387"/>
      <w:bookmarkStart w:id="1082" w:name="_Toc271205597"/>
      <w:bookmarkStart w:id="1083" w:name="_Toc271208806"/>
      <w:bookmarkStart w:id="1084" w:name="_Toc271189829"/>
      <w:bookmarkStart w:id="1085" w:name="_Toc271199154"/>
      <w:bookmarkStart w:id="1086" w:name="_Toc271202393"/>
      <w:bookmarkStart w:id="1087" w:name="_Toc271205603"/>
      <w:bookmarkStart w:id="1088" w:name="_Toc271208812"/>
      <w:bookmarkStart w:id="1089" w:name="_Toc271189959"/>
      <w:bookmarkStart w:id="1090" w:name="_Toc271199284"/>
      <w:bookmarkStart w:id="1091" w:name="_Toc271202523"/>
      <w:bookmarkStart w:id="1092" w:name="_Toc271205733"/>
      <w:bookmarkStart w:id="1093" w:name="_Toc271208942"/>
      <w:bookmarkStart w:id="1094" w:name="_Toc271189960"/>
      <w:bookmarkStart w:id="1095" w:name="_Toc271199285"/>
      <w:bookmarkStart w:id="1096" w:name="_Toc271202524"/>
      <w:bookmarkStart w:id="1097" w:name="_Toc271205734"/>
      <w:bookmarkStart w:id="1098" w:name="_Toc271208943"/>
      <w:bookmarkStart w:id="1099" w:name="_Toc271189961"/>
      <w:bookmarkStart w:id="1100" w:name="_Toc271199286"/>
      <w:bookmarkStart w:id="1101" w:name="_Toc271202525"/>
      <w:bookmarkStart w:id="1102" w:name="_Toc271205735"/>
      <w:bookmarkStart w:id="1103" w:name="_Toc271208944"/>
      <w:bookmarkStart w:id="1104" w:name="_Toc271189993"/>
      <w:bookmarkStart w:id="1105" w:name="_Toc271199318"/>
      <w:bookmarkStart w:id="1106" w:name="_Toc271202557"/>
      <w:bookmarkStart w:id="1107" w:name="_Toc271205767"/>
      <w:bookmarkStart w:id="1108" w:name="_Toc271208976"/>
      <w:bookmarkStart w:id="1109" w:name="_Toc271189994"/>
      <w:bookmarkStart w:id="1110" w:name="_Toc271199319"/>
      <w:bookmarkStart w:id="1111" w:name="_Toc271202558"/>
      <w:bookmarkStart w:id="1112" w:name="_Toc271205768"/>
      <w:bookmarkStart w:id="1113" w:name="_Toc271208977"/>
      <w:bookmarkStart w:id="1114" w:name="_Toc271189995"/>
      <w:bookmarkStart w:id="1115" w:name="_Toc271199320"/>
      <w:bookmarkStart w:id="1116" w:name="_Toc271202559"/>
      <w:bookmarkStart w:id="1117" w:name="_Toc271205769"/>
      <w:bookmarkStart w:id="1118" w:name="_Toc271208978"/>
      <w:bookmarkStart w:id="1119" w:name="_Toc271190028"/>
      <w:bookmarkStart w:id="1120" w:name="_Toc271199353"/>
      <w:bookmarkStart w:id="1121" w:name="_Toc271202592"/>
      <w:bookmarkStart w:id="1122" w:name="_Toc271205802"/>
      <w:bookmarkStart w:id="1123" w:name="_Toc271209011"/>
      <w:bookmarkStart w:id="1124" w:name="_Toc271190029"/>
      <w:bookmarkStart w:id="1125" w:name="_Toc271199354"/>
      <w:bookmarkStart w:id="1126" w:name="_Toc271202593"/>
      <w:bookmarkStart w:id="1127" w:name="_Toc271205803"/>
      <w:bookmarkStart w:id="1128" w:name="_Toc271209012"/>
      <w:bookmarkStart w:id="1129" w:name="_Toc271190062"/>
      <w:bookmarkStart w:id="1130" w:name="_Toc271199387"/>
      <w:bookmarkStart w:id="1131" w:name="_Toc271202626"/>
      <w:bookmarkStart w:id="1132" w:name="_Toc271205836"/>
      <w:bookmarkStart w:id="1133" w:name="_Toc271209045"/>
      <w:bookmarkStart w:id="1134" w:name="_Toc244794527"/>
      <w:bookmarkStart w:id="1135" w:name="_Toc254421319"/>
      <w:bookmarkStart w:id="1136" w:name="_Toc255476585"/>
      <w:bookmarkStart w:id="1137" w:name="_Toc255826605"/>
      <w:bookmarkStart w:id="1138" w:name="_Toc259917197"/>
      <w:bookmarkStart w:id="1139" w:name="_Toc260133245"/>
      <w:bookmarkStart w:id="1140" w:name="_Toc263807079"/>
      <w:bookmarkStart w:id="1141" w:name="_Toc265130405"/>
      <w:bookmarkStart w:id="1142" w:name="_Toc265143995"/>
      <w:bookmarkStart w:id="1143" w:name="_Toc268619180"/>
      <w:bookmarkStart w:id="1144" w:name="_Toc244794528"/>
      <w:bookmarkStart w:id="1145" w:name="_Toc254421320"/>
      <w:bookmarkStart w:id="1146" w:name="_Toc255476586"/>
      <w:bookmarkStart w:id="1147" w:name="_Toc255826606"/>
      <w:bookmarkStart w:id="1148" w:name="_Toc259917198"/>
      <w:bookmarkStart w:id="1149" w:name="_Toc260133246"/>
      <w:bookmarkStart w:id="1150" w:name="_Toc263807080"/>
      <w:bookmarkStart w:id="1151" w:name="_Toc265130406"/>
      <w:bookmarkStart w:id="1152" w:name="_Toc265143996"/>
      <w:bookmarkStart w:id="1153" w:name="_Toc268619181"/>
      <w:bookmarkStart w:id="1154" w:name="_Toc244794529"/>
      <w:bookmarkStart w:id="1155" w:name="_Toc254421321"/>
      <w:bookmarkStart w:id="1156" w:name="_Toc255476587"/>
      <w:bookmarkStart w:id="1157" w:name="_Toc255826607"/>
      <w:bookmarkStart w:id="1158" w:name="_Toc259917199"/>
      <w:bookmarkStart w:id="1159" w:name="_Toc260133247"/>
      <w:bookmarkStart w:id="1160" w:name="_Toc263807081"/>
      <w:bookmarkStart w:id="1161" w:name="_Toc265130407"/>
      <w:bookmarkStart w:id="1162" w:name="_Toc265143997"/>
      <w:bookmarkStart w:id="1163" w:name="_Toc268619182"/>
      <w:bookmarkStart w:id="1164" w:name="_Toc244794530"/>
      <w:bookmarkStart w:id="1165" w:name="_Toc254421322"/>
      <w:bookmarkStart w:id="1166" w:name="_Toc255476588"/>
      <w:bookmarkStart w:id="1167" w:name="_Toc255826608"/>
      <w:bookmarkStart w:id="1168" w:name="_Toc259917200"/>
      <w:bookmarkStart w:id="1169" w:name="_Toc260133248"/>
      <w:bookmarkStart w:id="1170" w:name="_Toc263807082"/>
      <w:bookmarkStart w:id="1171" w:name="_Toc265130408"/>
      <w:bookmarkStart w:id="1172" w:name="_Toc265143998"/>
      <w:bookmarkStart w:id="1173" w:name="_Toc268619183"/>
      <w:bookmarkStart w:id="1174" w:name="_Toc244794614"/>
      <w:bookmarkStart w:id="1175" w:name="_Toc254421406"/>
      <w:bookmarkStart w:id="1176" w:name="_Toc255476672"/>
      <w:bookmarkStart w:id="1177" w:name="_Toc255826692"/>
      <w:bookmarkStart w:id="1178" w:name="_Toc259917284"/>
      <w:bookmarkStart w:id="1179" w:name="_Toc260133332"/>
      <w:bookmarkStart w:id="1180" w:name="_Toc263807166"/>
      <w:bookmarkStart w:id="1181" w:name="_Toc265130492"/>
      <w:bookmarkStart w:id="1182" w:name="_Toc265144082"/>
      <w:bookmarkStart w:id="1183" w:name="_Toc268619267"/>
      <w:bookmarkStart w:id="1184" w:name="_Toc244794615"/>
      <w:bookmarkStart w:id="1185" w:name="_Toc254421407"/>
      <w:bookmarkStart w:id="1186" w:name="_Toc255476673"/>
      <w:bookmarkStart w:id="1187" w:name="_Toc255826693"/>
      <w:bookmarkStart w:id="1188" w:name="_Toc259917285"/>
      <w:bookmarkStart w:id="1189" w:name="_Toc260133333"/>
      <w:bookmarkStart w:id="1190" w:name="_Toc263807167"/>
      <w:bookmarkStart w:id="1191" w:name="_Toc265130493"/>
      <w:bookmarkStart w:id="1192" w:name="_Toc265144083"/>
      <w:bookmarkStart w:id="1193" w:name="_Toc268619268"/>
      <w:bookmarkStart w:id="1194" w:name="_Toc244794616"/>
      <w:bookmarkStart w:id="1195" w:name="_Toc254421408"/>
      <w:bookmarkStart w:id="1196" w:name="_Toc255476674"/>
      <w:bookmarkStart w:id="1197" w:name="_Toc255826694"/>
      <w:bookmarkStart w:id="1198" w:name="_Toc259917286"/>
      <w:bookmarkStart w:id="1199" w:name="_Toc260133334"/>
      <w:bookmarkStart w:id="1200" w:name="_Toc263807168"/>
      <w:bookmarkStart w:id="1201" w:name="_Toc265130494"/>
      <w:bookmarkStart w:id="1202" w:name="_Toc265144084"/>
      <w:bookmarkStart w:id="1203" w:name="_Toc268619269"/>
      <w:bookmarkStart w:id="1204" w:name="_Toc244794647"/>
      <w:bookmarkStart w:id="1205" w:name="_Toc254421439"/>
      <w:bookmarkStart w:id="1206" w:name="_Toc255476705"/>
      <w:bookmarkStart w:id="1207" w:name="_Toc255826725"/>
      <w:bookmarkStart w:id="1208" w:name="_Toc259917317"/>
      <w:bookmarkStart w:id="1209" w:name="_Toc260133365"/>
      <w:bookmarkStart w:id="1210" w:name="_Toc263807199"/>
      <w:bookmarkStart w:id="1211" w:name="_Toc265130525"/>
      <w:bookmarkStart w:id="1212" w:name="_Toc265144115"/>
      <w:bookmarkStart w:id="1213" w:name="_Toc268619300"/>
      <w:bookmarkStart w:id="1214" w:name="_Toc241998290"/>
      <w:bookmarkStart w:id="1215" w:name="_Toc244794648"/>
      <w:bookmarkStart w:id="1216" w:name="_Toc254421440"/>
      <w:bookmarkStart w:id="1217" w:name="_Toc255476706"/>
      <w:bookmarkStart w:id="1218" w:name="_Toc255826726"/>
      <w:bookmarkStart w:id="1219" w:name="_Toc259917318"/>
      <w:bookmarkStart w:id="1220" w:name="_Toc260133366"/>
      <w:bookmarkStart w:id="1221" w:name="_Toc263807200"/>
      <w:bookmarkStart w:id="1222" w:name="_Toc265130526"/>
      <w:bookmarkStart w:id="1223" w:name="_Toc265144116"/>
      <w:bookmarkStart w:id="1224" w:name="_Toc268619301"/>
      <w:bookmarkStart w:id="1225" w:name="_Toc244794649"/>
      <w:bookmarkStart w:id="1226" w:name="_Toc254421441"/>
      <w:bookmarkStart w:id="1227" w:name="_Toc255476707"/>
      <w:bookmarkStart w:id="1228" w:name="_Toc255826727"/>
      <w:bookmarkStart w:id="1229" w:name="_Toc259917319"/>
      <w:bookmarkStart w:id="1230" w:name="_Toc260133367"/>
      <w:bookmarkStart w:id="1231" w:name="_Toc263807201"/>
      <w:bookmarkStart w:id="1232" w:name="_Toc265130527"/>
      <w:bookmarkStart w:id="1233" w:name="_Toc265144117"/>
      <w:bookmarkStart w:id="1234" w:name="_Toc268619302"/>
      <w:bookmarkStart w:id="1235" w:name="_Toc244794650"/>
      <w:bookmarkStart w:id="1236" w:name="_Toc254421442"/>
      <w:bookmarkStart w:id="1237" w:name="_Toc255476708"/>
      <w:bookmarkStart w:id="1238" w:name="_Toc255826728"/>
      <w:bookmarkStart w:id="1239" w:name="_Toc259917320"/>
      <w:bookmarkStart w:id="1240" w:name="_Toc260133368"/>
      <w:bookmarkStart w:id="1241" w:name="_Toc263807202"/>
      <w:bookmarkStart w:id="1242" w:name="_Toc265130528"/>
      <w:bookmarkStart w:id="1243" w:name="_Toc265144118"/>
      <w:bookmarkStart w:id="1244" w:name="_Toc268619303"/>
      <w:bookmarkStart w:id="1245" w:name="_Toc244794651"/>
      <w:bookmarkStart w:id="1246" w:name="_Toc254421443"/>
      <w:bookmarkStart w:id="1247" w:name="_Toc255476709"/>
      <w:bookmarkStart w:id="1248" w:name="_Toc255826729"/>
      <w:bookmarkStart w:id="1249" w:name="_Toc259917321"/>
      <w:bookmarkStart w:id="1250" w:name="_Toc260133369"/>
      <w:bookmarkStart w:id="1251" w:name="_Toc263807203"/>
      <w:bookmarkStart w:id="1252" w:name="_Toc265130529"/>
      <w:bookmarkStart w:id="1253" w:name="_Toc265144119"/>
      <w:bookmarkStart w:id="1254" w:name="_Toc268619304"/>
      <w:bookmarkStart w:id="1255" w:name="_Toc244794767"/>
      <w:bookmarkStart w:id="1256" w:name="_Toc254421559"/>
      <w:bookmarkStart w:id="1257" w:name="_Toc255476825"/>
      <w:bookmarkStart w:id="1258" w:name="_Toc255826845"/>
      <w:bookmarkStart w:id="1259" w:name="_Toc259917437"/>
      <w:bookmarkStart w:id="1260" w:name="_Toc260133485"/>
      <w:bookmarkStart w:id="1261" w:name="_Toc263807319"/>
      <w:bookmarkStart w:id="1262" w:name="_Toc265130645"/>
      <w:bookmarkStart w:id="1263" w:name="_Toc265144235"/>
      <w:bookmarkStart w:id="1264" w:name="_Toc268619420"/>
      <w:bookmarkStart w:id="1265" w:name="_Toc242006566"/>
      <w:bookmarkStart w:id="1266" w:name="_Toc242176147"/>
      <w:bookmarkStart w:id="1267" w:name="_Toc242237814"/>
      <w:bookmarkStart w:id="1268" w:name="_Toc271190063"/>
      <w:bookmarkStart w:id="1269" w:name="_Toc271199388"/>
      <w:bookmarkStart w:id="1270" w:name="_Toc271202627"/>
      <w:bookmarkStart w:id="1271" w:name="_Toc271205837"/>
      <w:bookmarkStart w:id="1272" w:name="_Toc271209046"/>
      <w:bookmarkStart w:id="1273" w:name="_Toc271190064"/>
      <w:bookmarkStart w:id="1274" w:name="_Toc271199389"/>
      <w:bookmarkStart w:id="1275" w:name="_Toc271202628"/>
      <w:bookmarkStart w:id="1276" w:name="_Toc271205838"/>
      <w:bookmarkStart w:id="1277" w:name="_Toc271209047"/>
      <w:bookmarkStart w:id="1278" w:name="_Toc271190065"/>
      <w:bookmarkStart w:id="1279" w:name="_Toc271199390"/>
      <w:bookmarkStart w:id="1280" w:name="_Toc271202629"/>
      <w:bookmarkStart w:id="1281" w:name="_Toc271205839"/>
      <w:bookmarkStart w:id="1282" w:name="_Toc271209048"/>
      <w:bookmarkStart w:id="1283" w:name="_Toc271190066"/>
      <w:bookmarkStart w:id="1284" w:name="_Toc271199391"/>
      <w:bookmarkStart w:id="1285" w:name="_Toc271202630"/>
      <w:bookmarkStart w:id="1286" w:name="_Toc271205840"/>
      <w:bookmarkStart w:id="1287" w:name="_Toc271209049"/>
      <w:bookmarkStart w:id="1288" w:name="_Toc271190072"/>
      <w:bookmarkStart w:id="1289" w:name="_Toc271199397"/>
      <w:bookmarkStart w:id="1290" w:name="_Toc271202636"/>
      <w:bookmarkStart w:id="1291" w:name="_Toc271205846"/>
      <w:bookmarkStart w:id="1292" w:name="_Toc271209055"/>
      <w:bookmarkStart w:id="1293" w:name="_Toc271190163"/>
      <w:bookmarkStart w:id="1294" w:name="_Toc271199488"/>
      <w:bookmarkStart w:id="1295" w:name="_Toc271202727"/>
      <w:bookmarkStart w:id="1296" w:name="_Toc271205937"/>
      <w:bookmarkStart w:id="1297" w:name="_Toc271209146"/>
      <w:bookmarkStart w:id="1298" w:name="_Toc271190164"/>
      <w:bookmarkStart w:id="1299" w:name="_Toc271199489"/>
      <w:bookmarkStart w:id="1300" w:name="_Toc271202728"/>
      <w:bookmarkStart w:id="1301" w:name="_Toc271205938"/>
      <w:bookmarkStart w:id="1302" w:name="_Toc271209147"/>
      <w:bookmarkStart w:id="1303" w:name="_Toc271190165"/>
      <w:bookmarkStart w:id="1304" w:name="_Toc271199490"/>
      <w:bookmarkStart w:id="1305" w:name="_Toc271202729"/>
      <w:bookmarkStart w:id="1306" w:name="_Toc271205939"/>
      <w:bookmarkStart w:id="1307" w:name="_Toc271209148"/>
      <w:bookmarkStart w:id="1308" w:name="_Toc271190196"/>
      <w:bookmarkStart w:id="1309" w:name="_Toc271199521"/>
      <w:bookmarkStart w:id="1310" w:name="_Toc271202760"/>
      <w:bookmarkStart w:id="1311" w:name="_Toc271205970"/>
      <w:bookmarkStart w:id="1312" w:name="_Toc271209179"/>
      <w:bookmarkStart w:id="1313" w:name="_Toc271190197"/>
      <w:bookmarkStart w:id="1314" w:name="_Toc271199522"/>
      <w:bookmarkStart w:id="1315" w:name="_Toc271202761"/>
      <w:bookmarkStart w:id="1316" w:name="_Toc271205971"/>
      <w:bookmarkStart w:id="1317" w:name="_Toc271209180"/>
      <w:bookmarkStart w:id="1318" w:name="_Toc271190198"/>
      <w:bookmarkStart w:id="1319" w:name="_Toc271199523"/>
      <w:bookmarkStart w:id="1320" w:name="_Toc271202762"/>
      <w:bookmarkStart w:id="1321" w:name="_Toc271205972"/>
      <w:bookmarkStart w:id="1322" w:name="_Toc271209181"/>
      <w:bookmarkStart w:id="1323" w:name="_Toc271190199"/>
      <w:bookmarkStart w:id="1324" w:name="_Toc271199524"/>
      <w:bookmarkStart w:id="1325" w:name="_Toc271202763"/>
      <w:bookmarkStart w:id="1326" w:name="_Toc271205973"/>
      <w:bookmarkStart w:id="1327" w:name="_Toc271209182"/>
      <w:bookmarkStart w:id="1328" w:name="_Toc271190200"/>
      <w:bookmarkStart w:id="1329" w:name="_Toc271199525"/>
      <w:bookmarkStart w:id="1330" w:name="_Toc271202764"/>
      <w:bookmarkStart w:id="1331" w:name="_Toc271205974"/>
      <w:bookmarkStart w:id="1332" w:name="_Toc271209183"/>
      <w:bookmarkStart w:id="1333" w:name="_Toc271190206"/>
      <w:bookmarkStart w:id="1334" w:name="_Toc271199531"/>
      <w:bookmarkStart w:id="1335" w:name="_Toc271202770"/>
      <w:bookmarkStart w:id="1336" w:name="_Toc271205980"/>
      <w:bookmarkStart w:id="1337" w:name="_Toc271209189"/>
      <w:bookmarkStart w:id="1338" w:name="_Toc271190329"/>
      <w:bookmarkStart w:id="1339" w:name="_Toc271199654"/>
      <w:bookmarkStart w:id="1340" w:name="_Toc271202893"/>
      <w:bookmarkStart w:id="1341" w:name="_Toc271206103"/>
      <w:bookmarkStart w:id="1342" w:name="_Toc271209312"/>
      <w:bookmarkStart w:id="1343" w:name="_Toc271190330"/>
      <w:bookmarkStart w:id="1344" w:name="_Toc271199655"/>
      <w:bookmarkStart w:id="1345" w:name="_Toc271202894"/>
      <w:bookmarkStart w:id="1346" w:name="_Toc271206104"/>
      <w:bookmarkStart w:id="1347" w:name="_Toc271209313"/>
      <w:bookmarkStart w:id="1348" w:name="_Toc271190331"/>
      <w:bookmarkStart w:id="1349" w:name="_Toc271199656"/>
      <w:bookmarkStart w:id="1350" w:name="_Toc271202895"/>
      <w:bookmarkStart w:id="1351" w:name="_Toc271206105"/>
      <w:bookmarkStart w:id="1352" w:name="_Toc271209314"/>
      <w:bookmarkStart w:id="1353" w:name="_Toc271190332"/>
      <w:bookmarkStart w:id="1354" w:name="_Toc271199657"/>
      <w:bookmarkStart w:id="1355" w:name="_Toc271202896"/>
      <w:bookmarkStart w:id="1356" w:name="_Toc271206106"/>
      <w:bookmarkStart w:id="1357" w:name="_Toc271209315"/>
      <w:bookmarkStart w:id="1358" w:name="_Toc271190338"/>
      <w:bookmarkStart w:id="1359" w:name="_Toc271199663"/>
      <w:bookmarkStart w:id="1360" w:name="_Toc271202902"/>
      <w:bookmarkStart w:id="1361" w:name="_Toc271206112"/>
      <w:bookmarkStart w:id="1362" w:name="_Toc271209321"/>
      <w:bookmarkStart w:id="1363" w:name="_Toc271190447"/>
      <w:bookmarkStart w:id="1364" w:name="_Toc271199772"/>
      <w:bookmarkStart w:id="1365" w:name="_Toc271203011"/>
      <w:bookmarkStart w:id="1366" w:name="_Toc271206221"/>
      <w:bookmarkStart w:id="1367" w:name="_Toc271209430"/>
      <w:bookmarkStart w:id="1368" w:name="_Toc271190448"/>
      <w:bookmarkStart w:id="1369" w:name="_Toc271199773"/>
      <w:bookmarkStart w:id="1370" w:name="_Toc271203012"/>
      <w:bookmarkStart w:id="1371" w:name="_Toc271206222"/>
      <w:bookmarkStart w:id="1372" w:name="_Toc271209431"/>
      <w:bookmarkStart w:id="1373" w:name="_Toc271190467"/>
      <w:bookmarkStart w:id="1374" w:name="_Toc271199792"/>
      <w:bookmarkStart w:id="1375" w:name="_Toc271203031"/>
      <w:bookmarkStart w:id="1376" w:name="_Toc271206241"/>
      <w:bookmarkStart w:id="1377" w:name="_Toc271209450"/>
      <w:bookmarkStart w:id="1378" w:name="_Toc271190468"/>
      <w:bookmarkStart w:id="1379" w:name="_Toc271199793"/>
      <w:bookmarkStart w:id="1380" w:name="_Toc271203032"/>
      <w:bookmarkStart w:id="1381" w:name="_Toc271206242"/>
      <w:bookmarkStart w:id="1382" w:name="_Toc271209451"/>
      <w:bookmarkStart w:id="1383" w:name="_Toc271190469"/>
      <w:bookmarkStart w:id="1384" w:name="_Toc271199794"/>
      <w:bookmarkStart w:id="1385" w:name="_Toc271203033"/>
      <w:bookmarkStart w:id="1386" w:name="_Toc271206243"/>
      <w:bookmarkStart w:id="1387" w:name="_Toc271209452"/>
      <w:bookmarkStart w:id="1388" w:name="_Toc271190488"/>
      <w:bookmarkStart w:id="1389" w:name="_Toc271199813"/>
      <w:bookmarkStart w:id="1390" w:name="_Toc271203052"/>
      <w:bookmarkStart w:id="1391" w:name="_Toc271206262"/>
      <w:bookmarkStart w:id="1392" w:name="_Toc271209471"/>
      <w:bookmarkStart w:id="1393" w:name="_Toc271190489"/>
      <w:bookmarkStart w:id="1394" w:name="_Toc271199814"/>
      <w:bookmarkStart w:id="1395" w:name="_Toc271203053"/>
      <w:bookmarkStart w:id="1396" w:name="_Toc271206263"/>
      <w:bookmarkStart w:id="1397" w:name="_Toc271209472"/>
      <w:bookmarkStart w:id="1398" w:name="_Toc271190538"/>
      <w:bookmarkStart w:id="1399" w:name="_Toc271199863"/>
      <w:bookmarkStart w:id="1400" w:name="_Toc271203102"/>
      <w:bookmarkStart w:id="1401" w:name="_Toc271206312"/>
      <w:bookmarkStart w:id="1402" w:name="_Toc271209521"/>
      <w:bookmarkStart w:id="1403" w:name="_Toc271190539"/>
      <w:bookmarkStart w:id="1404" w:name="_Toc271199864"/>
      <w:bookmarkStart w:id="1405" w:name="_Toc271203103"/>
      <w:bookmarkStart w:id="1406" w:name="_Toc271206313"/>
      <w:bookmarkStart w:id="1407" w:name="_Toc271209522"/>
      <w:bookmarkStart w:id="1408" w:name="_Toc271190594"/>
      <w:bookmarkStart w:id="1409" w:name="_Toc271199919"/>
      <w:bookmarkStart w:id="1410" w:name="_Toc271203158"/>
      <w:bookmarkStart w:id="1411" w:name="_Toc271206368"/>
      <w:bookmarkStart w:id="1412" w:name="_Toc271209577"/>
      <w:bookmarkStart w:id="1413" w:name="_Toc271190595"/>
      <w:bookmarkStart w:id="1414" w:name="_Toc271199920"/>
      <w:bookmarkStart w:id="1415" w:name="_Toc271203159"/>
      <w:bookmarkStart w:id="1416" w:name="_Toc271206369"/>
      <w:bookmarkStart w:id="1417" w:name="_Toc271209578"/>
      <w:bookmarkStart w:id="1418" w:name="_Toc271190596"/>
      <w:bookmarkStart w:id="1419" w:name="_Toc271199921"/>
      <w:bookmarkStart w:id="1420" w:name="_Toc271203160"/>
      <w:bookmarkStart w:id="1421" w:name="_Toc271206370"/>
      <w:bookmarkStart w:id="1422" w:name="_Toc271209579"/>
      <w:bookmarkStart w:id="1423" w:name="_Toc271190597"/>
      <w:bookmarkStart w:id="1424" w:name="_Toc271199922"/>
      <w:bookmarkStart w:id="1425" w:name="_Toc271203161"/>
      <w:bookmarkStart w:id="1426" w:name="_Toc271206371"/>
      <w:bookmarkStart w:id="1427" w:name="_Toc271209580"/>
      <w:bookmarkStart w:id="1428" w:name="_Toc271190598"/>
      <w:bookmarkStart w:id="1429" w:name="_Toc271199923"/>
      <w:bookmarkStart w:id="1430" w:name="_Toc271203162"/>
      <w:bookmarkStart w:id="1431" w:name="_Toc271206372"/>
      <w:bookmarkStart w:id="1432" w:name="_Toc271209581"/>
      <w:bookmarkStart w:id="1433" w:name="_Toc271190599"/>
      <w:bookmarkStart w:id="1434" w:name="_Toc271199924"/>
      <w:bookmarkStart w:id="1435" w:name="_Toc271203163"/>
      <w:bookmarkStart w:id="1436" w:name="_Toc271206373"/>
      <w:bookmarkStart w:id="1437" w:name="_Toc271209582"/>
      <w:bookmarkStart w:id="1438" w:name="_Toc271190605"/>
      <w:bookmarkStart w:id="1439" w:name="_Toc271199930"/>
      <w:bookmarkStart w:id="1440" w:name="_Toc271203169"/>
      <w:bookmarkStart w:id="1441" w:name="_Toc271206379"/>
      <w:bookmarkStart w:id="1442" w:name="_Toc271209588"/>
      <w:bookmarkStart w:id="1443" w:name="_Toc271190658"/>
      <w:bookmarkStart w:id="1444" w:name="_Toc271199983"/>
      <w:bookmarkStart w:id="1445" w:name="_Toc271203222"/>
      <w:bookmarkStart w:id="1446" w:name="_Toc271206432"/>
      <w:bookmarkStart w:id="1447" w:name="_Toc271209641"/>
      <w:bookmarkStart w:id="1448" w:name="_Toc271190659"/>
      <w:bookmarkStart w:id="1449" w:name="_Toc271199984"/>
      <w:bookmarkStart w:id="1450" w:name="_Toc271203223"/>
      <w:bookmarkStart w:id="1451" w:name="_Toc271206433"/>
      <w:bookmarkStart w:id="1452" w:name="_Toc271209642"/>
      <w:bookmarkStart w:id="1453" w:name="_Toc271190660"/>
      <w:bookmarkStart w:id="1454" w:name="_Toc271199985"/>
      <w:bookmarkStart w:id="1455" w:name="_Toc271203224"/>
      <w:bookmarkStart w:id="1456" w:name="_Toc271206434"/>
      <w:bookmarkStart w:id="1457" w:name="_Toc271209643"/>
      <w:bookmarkStart w:id="1458" w:name="_Toc271190707"/>
      <w:bookmarkStart w:id="1459" w:name="_Toc271200032"/>
      <w:bookmarkStart w:id="1460" w:name="_Toc271203271"/>
      <w:bookmarkStart w:id="1461" w:name="_Toc271206481"/>
      <w:bookmarkStart w:id="1462" w:name="_Toc271209690"/>
      <w:bookmarkStart w:id="1463" w:name="_Toc271190708"/>
      <w:bookmarkStart w:id="1464" w:name="_Toc271200033"/>
      <w:bookmarkStart w:id="1465" w:name="_Toc271203272"/>
      <w:bookmarkStart w:id="1466" w:name="_Toc271206482"/>
      <w:bookmarkStart w:id="1467" w:name="_Toc271209691"/>
      <w:bookmarkStart w:id="1468" w:name="_Toc271190709"/>
      <w:bookmarkStart w:id="1469" w:name="_Toc271200034"/>
      <w:bookmarkStart w:id="1470" w:name="_Toc271203273"/>
      <w:bookmarkStart w:id="1471" w:name="_Toc271206483"/>
      <w:bookmarkStart w:id="1472" w:name="_Toc271209692"/>
      <w:bookmarkStart w:id="1473" w:name="_Toc271190740"/>
      <w:bookmarkStart w:id="1474" w:name="_Toc271200065"/>
      <w:bookmarkStart w:id="1475" w:name="_Toc271203304"/>
      <w:bookmarkStart w:id="1476" w:name="_Toc271206514"/>
      <w:bookmarkStart w:id="1477" w:name="_Toc271209723"/>
      <w:bookmarkStart w:id="1478" w:name="_Toc271190741"/>
      <w:bookmarkStart w:id="1479" w:name="_Toc271200066"/>
      <w:bookmarkStart w:id="1480" w:name="_Toc271203305"/>
      <w:bookmarkStart w:id="1481" w:name="_Toc271206515"/>
      <w:bookmarkStart w:id="1482" w:name="_Toc271209724"/>
      <w:bookmarkStart w:id="1483" w:name="_Toc271190742"/>
      <w:bookmarkStart w:id="1484" w:name="_Toc271200067"/>
      <w:bookmarkStart w:id="1485" w:name="_Toc271203306"/>
      <w:bookmarkStart w:id="1486" w:name="_Toc271206516"/>
      <w:bookmarkStart w:id="1487" w:name="_Toc271209725"/>
      <w:bookmarkStart w:id="1488" w:name="_Toc271190743"/>
      <w:bookmarkStart w:id="1489" w:name="_Toc271200068"/>
      <w:bookmarkStart w:id="1490" w:name="_Toc271203307"/>
      <w:bookmarkStart w:id="1491" w:name="_Toc271206517"/>
      <w:bookmarkStart w:id="1492" w:name="_Toc271209726"/>
      <w:bookmarkStart w:id="1493" w:name="_Toc271190744"/>
      <w:bookmarkStart w:id="1494" w:name="_Toc271200069"/>
      <w:bookmarkStart w:id="1495" w:name="_Toc271203308"/>
      <w:bookmarkStart w:id="1496" w:name="_Toc271206518"/>
      <w:bookmarkStart w:id="1497" w:name="_Toc271209727"/>
      <w:bookmarkStart w:id="1498" w:name="_Toc271190750"/>
      <w:bookmarkStart w:id="1499" w:name="_Toc271200075"/>
      <w:bookmarkStart w:id="1500" w:name="_Toc271203314"/>
      <w:bookmarkStart w:id="1501" w:name="_Toc271206524"/>
      <w:bookmarkStart w:id="1502" w:name="_Toc271209733"/>
      <w:bookmarkStart w:id="1503" w:name="_Toc271190817"/>
      <w:bookmarkStart w:id="1504" w:name="_Toc271200142"/>
      <w:bookmarkStart w:id="1505" w:name="_Toc271203381"/>
      <w:bookmarkStart w:id="1506" w:name="_Toc271206591"/>
      <w:bookmarkStart w:id="1507" w:name="_Toc271209800"/>
      <w:bookmarkStart w:id="1508" w:name="_Toc271190818"/>
      <w:bookmarkStart w:id="1509" w:name="_Toc271200143"/>
      <w:bookmarkStart w:id="1510" w:name="_Toc271203382"/>
      <w:bookmarkStart w:id="1511" w:name="_Toc271206592"/>
      <w:bookmarkStart w:id="1512" w:name="_Toc271209801"/>
      <w:bookmarkStart w:id="1513" w:name="_Toc271190819"/>
      <w:bookmarkStart w:id="1514" w:name="_Toc271200144"/>
      <w:bookmarkStart w:id="1515" w:name="_Toc271203383"/>
      <w:bookmarkStart w:id="1516" w:name="_Toc271206593"/>
      <w:bookmarkStart w:id="1517" w:name="_Toc271209802"/>
      <w:bookmarkStart w:id="1518" w:name="_Toc271190820"/>
      <w:bookmarkStart w:id="1519" w:name="_Toc271200145"/>
      <w:bookmarkStart w:id="1520" w:name="_Toc271203384"/>
      <w:bookmarkStart w:id="1521" w:name="_Toc271206594"/>
      <w:bookmarkStart w:id="1522" w:name="_Toc271209803"/>
      <w:bookmarkStart w:id="1523" w:name="_Toc271190826"/>
      <w:bookmarkStart w:id="1524" w:name="_Toc271200151"/>
      <w:bookmarkStart w:id="1525" w:name="_Toc271203390"/>
      <w:bookmarkStart w:id="1526" w:name="_Toc271206600"/>
      <w:bookmarkStart w:id="1527" w:name="_Toc271209809"/>
      <w:bookmarkStart w:id="1528" w:name="_Toc271190927"/>
      <w:bookmarkStart w:id="1529" w:name="_Toc271200252"/>
      <w:bookmarkStart w:id="1530" w:name="_Toc271203491"/>
      <w:bookmarkStart w:id="1531" w:name="_Toc271206701"/>
      <w:bookmarkStart w:id="1532" w:name="_Toc271209910"/>
      <w:bookmarkStart w:id="1533" w:name="_Toc271190928"/>
      <w:bookmarkStart w:id="1534" w:name="_Toc271200253"/>
      <w:bookmarkStart w:id="1535" w:name="_Toc271203492"/>
      <w:bookmarkStart w:id="1536" w:name="_Toc271206702"/>
      <w:bookmarkStart w:id="1537" w:name="_Toc271209911"/>
      <w:bookmarkStart w:id="1538" w:name="_Toc271190929"/>
      <w:bookmarkStart w:id="1539" w:name="_Toc271200254"/>
      <w:bookmarkStart w:id="1540" w:name="_Toc271203493"/>
      <w:bookmarkStart w:id="1541" w:name="_Toc271206703"/>
      <w:bookmarkStart w:id="1542" w:name="_Toc271209912"/>
      <w:bookmarkStart w:id="1543" w:name="_Toc271190930"/>
      <w:bookmarkStart w:id="1544" w:name="_Toc271200255"/>
      <w:bookmarkStart w:id="1545" w:name="_Toc271203494"/>
      <w:bookmarkStart w:id="1546" w:name="_Toc271206704"/>
      <w:bookmarkStart w:id="1547" w:name="_Toc271209913"/>
      <w:bookmarkStart w:id="1548" w:name="_Toc271190931"/>
      <w:bookmarkStart w:id="1549" w:name="_Toc271200256"/>
      <w:bookmarkStart w:id="1550" w:name="_Toc271203495"/>
      <w:bookmarkStart w:id="1551" w:name="_Toc271206705"/>
      <w:bookmarkStart w:id="1552" w:name="_Toc271209914"/>
      <w:bookmarkStart w:id="1553" w:name="_Toc271190932"/>
      <w:bookmarkStart w:id="1554" w:name="_Toc271200257"/>
      <w:bookmarkStart w:id="1555" w:name="_Toc271203496"/>
      <w:bookmarkStart w:id="1556" w:name="_Toc271206706"/>
      <w:bookmarkStart w:id="1557" w:name="_Toc271209915"/>
      <w:bookmarkStart w:id="1558" w:name="_Toc271190933"/>
      <w:bookmarkStart w:id="1559" w:name="_Toc271200258"/>
      <w:bookmarkStart w:id="1560" w:name="_Toc271203497"/>
      <w:bookmarkStart w:id="1561" w:name="_Toc271206707"/>
      <w:bookmarkStart w:id="1562" w:name="_Toc271209916"/>
      <w:bookmarkStart w:id="1563" w:name="_Toc271033051"/>
      <w:bookmarkStart w:id="1564" w:name="_Toc271190934"/>
      <w:bookmarkStart w:id="1565" w:name="_Toc271200259"/>
      <w:bookmarkStart w:id="1566" w:name="_Toc271203498"/>
      <w:bookmarkStart w:id="1567" w:name="_Toc271206708"/>
      <w:bookmarkStart w:id="1568" w:name="_Toc271209917"/>
      <w:bookmarkStart w:id="1569" w:name="_Toc271033052"/>
      <w:bookmarkStart w:id="1570" w:name="_Toc271190935"/>
      <w:bookmarkStart w:id="1571" w:name="_Toc271200260"/>
      <w:bookmarkStart w:id="1572" w:name="_Toc271203499"/>
      <w:bookmarkStart w:id="1573" w:name="_Toc271206709"/>
      <w:bookmarkStart w:id="1574" w:name="_Toc271209918"/>
      <w:bookmarkStart w:id="1575" w:name="_Toc271033053"/>
      <w:bookmarkStart w:id="1576" w:name="_Toc271190936"/>
      <w:bookmarkStart w:id="1577" w:name="_Toc271200261"/>
      <w:bookmarkStart w:id="1578" w:name="_Toc271203500"/>
      <w:bookmarkStart w:id="1579" w:name="_Toc271206710"/>
      <w:bookmarkStart w:id="1580" w:name="_Toc271209919"/>
      <w:bookmarkStart w:id="1581" w:name="_Toc271033054"/>
      <w:bookmarkStart w:id="1582" w:name="_Toc271190937"/>
      <w:bookmarkStart w:id="1583" w:name="_Toc271200262"/>
      <w:bookmarkStart w:id="1584" w:name="_Toc271203501"/>
      <w:bookmarkStart w:id="1585" w:name="_Toc271206711"/>
      <w:bookmarkStart w:id="1586" w:name="_Toc271209920"/>
      <w:bookmarkStart w:id="1587" w:name="_Toc271033055"/>
      <w:bookmarkStart w:id="1588" w:name="_Toc271190938"/>
      <w:bookmarkStart w:id="1589" w:name="_Toc271200263"/>
      <w:bookmarkStart w:id="1590" w:name="_Toc271203502"/>
      <w:bookmarkStart w:id="1591" w:name="_Toc271206712"/>
      <w:bookmarkStart w:id="1592" w:name="_Toc271209921"/>
      <w:bookmarkStart w:id="1593" w:name="_Toc271033056"/>
      <w:bookmarkStart w:id="1594" w:name="_Toc271190939"/>
      <w:bookmarkStart w:id="1595" w:name="_Toc271200264"/>
      <w:bookmarkStart w:id="1596" w:name="_Toc271203503"/>
      <w:bookmarkStart w:id="1597" w:name="_Toc271206713"/>
      <w:bookmarkStart w:id="1598" w:name="_Toc271209922"/>
      <w:bookmarkStart w:id="1599" w:name="_Toc271033193"/>
      <w:bookmarkStart w:id="1600" w:name="_Toc271191076"/>
      <w:bookmarkStart w:id="1601" w:name="_Toc271200401"/>
      <w:bookmarkStart w:id="1602" w:name="_Toc271203640"/>
      <w:bookmarkStart w:id="1603" w:name="_Toc271206850"/>
      <w:bookmarkStart w:id="1604" w:name="_Toc271210059"/>
      <w:bookmarkStart w:id="1605" w:name="_Toc271033194"/>
      <w:bookmarkStart w:id="1606" w:name="_Toc271191077"/>
      <w:bookmarkStart w:id="1607" w:name="_Toc271200402"/>
      <w:bookmarkStart w:id="1608" w:name="_Toc271203641"/>
      <w:bookmarkStart w:id="1609" w:name="_Toc271206851"/>
      <w:bookmarkStart w:id="1610" w:name="_Toc271210060"/>
      <w:bookmarkStart w:id="1611" w:name="_Toc271033195"/>
      <w:bookmarkStart w:id="1612" w:name="_Toc271191078"/>
      <w:bookmarkStart w:id="1613" w:name="_Toc271200403"/>
      <w:bookmarkStart w:id="1614" w:name="_Toc271203642"/>
      <w:bookmarkStart w:id="1615" w:name="_Toc271206852"/>
      <w:bookmarkStart w:id="1616" w:name="_Toc271210061"/>
      <w:bookmarkStart w:id="1617" w:name="_Toc271033196"/>
      <w:bookmarkStart w:id="1618" w:name="_Toc271191079"/>
      <w:bookmarkStart w:id="1619" w:name="_Toc271200404"/>
      <w:bookmarkStart w:id="1620" w:name="_Toc271203643"/>
      <w:bookmarkStart w:id="1621" w:name="_Toc271206853"/>
      <w:bookmarkStart w:id="1622" w:name="_Toc271210062"/>
      <w:bookmarkStart w:id="1623" w:name="_Toc271033242"/>
      <w:bookmarkStart w:id="1624" w:name="_Toc271191125"/>
      <w:bookmarkStart w:id="1625" w:name="_Toc271200450"/>
      <w:bookmarkStart w:id="1626" w:name="_Toc271203689"/>
      <w:bookmarkStart w:id="1627" w:name="_Toc271206899"/>
      <w:bookmarkStart w:id="1628" w:name="_Toc271210108"/>
      <w:bookmarkStart w:id="1629" w:name="_Toc271033243"/>
      <w:bookmarkStart w:id="1630" w:name="_Toc271191126"/>
      <w:bookmarkStart w:id="1631" w:name="_Toc271200451"/>
      <w:bookmarkStart w:id="1632" w:name="_Toc271203690"/>
      <w:bookmarkStart w:id="1633" w:name="_Toc271206900"/>
      <w:bookmarkStart w:id="1634" w:name="_Toc271210109"/>
      <w:bookmarkStart w:id="1635" w:name="_Toc271033319"/>
      <w:bookmarkStart w:id="1636" w:name="_Toc271191202"/>
      <w:bookmarkStart w:id="1637" w:name="_Toc271200527"/>
      <w:bookmarkStart w:id="1638" w:name="_Toc271203766"/>
      <w:bookmarkStart w:id="1639" w:name="_Toc271206976"/>
      <w:bookmarkStart w:id="1640" w:name="_Toc271210185"/>
      <w:bookmarkStart w:id="1641" w:name="_Toc271033320"/>
      <w:bookmarkStart w:id="1642" w:name="_Toc271191203"/>
      <w:bookmarkStart w:id="1643" w:name="_Toc271200528"/>
      <w:bookmarkStart w:id="1644" w:name="_Toc271203767"/>
      <w:bookmarkStart w:id="1645" w:name="_Toc271206977"/>
      <w:bookmarkStart w:id="1646" w:name="_Toc271210186"/>
      <w:bookmarkStart w:id="1647" w:name="_Toc271033379"/>
      <w:bookmarkStart w:id="1648" w:name="_Toc271191262"/>
      <w:bookmarkStart w:id="1649" w:name="_Toc271200587"/>
      <w:bookmarkStart w:id="1650" w:name="_Toc271203826"/>
      <w:bookmarkStart w:id="1651" w:name="_Toc271207036"/>
      <w:bookmarkStart w:id="1652" w:name="_Toc271210245"/>
      <w:bookmarkStart w:id="1653" w:name="_Toc271033380"/>
      <w:bookmarkStart w:id="1654" w:name="_Toc271191263"/>
      <w:bookmarkStart w:id="1655" w:name="_Toc271200588"/>
      <w:bookmarkStart w:id="1656" w:name="_Toc271203827"/>
      <w:bookmarkStart w:id="1657" w:name="_Toc271207037"/>
      <w:bookmarkStart w:id="1658" w:name="_Toc271210246"/>
      <w:bookmarkStart w:id="1659" w:name="_Toc271033381"/>
      <w:bookmarkStart w:id="1660" w:name="_Toc271191264"/>
      <w:bookmarkStart w:id="1661" w:name="_Toc271200589"/>
      <w:bookmarkStart w:id="1662" w:name="_Toc271203828"/>
      <w:bookmarkStart w:id="1663" w:name="_Toc271207038"/>
      <w:bookmarkStart w:id="1664" w:name="_Toc271210247"/>
      <w:bookmarkStart w:id="1665" w:name="_Toc461460117"/>
      <w:bookmarkStart w:id="1666" w:name="_Ref220114285"/>
      <w:bookmarkStart w:id="1667" w:name="_Toc216101135"/>
      <w:bookmarkStart w:id="1668" w:name="_Ref220114276"/>
      <w:bookmarkStart w:id="1669" w:name="_Toc24257791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r>
        <w:t>ACPI Device Interface</w:t>
      </w:r>
      <w:bookmarkEnd w:id="1665"/>
    </w:p>
    <w:p w14:paraId="4E3FD4F1" w14:textId="77777777" w:rsidR="00F6496E" w:rsidRPr="00F6496E" w:rsidRDefault="00F6496E" w:rsidP="005C490C">
      <w:bookmarkStart w:id="1670" w:name="_Toc271033423"/>
      <w:bookmarkStart w:id="1671" w:name="_Toc271191306"/>
      <w:bookmarkStart w:id="1672" w:name="_Toc271200631"/>
      <w:bookmarkStart w:id="1673" w:name="_Toc271033424"/>
      <w:bookmarkStart w:id="1674" w:name="_Toc271191307"/>
      <w:bookmarkStart w:id="1675" w:name="_Toc271200632"/>
      <w:bookmarkStart w:id="1676" w:name="_Toc260133502"/>
      <w:bookmarkStart w:id="1677" w:name="_Toc263807336"/>
      <w:bookmarkStart w:id="1678" w:name="_Toc265130662"/>
      <w:bookmarkStart w:id="1679" w:name="_Toc265144252"/>
      <w:bookmarkStart w:id="1680" w:name="_Toc268619437"/>
      <w:bookmarkStart w:id="1681" w:name="_Toc260133503"/>
      <w:bookmarkStart w:id="1682" w:name="_Toc263807337"/>
      <w:bookmarkStart w:id="1683" w:name="_Toc265130663"/>
      <w:bookmarkStart w:id="1684" w:name="_Toc265144253"/>
      <w:bookmarkStart w:id="1685" w:name="_Toc268619438"/>
      <w:bookmarkStart w:id="1686" w:name="_Toc271033425"/>
      <w:bookmarkStart w:id="1687" w:name="_Toc271191308"/>
      <w:bookmarkStart w:id="1688" w:name="_Toc271200633"/>
      <w:bookmarkStart w:id="1689" w:name="_Toc271033426"/>
      <w:bookmarkStart w:id="1690" w:name="_Toc271191309"/>
      <w:bookmarkStart w:id="1691" w:name="_Toc271200634"/>
      <w:bookmarkStart w:id="1692" w:name="_Toc271033427"/>
      <w:bookmarkStart w:id="1693" w:name="_Toc271191310"/>
      <w:bookmarkStart w:id="1694" w:name="_Toc271200635"/>
      <w:bookmarkStart w:id="1695" w:name="_Toc271033428"/>
      <w:bookmarkStart w:id="1696" w:name="_Toc271191311"/>
      <w:bookmarkStart w:id="1697" w:name="_Toc271200636"/>
      <w:bookmarkStart w:id="1698" w:name="_Toc271033429"/>
      <w:bookmarkStart w:id="1699" w:name="_Toc271191312"/>
      <w:bookmarkStart w:id="1700" w:name="_Toc271200637"/>
      <w:bookmarkStart w:id="1701" w:name="_Toc271033430"/>
      <w:bookmarkStart w:id="1702" w:name="_Toc271191313"/>
      <w:bookmarkStart w:id="1703" w:name="_Toc271200638"/>
      <w:bookmarkStart w:id="1704" w:name="_Toc271033431"/>
      <w:bookmarkStart w:id="1705" w:name="_Toc271191314"/>
      <w:bookmarkStart w:id="1706" w:name="_Toc271200639"/>
      <w:bookmarkStart w:id="1707" w:name="_Toc271033432"/>
      <w:bookmarkStart w:id="1708" w:name="_Toc271191315"/>
      <w:bookmarkStart w:id="1709" w:name="_Toc271200640"/>
      <w:bookmarkStart w:id="1710" w:name="_Toc271033433"/>
      <w:bookmarkStart w:id="1711" w:name="_Toc271191316"/>
      <w:bookmarkStart w:id="1712" w:name="_Toc271200641"/>
      <w:bookmarkStart w:id="1713" w:name="_Toc271033434"/>
      <w:bookmarkStart w:id="1714" w:name="_Toc271191317"/>
      <w:bookmarkStart w:id="1715" w:name="_Toc271200642"/>
      <w:bookmarkStart w:id="1716" w:name="_Toc271033435"/>
      <w:bookmarkStart w:id="1717" w:name="_Toc271191318"/>
      <w:bookmarkStart w:id="1718" w:name="_Toc271200643"/>
      <w:bookmarkStart w:id="1719" w:name="_Toc271033436"/>
      <w:bookmarkStart w:id="1720" w:name="_Toc271191319"/>
      <w:bookmarkStart w:id="1721" w:name="_Toc271200644"/>
      <w:bookmarkStart w:id="1722" w:name="_Toc271033437"/>
      <w:bookmarkStart w:id="1723" w:name="_Toc271191320"/>
      <w:bookmarkStart w:id="1724" w:name="_Toc271200645"/>
      <w:bookmarkStart w:id="1725" w:name="_Toc271033438"/>
      <w:bookmarkStart w:id="1726" w:name="_Toc271191321"/>
      <w:bookmarkStart w:id="1727" w:name="_Toc271200646"/>
      <w:bookmarkStart w:id="1728" w:name="_Toc271033439"/>
      <w:bookmarkStart w:id="1729" w:name="_Toc271191322"/>
      <w:bookmarkStart w:id="1730" w:name="_Toc271200647"/>
      <w:bookmarkStart w:id="1731" w:name="_Toc271033440"/>
      <w:bookmarkStart w:id="1732" w:name="_Toc271191323"/>
      <w:bookmarkStart w:id="1733" w:name="_Toc271200648"/>
      <w:bookmarkStart w:id="1734" w:name="_Toc271033441"/>
      <w:bookmarkStart w:id="1735" w:name="_Toc271191324"/>
      <w:bookmarkStart w:id="1736" w:name="_Toc271200649"/>
      <w:bookmarkStart w:id="1737" w:name="_Toc271033442"/>
      <w:bookmarkStart w:id="1738" w:name="_Toc271191325"/>
      <w:bookmarkStart w:id="1739" w:name="_Toc271200650"/>
      <w:bookmarkStart w:id="1740" w:name="_Toc271033443"/>
      <w:bookmarkStart w:id="1741" w:name="_Toc271191326"/>
      <w:bookmarkStart w:id="1742" w:name="_Toc271200651"/>
      <w:bookmarkStart w:id="1743" w:name="_Toc271033444"/>
      <w:bookmarkStart w:id="1744" w:name="_Toc271191327"/>
      <w:bookmarkStart w:id="1745" w:name="_Toc271200652"/>
      <w:bookmarkStart w:id="1746" w:name="_Toc271033445"/>
      <w:bookmarkStart w:id="1747" w:name="_Toc271191328"/>
      <w:bookmarkStart w:id="1748" w:name="_Toc271200653"/>
      <w:bookmarkStart w:id="1749" w:name="_Toc271033446"/>
      <w:bookmarkStart w:id="1750" w:name="_Toc271191329"/>
      <w:bookmarkStart w:id="1751" w:name="_Toc271200654"/>
      <w:bookmarkStart w:id="1752" w:name="_Toc271033447"/>
      <w:bookmarkStart w:id="1753" w:name="_Toc271191330"/>
      <w:bookmarkStart w:id="1754" w:name="_Toc271200655"/>
      <w:bookmarkStart w:id="1755" w:name="_Toc271033448"/>
      <w:bookmarkStart w:id="1756" w:name="_Toc271191331"/>
      <w:bookmarkStart w:id="1757" w:name="_Toc271200656"/>
      <w:bookmarkStart w:id="1758" w:name="_Toc271033449"/>
      <w:bookmarkStart w:id="1759" w:name="_Toc271191332"/>
      <w:bookmarkStart w:id="1760" w:name="_Toc271200657"/>
      <w:bookmarkStart w:id="1761" w:name="_Toc271033450"/>
      <w:bookmarkStart w:id="1762" w:name="_Toc271191333"/>
      <w:bookmarkStart w:id="1763" w:name="_Toc271200658"/>
      <w:bookmarkStart w:id="1764" w:name="_Toc194292083"/>
      <w:bookmarkStart w:id="1765" w:name="_Toc194198821"/>
      <w:bookmarkStart w:id="1766" w:name="_Toc197924748"/>
      <w:bookmarkStart w:id="1767" w:name="_Toc217355321"/>
      <w:bookmarkStart w:id="1768" w:name="_Toc218999711"/>
      <w:bookmarkStart w:id="1769" w:name="_Toc206291668"/>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r>
        <w:t xml:space="preserve">The custom XTU ACPI Device is the foundation of the new XTU BIOS Interface.  This </w:t>
      </w:r>
      <w:r w:rsidR="00D23544">
        <w:t xml:space="preserve">ACPI </w:t>
      </w:r>
      <w:r>
        <w:t xml:space="preserve">device </w:t>
      </w:r>
      <w:r w:rsidR="00D23544">
        <w:t xml:space="preserve">definition </w:t>
      </w:r>
      <w:r>
        <w:t xml:space="preserve">is required in order </w:t>
      </w:r>
      <w:r w:rsidR="00D23544">
        <w:t>to allow XTU to communicate to</w:t>
      </w:r>
      <w:r>
        <w:t xml:space="preserve"> BIOS for the purpose of either persistence of setting values across reboots or control of run-time platform specific devices.</w:t>
      </w:r>
      <w:r w:rsidR="00D23544">
        <w:t xml:space="preserve">  The following sections will describe each of the required and optional structures, their purpose, and detailed descriptions.</w:t>
      </w:r>
    </w:p>
    <w:p w14:paraId="01D8FFD1" w14:textId="77777777" w:rsidR="00C5393C" w:rsidRDefault="00431637" w:rsidP="00AA73B9">
      <w:r w:rsidRPr="00431637">
        <w:t xml:space="preserve">All examples in the following section are referring to ASL code.  For details on syntax and ASL conventions please refer to the Advanced Configuration and Power Interface Specification available at </w:t>
      </w:r>
      <w:hyperlink r:id="rId24" w:history="1">
        <w:r w:rsidR="00016EDB" w:rsidRPr="00016EDB">
          <w:t>http://www.acpi.info</w:t>
        </w:r>
      </w:hyperlink>
      <w:r w:rsidR="00AA73B9">
        <w:t>.</w:t>
      </w:r>
      <w:r w:rsidR="00016EDB" w:rsidRPr="00016EDB">
        <w:t xml:space="preserve"> </w:t>
      </w:r>
      <w:bookmarkEnd w:id="1764"/>
      <w:bookmarkEnd w:id="1765"/>
      <w:bookmarkEnd w:id="1766"/>
      <w:bookmarkEnd w:id="1767"/>
      <w:bookmarkEnd w:id="1768"/>
      <w:bookmarkEnd w:id="1769"/>
    </w:p>
    <w:p w14:paraId="7CDA955E" w14:textId="77777777" w:rsidR="00867ADE" w:rsidRDefault="00867ADE" w:rsidP="00182791">
      <w:pPr>
        <w:pStyle w:val="Heading3"/>
      </w:pPr>
      <w:bookmarkStart w:id="1770" w:name="_Toc242577848"/>
      <w:bookmarkStart w:id="1771" w:name="_Toc461460118"/>
      <w:r>
        <w:t>Device Description</w:t>
      </w:r>
      <w:bookmarkEnd w:id="1770"/>
      <w:bookmarkEnd w:id="1771"/>
    </w:p>
    <w:p w14:paraId="68A129F0" w14:textId="77777777" w:rsidR="00ED66C7" w:rsidRDefault="00867ADE" w:rsidP="008015E2">
      <w:r>
        <w:t xml:space="preserve">The following </w:t>
      </w:r>
      <w:r w:rsidR="003818FE">
        <w:t xml:space="preserve">table </w:t>
      </w:r>
      <w:r>
        <w:t>provides details of the generic ACPI device.  This device is what the XTU ACPI driver will register against and must be present in order to support either ACPI Control or Monitor-only methods and objects.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2"/>
        <w:gridCol w:w="3842"/>
      </w:tblGrid>
      <w:tr w:rsidR="00ED66C7" w14:paraId="0A1AF264" w14:textId="77777777" w:rsidTr="00945F27">
        <w:trPr>
          <w:trHeight w:val="467"/>
          <w:tblHeader/>
          <w:jc w:val="center"/>
        </w:trPr>
        <w:tc>
          <w:tcPr>
            <w:tcW w:w="3842" w:type="dxa"/>
          </w:tcPr>
          <w:p w14:paraId="09D2D799" w14:textId="77777777" w:rsidR="00ED66C7" w:rsidRPr="009A1D58" w:rsidRDefault="00ED66C7" w:rsidP="00ED66C7">
            <w:pPr>
              <w:pStyle w:val="CellHeader"/>
            </w:pPr>
            <w:r w:rsidRPr="009A1D58">
              <w:t>Identification Method</w:t>
            </w:r>
          </w:p>
        </w:tc>
        <w:tc>
          <w:tcPr>
            <w:tcW w:w="3842" w:type="dxa"/>
          </w:tcPr>
          <w:p w14:paraId="78A5C246" w14:textId="77777777" w:rsidR="00ED66C7" w:rsidRDefault="00ED66C7" w:rsidP="00ED66C7">
            <w:pPr>
              <w:pStyle w:val="CellHeader"/>
            </w:pPr>
            <w:r w:rsidRPr="009A1D58">
              <w:t>Value</w:t>
            </w:r>
          </w:p>
        </w:tc>
      </w:tr>
      <w:tr w:rsidR="00ED66C7" w14:paraId="54191D76" w14:textId="77777777" w:rsidTr="00945F27">
        <w:trPr>
          <w:trHeight w:val="467"/>
          <w:jc w:val="center"/>
        </w:trPr>
        <w:tc>
          <w:tcPr>
            <w:tcW w:w="3842" w:type="dxa"/>
          </w:tcPr>
          <w:p w14:paraId="46D19CA7" w14:textId="77777777" w:rsidR="00ED66C7" w:rsidRPr="00BB72E8" w:rsidRDefault="00ED66C7" w:rsidP="00ED66C7">
            <w:pPr>
              <w:pStyle w:val="CellNormal"/>
            </w:pPr>
            <w:r>
              <w:t>_HID</w:t>
            </w:r>
          </w:p>
        </w:tc>
        <w:tc>
          <w:tcPr>
            <w:tcW w:w="3842" w:type="dxa"/>
          </w:tcPr>
          <w:p w14:paraId="72738097" w14:textId="77777777" w:rsidR="00ED66C7" w:rsidRDefault="00ED66C7" w:rsidP="00ED66C7">
            <w:pPr>
              <w:pStyle w:val="CellNormal"/>
            </w:pPr>
            <w:r>
              <w:t>I</w:t>
            </w:r>
            <w:r w:rsidR="00BC26A2">
              <w:t>NT3394</w:t>
            </w:r>
          </w:p>
        </w:tc>
      </w:tr>
      <w:tr w:rsidR="00ED66C7" w14:paraId="5FD2F90D" w14:textId="77777777" w:rsidTr="00945F27">
        <w:trPr>
          <w:trHeight w:val="467"/>
          <w:jc w:val="center"/>
        </w:trPr>
        <w:tc>
          <w:tcPr>
            <w:tcW w:w="3842" w:type="dxa"/>
          </w:tcPr>
          <w:p w14:paraId="628C1467" w14:textId="77777777" w:rsidR="00ED66C7" w:rsidRDefault="00ED66C7" w:rsidP="00ED66C7">
            <w:pPr>
              <w:pStyle w:val="CellNormal"/>
            </w:pPr>
            <w:r>
              <w:t>_CID</w:t>
            </w:r>
          </w:p>
        </w:tc>
        <w:tc>
          <w:tcPr>
            <w:tcW w:w="3842" w:type="dxa"/>
          </w:tcPr>
          <w:p w14:paraId="32F799C5" w14:textId="77777777" w:rsidR="00ED66C7" w:rsidRDefault="00ED66C7" w:rsidP="00ED66C7">
            <w:pPr>
              <w:pStyle w:val="CellNormal"/>
            </w:pPr>
            <w:r>
              <w:t>PNP0C02</w:t>
            </w:r>
          </w:p>
        </w:tc>
      </w:tr>
    </w:tbl>
    <w:p w14:paraId="3BA9436F" w14:textId="6101CBE3" w:rsidR="00ED66C7" w:rsidRDefault="00ED66C7" w:rsidP="004B630F">
      <w:pPr>
        <w:pStyle w:val="StyleCaptionCentered"/>
        <w:ind w:left="720"/>
        <w:jc w:val="left"/>
      </w:pPr>
      <w:bookmarkStart w:id="1772" w:name="_Toc447095697"/>
      <w:bookmarkStart w:id="1773" w:name="_Toc242577912"/>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w:t>
      </w:r>
      <w:r w:rsidR="003C1B33">
        <w:rPr>
          <w:noProof/>
        </w:rPr>
        <w:fldChar w:fldCharType="end"/>
      </w:r>
      <w:r>
        <w:t>: ACPI Device Identification</w:t>
      </w:r>
      <w:bookmarkEnd w:id="1772"/>
    </w:p>
    <w:bookmarkEnd w:id="1773"/>
    <w:p w14:paraId="678CDFC0" w14:textId="77777777" w:rsidR="00867ADE" w:rsidRDefault="00867ADE" w:rsidP="008015E2">
      <w:pPr>
        <w:pStyle w:val="IndentedNormal"/>
        <w:ind w:left="0"/>
      </w:pPr>
      <w:r>
        <w:t>This device can be implemented under any scope of the platform ACPI's namespace, however, it is recommended to be implemented within the \_SB scope.</w:t>
      </w:r>
    </w:p>
    <w:p w14:paraId="2270AE34" w14:textId="77777777" w:rsidR="003818FE" w:rsidRDefault="00867ADE" w:rsidP="008015E2">
      <w:pPr>
        <w:pStyle w:val="IndentedNormal"/>
        <w:ind w:left="0"/>
      </w:pPr>
      <w:r>
        <w:t>Specifying the _CID ensures that the ACPI device does not show up in the Windows Device Manager as an "Unknown Device" with a yellow bang.</w:t>
      </w:r>
    </w:p>
    <w:p w14:paraId="57D7D87B" w14:textId="77777777" w:rsidR="003818FE" w:rsidRDefault="00945F27" w:rsidP="00182791">
      <w:pPr>
        <w:pStyle w:val="Heading3"/>
      </w:pPr>
      <w:bookmarkStart w:id="1774" w:name="_Toc461460119"/>
      <w:r>
        <w:t>Object Overview</w:t>
      </w:r>
      <w:bookmarkEnd w:id="1774"/>
    </w:p>
    <w:p w14:paraId="0E98CD7D" w14:textId="77777777" w:rsidR="00945F27" w:rsidRDefault="00945F27" w:rsidP="00945F27">
      <w:r>
        <w:t>The following table provides an overview of the objects which are described in the upcoming sections.  This provides a clear understanding of the various supported names and methods which make up the XTU ACPI device.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2142"/>
        <w:gridCol w:w="839"/>
        <w:gridCol w:w="5270"/>
      </w:tblGrid>
      <w:tr w:rsidR="00945F27" w14:paraId="5C57CFDF" w14:textId="77777777" w:rsidTr="00C17991">
        <w:trPr>
          <w:trHeight w:val="467"/>
          <w:tblHeader/>
          <w:jc w:val="center"/>
        </w:trPr>
        <w:tc>
          <w:tcPr>
            <w:tcW w:w="1101" w:type="dxa"/>
            <w:vAlign w:val="center"/>
          </w:tcPr>
          <w:p w14:paraId="170FEFFB" w14:textId="77777777" w:rsidR="00945F27" w:rsidRPr="009A1D58" w:rsidRDefault="00945F27" w:rsidP="00945F27">
            <w:pPr>
              <w:pStyle w:val="CellHeader"/>
            </w:pPr>
            <w:r>
              <w:t>ACPI Object</w:t>
            </w:r>
          </w:p>
        </w:tc>
        <w:tc>
          <w:tcPr>
            <w:tcW w:w="2150" w:type="dxa"/>
            <w:vAlign w:val="center"/>
          </w:tcPr>
          <w:p w14:paraId="5976332B" w14:textId="77777777" w:rsidR="00945F27" w:rsidRDefault="00945F27" w:rsidP="00945F27">
            <w:pPr>
              <w:pStyle w:val="CellHeader"/>
            </w:pPr>
            <w:r>
              <w:t>Object Name</w:t>
            </w:r>
          </w:p>
        </w:tc>
        <w:tc>
          <w:tcPr>
            <w:tcW w:w="839" w:type="dxa"/>
            <w:vAlign w:val="center"/>
          </w:tcPr>
          <w:p w14:paraId="2695E14C" w14:textId="77777777" w:rsidR="00945F27" w:rsidRDefault="00945F27" w:rsidP="00945F27">
            <w:pPr>
              <w:pStyle w:val="CellHeader"/>
            </w:pPr>
            <w:r>
              <w:t>Type</w:t>
            </w:r>
          </w:p>
        </w:tc>
        <w:tc>
          <w:tcPr>
            <w:tcW w:w="5306" w:type="dxa"/>
            <w:vAlign w:val="center"/>
          </w:tcPr>
          <w:p w14:paraId="5EF0F0EE" w14:textId="77777777" w:rsidR="00945F27" w:rsidRDefault="00614B1B" w:rsidP="00945F27">
            <w:pPr>
              <w:pStyle w:val="CellHeader"/>
            </w:pPr>
            <w:r>
              <w:t>Description</w:t>
            </w:r>
          </w:p>
        </w:tc>
      </w:tr>
      <w:tr w:rsidR="00945F27" w14:paraId="6F4C99DB" w14:textId="77777777" w:rsidTr="00293335">
        <w:trPr>
          <w:trHeight w:val="467"/>
          <w:jc w:val="center"/>
        </w:trPr>
        <w:tc>
          <w:tcPr>
            <w:tcW w:w="1101" w:type="dxa"/>
            <w:vAlign w:val="center"/>
          </w:tcPr>
          <w:p w14:paraId="2FCE900E" w14:textId="77777777" w:rsidR="00945F27" w:rsidRPr="00AB72F4" w:rsidRDefault="00BF5211" w:rsidP="00945F27">
            <w:pPr>
              <w:pStyle w:val="CellNormal"/>
              <w:jc w:val="center"/>
              <w:rPr>
                <w:rStyle w:val="SubtleReference"/>
              </w:rPr>
            </w:pPr>
            <w:hyperlink w:anchor="_Interface_Version_(IVER)" w:history="1">
              <w:r w:rsidR="00945F27" w:rsidRPr="00AB72F4">
                <w:rPr>
                  <w:rStyle w:val="SubtleReference"/>
                </w:rPr>
                <w:t>IVER</w:t>
              </w:r>
            </w:hyperlink>
          </w:p>
        </w:tc>
        <w:tc>
          <w:tcPr>
            <w:tcW w:w="2150" w:type="dxa"/>
            <w:vAlign w:val="center"/>
          </w:tcPr>
          <w:p w14:paraId="22792E19" w14:textId="77777777" w:rsidR="00945F27" w:rsidRDefault="00945F27" w:rsidP="00945F27">
            <w:pPr>
              <w:pStyle w:val="CellNormal"/>
              <w:jc w:val="center"/>
            </w:pPr>
            <w:r>
              <w:t>Version</w:t>
            </w:r>
          </w:p>
        </w:tc>
        <w:tc>
          <w:tcPr>
            <w:tcW w:w="839" w:type="dxa"/>
            <w:vAlign w:val="center"/>
          </w:tcPr>
          <w:p w14:paraId="1DEA33B9" w14:textId="77777777" w:rsidR="00945F27" w:rsidRDefault="00945F27" w:rsidP="00945F27">
            <w:pPr>
              <w:pStyle w:val="CellNormal"/>
              <w:jc w:val="center"/>
            </w:pPr>
            <w:r>
              <w:t>Name</w:t>
            </w:r>
          </w:p>
        </w:tc>
        <w:tc>
          <w:tcPr>
            <w:tcW w:w="5306" w:type="dxa"/>
            <w:vAlign w:val="center"/>
          </w:tcPr>
          <w:p w14:paraId="3CCF145A" w14:textId="77777777" w:rsidR="00945F27" w:rsidRDefault="00614B1B" w:rsidP="00945F27">
            <w:pPr>
              <w:pStyle w:val="CellNormal"/>
            </w:pPr>
            <w:r>
              <w:t>This object defines the version number of the interface.</w:t>
            </w:r>
          </w:p>
        </w:tc>
      </w:tr>
      <w:tr w:rsidR="00945F27" w14:paraId="729597E1" w14:textId="77777777" w:rsidTr="00293335">
        <w:trPr>
          <w:trHeight w:val="467"/>
          <w:jc w:val="center"/>
        </w:trPr>
        <w:tc>
          <w:tcPr>
            <w:tcW w:w="1101" w:type="dxa"/>
            <w:vAlign w:val="center"/>
          </w:tcPr>
          <w:p w14:paraId="68B76C9A" w14:textId="77777777" w:rsidR="00945F27" w:rsidRPr="00AB72F4" w:rsidRDefault="00BF5211" w:rsidP="00945F27">
            <w:pPr>
              <w:pStyle w:val="CellNormal"/>
              <w:jc w:val="center"/>
              <w:rPr>
                <w:rStyle w:val="SubtleReference"/>
              </w:rPr>
            </w:pPr>
            <w:hyperlink w:anchor="_Get_Available_Controls" w:history="1">
              <w:r w:rsidR="00945F27" w:rsidRPr="00AB72F4">
                <w:rPr>
                  <w:rStyle w:val="SubtleReference"/>
                </w:rPr>
                <w:t>GACI</w:t>
              </w:r>
            </w:hyperlink>
          </w:p>
        </w:tc>
        <w:tc>
          <w:tcPr>
            <w:tcW w:w="2150" w:type="dxa"/>
            <w:vAlign w:val="center"/>
          </w:tcPr>
          <w:p w14:paraId="5FCE4E7F" w14:textId="77777777" w:rsidR="00945F27" w:rsidRDefault="00945F27" w:rsidP="00945F27">
            <w:pPr>
              <w:pStyle w:val="CellNormal"/>
              <w:jc w:val="center"/>
            </w:pPr>
            <w:r>
              <w:t>Get Available Controls</w:t>
            </w:r>
          </w:p>
        </w:tc>
        <w:tc>
          <w:tcPr>
            <w:tcW w:w="839" w:type="dxa"/>
            <w:vAlign w:val="center"/>
          </w:tcPr>
          <w:p w14:paraId="08A65653" w14:textId="77777777" w:rsidR="00945F27" w:rsidRDefault="00945F27" w:rsidP="00945F27">
            <w:pPr>
              <w:pStyle w:val="CellNormal"/>
              <w:jc w:val="center"/>
            </w:pPr>
            <w:r>
              <w:t>Method</w:t>
            </w:r>
          </w:p>
        </w:tc>
        <w:tc>
          <w:tcPr>
            <w:tcW w:w="5306" w:type="dxa"/>
            <w:vAlign w:val="center"/>
          </w:tcPr>
          <w:p w14:paraId="704A6F1D" w14:textId="77777777" w:rsidR="00945F27" w:rsidRDefault="00614B1B" w:rsidP="00BA4497">
            <w:pPr>
              <w:pStyle w:val="CellNormal"/>
            </w:pPr>
            <w:r>
              <w:t xml:space="preserve">This </w:t>
            </w:r>
            <w:r w:rsidR="00BA4497">
              <w:t>object</w:t>
            </w:r>
            <w:r>
              <w:t xml:space="preserve"> defines the Control IDs supported by the platform and includes the static information associated with those controls.</w:t>
            </w:r>
          </w:p>
        </w:tc>
      </w:tr>
      <w:tr w:rsidR="00945F27" w14:paraId="207CC57A" w14:textId="77777777" w:rsidTr="00C17991">
        <w:trPr>
          <w:trHeight w:val="467"/>
          <w:jc w:val="center"/>
        </w:trPr>
        <w:tc>
          <w:tcPr>
            <w:tcW w:w="1101" w:type="dxa"/>
            <w:vAlign w:val="center"/>
          </w:tcPr>
          <w:p w14:paraId="6FF085C0" w14:textId="77777777" w:rsidR="00945F27" w:rsidRPr="00AB72F4" w:rsidRDefault="00BF5211" w:rsidP="00945F27">
            <w:pPr>
              <w:pStyle w:val="CellNormal"/>
              <w:jc w:val="center"/>
              <w:rPr>
                <w:rStyle w:val="SubtleReference"/>
              </w:rPr>
            </w:pPr>
            <w:hyperlink w:anchor="_Get_Discrete_Supported" w:history="1">
              <w:r w:rsidR="00945F27" w:rsidRPr="00AB72F4">
                <w:rPr>
                  <w:rStyle w:val="SubtleReference"/>
                </w:rPr>
                <w:t>GDSV</w:t>
              </w:r>
            </w:hyperlink>
          </w:p>
        </w:tc>
        <w:tc>
          <w:tcPr>
            <w:tcW w:w="2150" w:type="dxa"/>
            <w:vAlign w:val="center"/>
          </w:tcPr>
          <w:p w14:paraId="7948100E" w14:textId="77777777" w:rsidR="00945F27" w:rsidRDefault="00945F27" w:rsidP="00945F27">
            <w:pPr>
              <w:pStyle w:val="CellNormal"/>
              <w:jc w:val="center"/>
            </w:pPr>
            <w:r>
              <w:t>Get Discrete Supported Values</w:t>
            </w:r>
          </w:p>
        </w:tc>
        <w:tc>
          <w:tcPr>
            <w:tcW w:w="839" w:type="dxa"/>
            <w:vAlign w:val="center"/>
          </w:tcPr>
          <w:p w14:paraId="5C9CEC49" w14:textId="77777777" w:rsidR="00945F27" w:rsidRDefault="00945F27" w:rsidP="00945F27">
            <w:pPr>
              <w:pStyle w:val="CellNormal"/>
              <w:jc w:val="center"/>
            </w:pPr>
            <w:r>
              <w:t>Method</w:t>
            </w:r>
          </w:p>
        </w:tc>
        <w:tc>
          <w:tcPr>
            <w:tcW w:w="5306" w:type="dxa"/>
            <w:vAlign w:val="center"/>
          </w:tcPr>
          <w:p w14:paraId="0B218876" w14:textId="77777777" w:rsidR="00945F27" w:rsidRDefault="00614B1B" w:rsidP="00945F27">
            <w:pPr>
              <w:pStyle w:val="CellNormal"/>
            </w:pPr>
            <w:r>
              <w:t xml:space="preserve">This </w:t>
            </w:r>
            <w:r w:rsidR="00BA4497">
              <w:t xml:space="preserve">object </w:t>
            </w:r>
            <w:r>
              <w:t>is used to describe a discrete set of display values when the control is unable to be described as a continuous set of values.</w:t>
            </w:r>
          </w:p>
        </w:tc>
      </w:tr>
      <w:tr w:rsidR="00945F27" w14:paraId="1354EB8F" w14:textId="77777777" w:rsidTr="00C17991">
        <w:trPr>
          <w:trHeight w:val="467"/>
          <w:jc w:val="center"/>
        </w:trPr>
        <w:tc>
          <w:tcPr>
            <w:tcW w:w="1101" w:type="dxa"/>
            <w:vAlign w:val="center"/>
          </w:tcPr>
          <w:p w14:paraId="6DB08C0B" w14:textId="77777777" w:rsidR="00945F27" w:rsidRPr="00AB72F4" w:rsidRDefault="00BF5211" w:rsidP="00945F27">
            <w:pPr>
              <w:pStyle w:val="CellNormal"/>
              <w:jc w:val="center"/>
              <w:rPr>
                <w:rStyle w:val="SubtleReference"/>
              </w:rPr>
            </w:pPr>
            <w:hyperlink w:anchor="_Get_SMI_Command" w:history="1">
              <w:r w:rsidR="00945F27" w:rsidRPr="00AB72F4">
                <w:rPr>
                  <w:rStyle w:val="SubtleReference"/>
                </w:rPr>
                <w:t>GSCV</w:t>
              </w:r>
            </w:hyperlink>
          </w:p>
        </w:tc>
        <w:tc>
          <w:tcPr>
            <w:tcW w:w="2150" w:type="dxa"/>
            <w:vAlign w:val="center"/>
          </w:tcPr>
          <w:p w14:paraId="28F98114" w14:textId="77777777" w:rsidR="00945F27" w:rsidRDefault="00945F27" w:rsidP="00945F27">
            <w:pPr>
              <w:pStyle w:val="CellNormal"/>
              <w:jc w:val="center"/>
            </w:pPr>
            <w:r>
              <w:t>Get SMI Command Value</w:t>
            </w:r>
          </w:p>
        </w:tc>
        <w:tc>
          <w:tcPr>
            <w:tcW w:w="839" w:type="dxa"/>
            <w:vAlign w:val="center"/>
          </w:tcPr>
          <w:p w14:paraId="06D99225" w14:textId="77777777" w:rsidR="00945F27" w:rsidRDefault="00BA4497" w:rsidP="00945F27">
            <w:pPr>
              <w:pStyle w:val="CellNormal"/>
              <w:jc w:val="center"/>
            </w:pPr>
            <w:r>
              <w:t>Name</w:t>
            </w:r>
          </w:p>
        </w:tc>
        <w:tc>
          <w:tcPr>
            <w:tcW w:w="5306" w:type="dxa"/>
            <w:vAlign w:val="center"/>
          </w:tcPr>
          <w:p w14:paraId="63C8398E" w14:textId="77777777" w:rsidR="00945F27" w:rsidRDefault="00614B1B" w:rsidP="00614B1B">
            <w:pPr>
              <w:pStyle w:val="CellNormal"/>
            </w:pPr>
            <w:r>
              <w:t xml:space="preserve">This </w:t>
            </w:r>
            <w:r w:rsidR="00BA4497">
              <w:t xml:space="preserve">object </w:t>
            </w:r>
            <w:r>
              <w:t>is used to describe the command that must be sent to the software SMI.</w:t>
            </w:r>
          </w:p>
        </w:tc>
      </w:tr>
      <w:tr w:rsidR="00BA4497" w14:paraId="3C1A379B" w14:textId="77777777" w:rsidTr="00C17991">
        <w:trPr>
          <w:trHeight w:val="467"/>
          <w:jc w:val="center"/>
        </w:trPr>
        <w:tc>
          <w:tcPr>
            <w:tcW w:w="1101" w:type="dxa"/>
            <w:vAlign w:val="center"/>
          </w:tcPr>
          <w:p w14:paraId="3BDD80CD" w14:textId="77777777" w:rsidR="00BA4497" w:rsidRPr="00BA4497" w:rsidRDefault="00BF5211" w:rsidP="00945F27">
            <w:pPr>
              <w:pStyle w:val="CellNormal"/>
              <w:jc w:val="center"/>
              <w:rPr>
                <w:rStyle w:val="SubtleReference"/>
              </w:rPr>
            </w:pPr>
            <w:hyperlink w:anchor="_Get_XMP_Setting" w:history="1">
              <w:r w:rsidR="00BA4497" w:rsidRPr="00BA4497">
                <w:rPr>
                  <w:rStyle w:val="SubtleReference"/>
                </w:rPr>
                <w:t>GX</w:t>
              </w:r>
              <w:r w:rsidR="00802752">
                <w:rPr>
                  <w:rStyle w:val="SubtleReference"/>
                </w:rPr>
                <w:t>D</w:t>
              </w:r>
              <w:r w:rsidR="00BA4497" w:rsidRPr="00BA4497">
                <w:rPr>
                  <w:rStyle w:val="SubtleReference"/>
                </w:rPr>
                <w:t>V</w:t>
              </w:r>
            </w:hyperlink>
          </w:p>
        </w:tc>
        <w:tc>
          <w:tcPr>
            <w:tcW w:w="2150" w:type="dxa"/>
            <w:vAlign w:val="center"/>
          </w:tcPr>
          <w:p w14:paraId="3BA306A0" w14:textId="77777777" w:rsidR="00BA4497" w:rsidRDefault="00BA4497" w:rsidP="00945F27">
            <w:pPr>
              <w:pStyle w:val="CellNormal"/>
              <w:jc w:val="center"/>
            </w:pPr>
            <w:r>
              <w:t>Get XMP Display Values</w:t>
            </w:r>
          </w:p>
        </w:tc>
        <w:tc>
          <w:tcPr>
            <w:tcW w:w="839" w:type="dxa"/>
            <w:vAlign w:val="center"/>
          </w:tcPr>
          <w:p w14:paraId="7841ECE8" w14:textId="77777777" w:rsidR="00BA4497" w:rsidRDefault="00BA4497" w:rsidP="00945F27">
            <w:pPr>
              <w:pStyle w:val="CellNormal"/>
              <w:jc w:val="center"/>
            </w:pPr>
            <w:r>
              <w:t>Method</w:t>
            </w:r>
          </w:p>
        </w:tc>
        <w:tc>
          <w:tcPr>
            <w:tcW w:w="5306" w:type="dxa"/>
            <w:vAlign w:val="center"/>
          </w:tcPr>
          <w:p w14:paraId="142A76BF" w14:textId="77777777" w:rsidR="00BA4497" w:rsidRDefault="00BA4497" w:rsidP="00614B1B">
            <w:pPr>
              <w:pStyle w:val="CellNormal"/>
            </w:pPr>
            <w:r>
              <w:t>This object is used to retrieve the Control IDs and display values associated with a requested XMP Profile.</w:t>
            </w:r>
          </w:p>
        </w:tc>
      </w:tr>
      <w:tr w:rsidR="00945F27" w14:paraId="04A70330" w14:textId="77777777" w:rsidTr="00C17991">
        <w:trPr>
          <w:trHeight w:val="467"/>
          <w:jc w:val="center"/>
        </w:trPr>
        <w:tc>
          <w:tcPr>
            <w:tcW w:w="1101" w:type="dxa"/>
            <w:vAlign w:val="center"/>
          </w:tcPr>
          <w:p w14:paraId="54D41451" w14:textId="77777777" w:rsidR="00945F27" w:rsidRPr="00AB72F4" w:rsidRDefault="00BF5211" w:rsidP="00945F27">
            <w:pPr>
              <w:pStyle w:val="CellNormal"/>
              <w:jc w:val="center"/>
              <w:rPr>
                <w:rStyle w:val="SubtleReference"/>
              </w:rPr>
            </w:pPr>
            <w:hyperlink w:anchor="_Temperature_Sensor_Data" w:history="1">
              <w:r w:rsidR="00B47A43" w:rsidRPr="00AB72F4">
                <w:rPr>
                  <w:rStyle w:val="SubtleReference"/>
                </w:rPr>
                <w:t>TSDD</w:t>
              </w:r>
            </w:hyperlink>
          </w:p>
        </w:tc>
        <w:tc>
          <w:tcPr>
            <w:tcW w:w="2150" w:type="dxa"/>
            <w:vAlign w:val="center"/>
          </w:tcPr>
          <w:p w14:paraId="671C4D8D" w14:textId="77777777" w:rsidR="00945F27" w:rsidRDefault="00B47A43" w:rsidP="00945F27">
            <w:pPr>
              <w:pStyle w:val="CellNormal"/>
              <w:jc w:val="center"/>
            </w:pPr>
            <w:r>
              <w:t>Temperature Sensor Device Dump</w:t>
            </w:r>
          </w:p>
        </w:tc>
        <w:tc>
          <w:tcPr>
            <w:tcW w:w="839" w:type="dxa"/>
            <w:vAlign w:val="center"/>
          </w:tcPr>
          <w:p w14:paraId="43D80A2A" w14:textId="77777777" w:rsidR="00945F27" w:rsidRDefault="00B47A43" w:rsidP="00945F27">
            <w:pPr>
              <w:pStyle w:val="CellNormal"/>
              <w:jc w:val="center"/>
            </w:pPr>
            <w:r>
              <w:t>Method</w:t>
            </w:r>
          </w:p>
        </w:tc>
        <w:tc>
          <w:tcPr>
            <w:tcW w:w="5306" w:type="dxa"/>
            <w:vAlign w:val="center"/>
          </w:tcPr>
          <w:p w14:paraId="520AD555" w14:textId="77777777" w:rsidR="00945F27" w:rsidRDefault="00614B1B" w:rsidP="0008593B">
            <w:pPr>
              <w:pStyle w:val="CellNormal"/>
            </w:pPr>
            <w:r>
              <w:t xml:space="preserve">This </w:t>
            </w:r>
            <w:r w:rsidR="00BA4497">
              <w:t xml:space="preserve">object </w:t>
            </w:r>
            <w:r>
              <w:t>is used to get the current state of all temperature sensors on the system.</w:t>
            </w:r>
            <w:r w:rsidR="005F446D">
              <w:t xml:space="preserve"> </w:t>
            </w:r>
          </w:p>
        </w:tc>
      </w:tr>
      <w:tr w:rsidR="00C17991" w14:paraId="26086709" w14:textId="77777777" w:rsidTr="00C17991">
        <w:trPr>
          <w:trHeight w:val="467"/>
          <w:jc w:val="center"/>
        </w:trPr>
        <w:tc>
          <w:tcPr>
            <w:tcW w:w="1101" w:type="dxa"/>
            <w:vAlign w:val="center"/>
          </w:tcPr>
          <w:p w14:paraId="1631EBBB" w14:textId="77777777" w:rsidR="00C17991" w:rsidRPr="00AB72F4" w:rsidRDefault="00BF5211" w:rsidP="003B5795">
            <w:pPr>
              <w:pStyle w:val="CellNormal"/>
              <w:jc w:val="center"/>
              <w:rPr>
                <w:rStyle w:val="SubtleReference"/>
              </w:rPr>
            </w:pPr>
            <w:hyperlink w:anchor="_Voltage_Sensor_Data" w:history="1">
              <w:r w:rsidR="00C17991" w:rsidRPr="00AB72F4">
                <w:rPr>
                  <w:rStyle w:val="SubtleReference"/>
                </w:rPr>
                <w:t>VSDD</w:t>
              </w:r>
            </w:hyperlink>
          </w:p>
        </w:tc>
        <w:tc>
          <w:tcPr>
            <w:tcW w:w="2150" w:type="dxa"/>
            <w:vAlign w:val="center"/>
          </w:tcPr>
          <w:p w14:paraId="142D2D9E" w14:textId="77777777" w:rsidR="00C17991" w:rsidRDefault="00C17991" w:rsidP="003B5795">
            <w:pPr>
              <w:pStyle w:val="CellNormal"/>
              <w:jc w:val="center"/>
            </w:pPr>
            <w:r>
              <w:t>Voltage Sensor Device Dump</w:t>
            </w:r>
          </w:p>
        </w:tc>
        <w:tc>
          <w:tcPr>
            <w:tcW w:w="839" w:type="dxa"/>
            <w:vAlign w:val="center"/>
          </w:tcPr>
          <w:p w14:paraId="243BC138" w14:textId="77777777" w:rsidR="00C17991" w:rsidRDefault="00C17991" w:rsidP="003B5795">
            <w:pPr>
              <w:pStyle w:val="CellNormal"/>
              <w:jc w:val="center"/>
            </w:pPr>
            <w:r>
              <w:t>Method</w:t>
            </w:r>
          </w:p>
        </w:tc>
        <w:tc>
          <w:tcPr>
            <w:tcW w:w="5306" w:type="dxa"/>
            <w:vAlign w:val="center"/>
          </w:tcPr>
          <w:p w14:paraId="23704B60" w14:textId="77777777" w:rsidR="00C17991" w:rsidRDefault="00C17991" w:rsidP="0008593B">
            <w:pPr>
              <w:pStyle w:val="CellNormal"/>
            </w:pPr>
            <w:r>
              <w:t xml:space="preserve">This </w:t>
            </w:r>
            <w:r w:rsidR="00BA4497">
              <w:t xml:space="preserve">object </w:t>
            </w:r>
            <w:r>
              <w:t>is used to get the current state of all voltage sensors on the system.</w:t>
            </w:r>
            <w:r w:rsidR="005F446D">
              <w:t xml:space="preserve"> </w:t>
            </w:r>
          </w:p>
        </w:tc>
      </w:tr>
      <w:tr w:rsidR="00B47A43" w14:paraId="4D32BF3F" w14:textId="77777777" w:rsidTr="00C17991">
        <w:trPr>
          <w:trHeight w:val="467"/>
          <w:jc w:val="center"/>
        </w:trPr>
        <w:tc>
          <w:tcPr>
            <w:tcW w:w="1101" w:type="dxa"/>
            <w:vAlign w:val="center"/>
          </w:tcPr>
          <w:p w14:paraId="2B6590D9" w14:textId="77777777" w:rsidR="00B47A43" w:rsidRPr="00AB72F4" w:rsidRDefault="00BF5211" w:rsidP="00945F27">
            <w:pPr>
              <w:pStyle w:val="CellNormal"/>
              <w:jc w:val="center"/>
              <w:rPr>
                <w:rStyle w:val="SubtleReference"/>
              </w:rPr>
            </w:pPr>
            <w:hyperlink w:anchor="_Fan_Sensor_Data" w:history="1">
              <w:r w:rsidR="00B47A43" w:rsidRPr="00AB72F4">
                <w:rPr>
                  <w:rStyle w:val="SubtleReference"/>
                </w:rPr>
                <w:t>FSDD</w:t>
              </w:r>
            </w:hyperlink>
          </w:p>
        </w:tc>
        <w:tc>
          <w:tcPr>
            <w:tcW w:w="2150" w:type="dxa"/>
            <w:vAlign w:val="center"/>
          </w:tcPr>
          <w:p w14:paraId="7272A0BB" w14:textId="77777777" w:rsidR="00B47A43" w:rsidRDefault="00B47A43" w:rsidP="00945F27">
            <w:pPr>
              <w:pStyle w:val="CellNormal"/>
              <w:jc w:val="center"/>
            </w:pPr>
            <w:r>
              <w:t>Fan Sensor Device Dump</w:t>
            </w:r>
          </w:p>
        </w:tc>
        <w:tc>
          <w:tcPr>
            <w:tcW w:w="839" w:type="dxa"/>
            <w:vAlign w:val="center"/>
          </w:tcPr>
          <w:p w14:paraId="328D2636" w14:textId="77777777" w:rsidR="00B47A43" w:rsidRDefault="00B47A43" w:rsidP="00945F27">
            <w:pPr>
              <w:pStyle w:val="CellNormal"/>
              <w:jc w:val="center"/>
            </w:pPr>
            <w:r>
              <w:t>Method</w:t>
            </w:r>
          </w:p>
        </w:tc>
        <w:tc>
          <w:tcPr>
            <w:tcW w:w="5306" w:type="dxa"/>
            <w:vAlign w:val="center"/>
          </w:tcPr>
          <w:p w14:paraId="6BFFBE41" w14:textId="77777777" w:rsidR="00B47A43" w:rsidRDefault="00614B1B" w:rsidP="0008593B">
            <w:pPr>
              <w:pStyle w:val="CellNormal"/>
            </w:pPr>
            <w:r>
              <w:t xml:space="preserve">This </w:t>
            </w:r>
            <w:r w:rsidR="00BA4497">
              <w:t xml:space="preserve">object </w:t>
            </w:r>
            <w:r>
              <w:t>is used to get the current state of all fan sensors on the system.</w:t>
            </w:r>
            <w:r w:rsidR="005F446D">
              <w:t xml:space="preserve"> </w:t>
            </w:r>
          </w:p>
        </w:tc>
      </w:tr>
      <w:tr w:rsidR="00B47A43" w14:paraId="131A76F1" w14:textId="77777777" w:rsidTr="00C17991">
        <w:trPr>
          <w:trHeight w:val="467"/>
          <w:jc w:val="center"/>
        </w:trPr>
        <w:tc>
          <w:tcPr>
            <w:tcW w:w="1101" w:type="dxa"/>
            <w:vAlign w:val="center"/>
          </w:tcPr>
          <w:p w14:paraId="2EDFA2A3" w14:textId="77777777" w:rsidR="00B47A43" w:rsidRPr="00AB72F4" w:rsidRDefault="00BF5211" w:rsidP="00945F27">
            <w:pPr>
              <w:pStyle w:val="CellNormal"/>
              <w:jc w:val="center"/>
              <w:rPr>
                <w:rStyle w:val="SubtleReference"/>
              </w:rPr>
            </w:pPr>
            <w:hyperlink w:anchor="_Sensor_Data_Sampling" w:history="1">
              <w:r w:rsidR="00B47A43" w:rsidRPr="00AB72F4">
                <w:rPr>
                  <w:rStyle w:val="SubtleReference"/>
                </w:rPr>
                <w:t>SDSP</w:t>
              </w:r>
            </w:hyperlink>
          </w:p>
        </w:tc>
        <w:tc>
          <w:tcPr>
            <w:tcW w:w="2150" w:type="dxa"/>
            <w:vAlign w:val="center"/>
          </w:tcPr>
          <w:p w14:paraId="546F1D62" w14:textId="77777777" w:rsidR="00B47A43" w:rsidRDefault="00B47A43" w:rsidP="00945F27">
            <w:pPr>
              <w:pStyle w:val="CellNormal"/>
              <w:jc w:val="center"/>
            </w:pPr>
            <w:r>
              <w:t>Sensor Data Sampling Period</w:t>
            </w:r>
          </w:p>
        </w:tc>
        <w:tc>
          <w:tcPr>
            <w:tcW w:w="839" w:type="dxa"/>
            <w:vAlign w:val="center"/>
          </w:tcPr>
          <w:p w14:paraId="45C70E18" w14:textId="77777777" w:rsidR="00B47A43" w:rsidRDefault="00C17991" w:rsidP="00945F27">
            <w:pPr>
              <w:pStyle w:val="CellNormal"/>
              <w:jc w:val="center"/>
            </w:pPr>
            <w:r>
              <w:t>Method</w:t>
            </w:r>
          </w:p>
        </w:tc>
        <w:tc>
          <w:tcPr>
            <w:tcW w:w="5306" w:type="dxa"/>
            <w:vAlign w:val="center"/>
          </w:tcPr>
          <w:p w14:paraId="0074923A" w14:textId="77777777" w:rsidR="00B47A43" w:rsidRDefault="009F2AA9" w:rsidP="0008593B">
            <w:pPr>
              <w:pStyle w:val="CellNormal"/>
            </w:pPr>
            <w:r>
              <w:t xml:space="preserve">This </w:t>
            </w:r>
            <w:r w:rsidR="00BA4497">
              <w:t xml:space="preserve">object </w:t>
            </w:r>
            <w:r>
              <w:t>is used to get the sampling period that should be used for all monitors.</w:t>
            </w:r>
          </w:p>
        </w:tc>
      </w:tr>
      <w:tr w:rsidR="00E139FA" w14:paraId="3BB6AC1D" w14:textId="77777777" w:rsidTr="00C17991">
        <w:trPr>
          <w:trHeight w:val="467"/>
          <w:jc w:val="center"/>
          <w:ins w:id="1775" w:author="Rathore, Ravi" w:date="2016-09-23T15:34:00Z"/>
        </w:trPr>
        <w:tc>
          <w:tcPr>
            <w:tcW w:w="1101" w:type="dxa"/>
            <w:vAlign w:val="center"/>
          </w:tcPr>
          <w:p w14:paraId="3394437C" w14:textId="69F59EB6" w:rsidR="00E139FA" w:rsidRDefault="00E139FA" w:rsidP="00945F27">
            <w:pPr>
              <w:pStyle w:val="CellNormal"/>
              <w:jc w:val="center"/>
              <w:rPr>
                <w:ins w:id="1776" w:author="Rathore, Ravi" w:date="2016-09-23T15:34:00Z"/>
              </w:rPr>
            </w:pPr>
            <w:ins w:id="1777" w:author="Rathore, Ravi" w:date="2016-09-23T15:34:00Z">
              <w:r w:rsidRPr="00E139FA">
                <w:t>GSCB</w:t>
              </w:r>
            </w:ins>
          </w:p>
        </w:tc>
        <w:tc>
          <w:tcPr>
            <w:tcW w:w="2150" w:type="dxa"/>
            <w:vAlign w:val="center"/>
          </w:tcPr>
          <w:p w14:paraId="59EDB254" w14:textId="60072918" w:rsidR="00E139FA" w:rsidRDefault="00E139FA" w:rsidP="00945F27">
            <w:pPr>
              <w:pStyle w:val="CellNormal"/>
              <w:jc w:val="center"/>
              <w:rPr>
                <w:ins w:id="1778" w:author="Rathore, Ravi" w:date="2016-09-23T15:34:00Z"/>
              </w:rPr>
            </w:pPr>
            <w:ins w:id="1779" w:author="Rathore, Ravi" w:date="2016-09-23T15:35:00Z">
              <w:r>
                <w:t>Get SMI Common Buffer</w:t>
              </w:r>
            </w:ins>
          </w:p>
        </w:tc>
        <w:tc>
          <w:tcPr>
            <w:tcW w:w="839" w:type="dxa"/>
            <w:vAlign w:val="center"/>
          </w:tcPr>
          <w:p w14:paraId="0EDF28E5" w14:textId="0DC076F5" w:rsidR="00E139FA" w:rsidRDefault="00E139FA" w:rsidP="00945F27">
            <w:pPr>
              <w:pStyle w:val="CellNormal"/>
              <w:jc w:val="center"/>
              <w:rPr>
                <w:ins w:id="1780" w:author="Rathore, Ravi" w:date="2016-09-23T15:34:00Z"/>
              </w:rPr>
            </w:pPr>
            <w:ins w:id="1781" w:author="Rathore, Ravi" w:date="2016-09-23T15:35:00Z">
              <w:r>
                <w:t>Method</w:t>
              </w:r>
            </w:ins>
          </w:p>
        </w:tc>
        <w:tc>
          <w:tcPr>
            <w:tcW w:w="5306" w:type="dxa"/>
            <w:vAlign w:val="center"/>
          </w:tcPr>
          <w:p w14:paraId="22308DA5" w14:textId="5EE483EA" w:rsidR="00E139FA" w:rsidRDefault="00E139FA" w:rsidP="0008593B">
            <w:pPr>
              <w:pStyle w:val="CellNormal"/>
              <w:rPr>
                <w:ins w:id="1782" w:author="Rathore, Ravi" w:date="2016-09-23T15:34:00Z"/>
              </w:rPr>
            </w:pPr>
            <w:ins w:id="1783" w:author="Rathore, Ravi" w:date="2016-09-23T15:35:00Z">
              <w:r>
                <w:t>This object is used to get the SMI buffer physical address</w:t>
              </w:r>
            </w:ins>
          </w:p>
        </w:tc>
      </w:tr>
    </w:tbl>
    <w:p w14:paraId="7951B40B" w14:textId="1E3388BE" w:rsidR="00945F27" w:rsidRPr="00945F27" w:rsidRDefault="00945F27" w:rsidP="004B630F">
      <w:pPr>
        <w:pStyle w:val="StyleCaptionCentered"/>
        <w:jc w:val="left"/>
      </w:pPr>
      <w:bookmarkStart w:id="1784" w:name="_Toc447095698"/>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w:t>
      </w:r>
      <w:r w:rsidR="003C1B33">
        <w:rPr>
          <w:noProof/>
        </w:rPr>
        <w:fldChar w:fldCharType="end"/>
      </w:r>
      <w:r>
        <w:t>: ACPI Device Object Overview</w:t>
      </w:r>
      <w:bookmarkEnd w:id="1784"/>
    </w:p>
    <w:p w14:paraId="4E75140D" w14:textId="77777777" w:rsidR="008015E2" w:rsidRDefault="008015E2" w:rsidP="00182791">
      <w:pPr>
        <w:pStyle w:val="Heading3"/>
      </w:pPr>
      <w:bookmarkStart w:id="1785" w:name="_Toc461460120"/>
      <w:bookmarkStart w:id="1786" w:name="_Toc242577850"/>
      <w:r>
        <w:t>Generic Objects</w:t>
      </w:r>
      <w:bookmarkEnd w:id="1785"/>
    </w:p>
    <w:p w14:paraId="7C8F174D" w14:textId="77777777" w:rsidR="008015E2" w:rsidRPr="008015E2" w:rsidRDefault="008015E2" w:rsidP="008015E2">
      <w:r>
        <w:t>The following objects provide the XTU software with standard</w:t>
      </w:r>
      <w:r w:rsidR="003818FE">
        <w:t xml:space="preserve"> information that describes the ACPI device interface.</w:t>
      </w:r>
    </w:p>
    <w:p w14:paraId="187DEA59" w14:textId="77777777" w:rsidR="00BD2566" w:rsidRDefault="00867ADE" w:rsidP="00DE6062">
      <w:pPr>
        <w:pStyle w:val="Heading4"/>
      </w:pPr>
      <w:bookmarkStart w:id="1787" w:name="_Interface_Version_(IVER)"/>
      <w:bookmarkStart w:id="1788" w:name="_Toc461460121"/>
      <w:bookmarkEnd w:id="1787"/>
      <w:r>
        <w:t>Interface Version (IVER)</w:t>
      </w:r>
      <w:bookmarkEnd w:id="1786"/>
      <w:bookmarkEnd w:id="1788"/>
    </w:p>
    <w:p w14:paraId="31941819" w14:textId="77777777" w:rsidR="00867ADE" w:rsidRDefault="00867ADE" w:rsidP="00867ADE">
      <w:pPr>
        <w:pStyle w:val="IndentedNormal"/>
      </w:pPr>
      <w:r w:rsidRPr="00726BE1">
        <w:t xml:space="preserve">The IVER object evaluates to an integer that represents the version of this interface. </w:t>
      </w:r>
      <w:r>
        <w:t xml:space="preserve"> It is a required object to be implemented on this interface.  </w:t>
      </w:r>
    </w:p>
    <w:p w14:paraId="196D40AA" w14:textId="77777777" w:rsidR="00867ADE" w:rsidRPr="00726BE1" w:rsidRDefault="00867ADE" w:rsidP="00867ADE">
      <w:pPr>
        <w:pStyle w:val="IndentedNormal"/>
      </w:pPr>
      <w:r w:rsidRPr="00726BE1">
        <w:t>The upper two bytes indicate the major version and the lower two bytes indicate the minor version.</w:t>
      </w:r>
    </w:p>
    <w:p w14:paraId="0F567B79" w14:textId="77777777" w:rsidR="00023578" w:rsidRDefault="00C50BFF" w:rsidP="009720A1">
      <w:pPr>
        <w:pStyle w:val="Code"/>
      </w:pPr>
      <w:r>
        <w:t>Name (IVER, 0x</w:t>
      </w:r>
      <w:r w:rsidR="0046096E">
        <w:t>0</w:t>
      </w:r>
      <w:r>
        <w:t>00</w:t>
      </w:r>
      <w:r w:rsidR="0046096E">
        <w:t>1</w:t>
      </w:r>
      <w:r>
        <w:t>000</w:t>
      </w:r>
      <w:r w:rsidR="0046096E">
        <w:t>0</w:t>
      </w:r>
      <w:r w:rsidRPr="008F691C">
        <w:t xml:space="preserve">)    //Version </w:t>
      </w:r>
      <w:r w:rsidR="0046096E">
        <w:t>1</w:t>
      </w:r>
      <w:r>
        <w:t>.</w:t>
      </w:r>
      <w:r w:rsidR="0046096E">
        <w:t>0</w:t>
      </w:r>
      <w:bookmarkStart w:id="1789" w:name="_Toc244794793"/>
      <w:bookmarkStart w:id="1790" w:name="_Toc254421585"/>
      <w:bookmarkStart w:id="1791" w:name="_Toc255476851"/>
      <w:bookmarkStart w:id="1792" w:name="_Toc255826871"/>
      <w:bookmarkStart w:id="1793" w:name="_Toc259917463"/>
      <w:bookmarkStart w:id="1794" w:name="_Toc260133512"/>
      <w:bookmarkStart w:id="1795" w:name="_Toc263807346"/>
      <w:bookmarkStart w:id="1796" w:name="_Toc265130672"/>
      <w:bookmarkStart w:id="1797" w:name="_Toc265144262"/>
      <w:bookmarkStart w:id="1798" w:name="_Toc268619447"/>
      <w:bookmarkStart w:id="1799" w:name="_Toc244794794"/>
      <w:bookmarkStart w:id="1800" w:name="_Toc254421586"/>
      <w:bookmarkStart w:id="1801" w:name="_Toc255476852"/>
      <w:bookmarkStart w:id="1802" w:name="_Toc255826872"/>
      <w:bookmarkStart w:id="1803" w:name="_Toc259917464"/>
      <w:bookmarkStart w:id="1804" w:name="_Toc260133513"/>
      <w:bookmarkStart w:id="1805" w:name="_Toc263807347"/>
      <w:bookmarkStart w:id="1806" w:name="_Toc265130673"/>
      <w:bookmarkStart w:id="1807" w:name="_Toc265144263"/>
      <w:bookmarkStart w:id="1808" w:name="_Toc268619448"/>
      <w:bookmarkStart w:id="1809" w:name="_Toc244794795"/>
      <w:bookmarkStart w:id="1810" w:name="_Toc254421587"/>
      <w:bookmarkStart w:id="1811" w:name="_Toc255476853"/>
      <w:bookmarkStart w:id="1812" w:name="_Toc255826873"/>
      <w:bookmarkStart w:id="1813" w:name="_Toc259917465"/>
      <w:bookmarkStart w:id="1814" w:name="_Toc260133514"/>
      <w:bookmarkStart w:id="1815" w:name="_Toc263807348"/>
      <w:bookmarkStart w:id="1816" w:name="_Toc265130674"/>
      <w:bookmarkStart w:id="1817" w:name="_Toc265144264"/>
      <w:bookmarkStart w:id="1818" w:name="_Toc268619449"/>
      <w:bookmarkStart w:id="1819" w:name="_Toc244794796"/>
      <w:bookmarkStart w:id="1820" w:name="_Toc254421588"/>
      <w:bookmarkStart w:id="1821" w:name="_Toc255476854"/>
      <w:bookmarkStart w:id="1822" w:name="_Toc255826874"/>
      <w:bookmarkStart w:id="1823" w:name="_Toc259917466"/>
      <w:bookmarkStart w:id="1824" w:name="_Toc260133515"/>
      <w:bookmarkStart w:id="1825" w:name="_Toc263807349"/>
      <w:bookmarkStart w:id="1826" w:name="_Toc265130675"/>
      <w:bookmarkStart w:id="1827" w:name="_Toc265144265"/>
      <w:bookmarkStart w:id="1828" w:name="_Toc268619450"/>
      <w:bookmarkStart w:id="1829" w:name="_Toc244794797"/>
      <w:bookmarkStart w:id="1830" w:name="_Toc254421589"/>
      <w:bookmarkStart w:id="1831" w:name="_Toc255476855"/>
      <w:bookmarkStart w:id="1832" w:name="_Toc255826875"/>
      <w:bookmarkStart w:id="1833" w:name="_Toc259917467"/>
      <w:bookmarkStart w:id="1834" w:name="_Toc260133516"/>
      <w:bookmarkStart w:id="1835" w:name="_Toc263807350"/>
      <w:bookmarkStart w:id="1836" w:name="_Toc265130676"/>
      <w:bookmarkStart w:id="1837" w:name="_Toc265144266"/>
      <w:bookmarkStart w:id="1838" w:name="_Toc268619451"/>
      <w:bookmarkStart w:id="1839" w:name="_Toc244794798"/>
      <w:bookmarkStart w:id="1840" w:name="_Toc254421590"/>
      <w:bookmarkStart w:id="1841" w:name="_Toc255476856"/>
      <w:bookmarkStart w:id="1842" w:name="_Toc255826876"/>
      <w:bookmarkStart w:id="1843" w:name="_Toc259917468"/>
      <w:bookmarkStart w:id="1844" w:name="_Toc260133517"/>
      <w:bookmarkStart w:id="1845" w:name="_Toc263807351"/>
      <w:bookmarkStart w:id="1846" w:name="_Toc265130677"/>
      <w:bookmarkStart w:id="1847" w:name="_Toc265144267"/>
      <w:bookmarkStart w:id="1848" w:name="_Toc268619452"/>
      <w:bookmarkStart w:id="1849" w:name="_Toc244794799"/>
      <w:bookmarkStart w:id="1850" w:name="_Toc254421591"/>
      <w:bookmarkStart w:id="1851" w:name="_Toc255476857"/>
      <w:bookmarkStart w:id="1852" w:name="_Toc255826877"/>
      <w:bookmarkStart w:id="1853" w:name="_Toc259917469"/>
      <w:bookmarkStart w:id="1854" w:name="_Toc260133518"/>
      <w:bookmarkStart w:id="1855" w:name="_Toc263807352"/>
      <w:bookmarkStart w:id="1856" w:name="_Toc265130678"/>
      <w:bookmarkStart w:id="1857" w:name="_Toc265144268"/>
      <w:bookmarkStart w:id="1858" w:name="_Toc268619453"/>
      <w:bookmarkStart w:id="1859" w:name="_Toc244794800"/>
      <w:bookmarkStart w:id="1860" w:name="_Toc254421592"/>
      <w:bookmarkStart w:id="1861" w:name="_Toc255476858"/>
      <w:bookmarkStart w:id="1862" w:name="_Toc255826878"/>
      <w:bookmarkStart w:id="1863" w:name="_Toc259917470"/>
      <w:bookmarkStart w:id="1864" w:name="_Toc260133519"/>
      <w:bookmarkStart w:id="1865" w:name="_Toc263807353"/>
      <w:bookmarkStart w:id="1866" w:name="_Toc265130679"/>
      <w:bookmarkStart w:id="1867" w:name="_Toc265144269"/>
      <w:bookmarkStart w:id="1868" w:name="_Toc268619454"/>
      <w:bookmarkStart w:id="1869" w:name="_Toc244794801"/>
      <w:bookmarkStart w:id="1870" w:name="_Toc254421593"/>
      <w:bookmarkStart w:id="1871" w:name="_Toc255476859"/>
      <w:bookmarkStart w:id="1872" w:name="_Toc255826879"/>
      <w:bookmarkStart w:id="1873" w:name="_Toc259917471"/>
      <w:bookmarkStart w:id="1874" w:name="_Toc260133520"/>
      <w:bookmarkStart w:id="1875" w:name="_Toc263807354"/>
      <w:bookmarkStart w:id="1876" w:name="_Toc265130680"/>
      <w:bookmarkStart w:id="1877" w:name="_Toc265144270"/>
      <w:bookmarkStart w:id="1878" w:name="_Toc268619455"/>
      <w:bookmarkStart w:id="1879" w:name="_Toc244794802"/>
      <w:bookmarkStart w:id="1880" w:name="_Toc254421594"/>
      <w:bookmarkStart w:id="1881" w:name="_Toc255476860"/>
      <w:bookmarkStart w:id="1882" w:name="_Toc255826880"/>
      <w:bookmarkStart w:id="1883" w:name="_Toc259917472"/>
      <w:bookmarkStart w:id="1884" w:name="_Toc260133521"/>
      <w:bookmarkStart w:id="1885" w:name="_Toc263807355"/>
      <w:bookmarkStart w:id="1886" w:name="_Toc265130681"/>
      <w:bookmarkStart w:id="1887" w:name="_Toc265144271"/>
      <w:bookmarkStart w:id="1888" w:name="_Toc268619456"/>
      <w:bookmarkStart w:id="1889" w:name="_Toc244794803"/>
      <w:bookmarkStart w:id="1890" w:name="_Toc254421595"/>
      <w:bookmarkStart w:id="1891" w:name="_Toc255476861"/>
      <w:bookmarkStart w:id="1892" w:name="_Toc255826881"/>
      <w:bookmarkStart w:id="1893" w:name="_Toc259917473"/>
      <w:bookmarkStart w:id="1894" w:name="_Toc260133522"/>
      <w:bookmarkStart w:id="1895" w:name="_Toc263807356"/>
      <w:bookmarkStart w:id="1896" w:name="_Toc265130682"/>
      <w:bookmarkStart w:id="1897" w:name="_Toc265144272"/>
      <w:bookmarkStart w:id="1898" w:name="_Toc268619457"/>
      <w:bookmarkStart w:id="1899" w:name="_Toc244794804"/>
      <w:bookmarkStart w:id="1900" w:name="_Toc254421596"/>
      <w:bookmarkStart w:id="1901" w:name="_Toc255476862"/>
      <w:bookmarkStart w:id="1902" w:name="_Toc255826882"/>
      <w:bookmarkStart w:id="1903" w:name="_Toc259917474"/>
      <w:bookmarkStart w:id="1904" w:name="_Toc260133523"/>
      <w:bookmarkStart w:id="1905" w:name="_Toc263807357"/>
      <w:bookmarkStart w:id="1906" w:name="_Toc265130683"/>
      <w:bookmarkStart w:id="1907" w:name="_Toc265144273"/>
      <w:bookmarkStart w:id="1908" w:name="_Toc268619458"/>
      <w:bookmarkStart w:id="1909" w:name="_Toc244794805"/>
      <w:bookmarkStart w:id="1910" w:name="_Toc254421597"/>
      <w:bookmarkStart w:id="1911" w:name="_Toc255476863"/>
      <w:bookmarkStart w:id="1912" w:name="_Toc255826883"/>
      <w:bookmarkStart w:id="1913" w:name="_Toc259917475"/>
      <w:bookmarkStart w:id="1914" w:name="_Toc260133524"/>
      <w:bookmarkStart w:id="1915" w:name="_Toc263807358"/>
      <w:bookmarkStart w:id="1916" w:name="_Toc265130684"/>
      <w:bookmarkStart w:id="1917" w:name="_Toc265144274"/>
      <w:bookmarkStart w:id="1918" w:name="_Toc268619459"/>
      <w:bookmarkStart w:id="1919" w:name="_Toc244794806"/>
      <w:bookmarkStart w:id="1920" w:name="_Toc254421598"/>
      <w:bookmarkStart w:id="1921" w:name="_Toc255476864"/>
      <w:bookmarkStart w:id="1922" w:name="_Toc255826884"/>
      <w:bookmarkStart w:id="1923" w:name="_Toc259917476"/>
      <w:bookmarkStart w:id="1924" w:name="_Toc260133525"/>
      <w:bookmarkStart w:id="1925" w:name="_Toc263807359"/>
      <w:bookmarkStart w:id="1926" w:name="_Toc265130685"/>
      <w:bookmarkStart w:id="1927" w:name="_Toc265144275"/>
      <w:bookmarkStart w:id="1928" w:name="_Toc268619460"/>
      <w:bookmarkStart w:id="1929" w:name="_Toc244794807"/>
      <w:bookmarkStart w:id="1930" w:name="_Toc254421599"/>
      <w:bookmarkStart w:id="1931" w:name="_Toc255476865"/>
      <w:bookmarkStart w:id="1932" w:name="_Toc255826885"/>
      <w:bookmarkStart w:id="1933" w:name="_Toc259917477"/>
      <w:bookmarkStart w:id="1934" w:name="_Toc260133526"/>
      <w:bookmarkStart w:id="1935" w:name="_Toc263807360"/>
      <w:bookmarkStart w:id="1936" w:name="_Toc265130686"/>
      <w:bookmarkStart w:id="1937" w:name="_Toc265144276"/>
      <w:bookmarkStart w:id="1938" w:name="_Toc268619461"/>
      <w:bookmarkStart w:id="1939" w:name="_Toc244794808"/>
      <w:bookmarkStart w:id="1940" w:name="_Toc254421600"/>
      <w:bookmarkStart w:id="1941" w:name="_Toc255476866"/>
      <w:bookmarkStart w:id="1942" w:name="_Toc255826886"/>
      <w:bookmarkStart w:id="1943" w:name="_Toc259917478"/>
      <w:bookmarkStart w:id="1944" w:name="_Toc260133527"/>
      <w:bookmarkStart w:id="1945" w:name="_Toc263807361"/>
      <w:bookmarkStart w:id="1946" w:name="_Toc265130687"/>
      <w:bookmarkStart w:id="1947" w:name="_Toc265144277"/>
      <w:bookmarkStart w:id="1948" w:name="_Toc268619462"/>
      <w:bookmarkStart w:id="1949" w:name="_Toc244794809"/>
      <w:bookmarkStart w:id="1950" w:name="_Toc254421601"/>
      <w:bookmarkStart w:id="1951" w:name="_Toc255476867"/>
      <w:bookmarkStart w:id="1952" w:name="_Toc255826887"/>
      <w:bookmarkStart w:id="1953" w:name="_Toc259917479"/>
      <w:bookmarkStart w:id="1954" w:name="_Toc260133528"/>
      <w:bookmarkStart w:id="1955" w:name="_Toc263807362"/>
      <w:bookmarkStart w:id="1956" w:name="_Toc265130688"/>
      <w:bookmarkStart w:id="1957" w:name="_Toc265144278"/>
      <w:bookmarkStart w:id="1958" w:name="_Toc268619463"/>
      <w:bookmarkStart w:id="1959" w:name="_Toc244794810"/>
      <w:bookmarkStart w:id="1960" w:name="_Toc254421602"/>
      <w:bookmarkStart w:id="1961" w:name="_Toc255476868"/>
      <w:bookmarkStart w:id="1962" w:name="_Toc255826888"/>
      <w:bookmarkStart w:id="1963" w:name="_Toc259917480"/>
      <w:bookmarkStart w:id="1964" w:name="_Toc260133529"/>
      <w:bookmarkStart w:id="1965" w:name="_Toc263807363"/>
      <w:bookmarkStart w:id="1966" w:name="_Toc265130689"/>
      <w:bookmarkStart w:id="1967" w:name="_Toc265144279"/>
      <w:bookmarkStart w:id="1968" w:name="_Toc268619464"/>
      <w:bookmarkStart w:id="1969" w:name="_Toc244794811"/>
      <w:bookmarkStart w:id="1970" w:name="_Toc254421603"/>
      <w:bookmarkStart w:id="1971" w:name="_Toc255476869"/>
      <w:bookmarkStart w:id="1972" w:name="_Toc255826889"/>
      <w:bookmarkStart w:id="1973" w:name="_Toc259917481"/>
      <w:bookmarkStart w:id="1974" w:name="_Toc260133530"/>
      <w:bookmarkStart w:id="1975" w:name="_Toc263807364"/>
      <w:bookmarkStart w:id="1976" w:name="_Toc265130690"/>
      <w:bookmarkStart w:id="1977" w:name="_Toc265144280"/>
      <w:bookmarkStart w:id="1978" w:name="_Toc268619465"/>
      <w:bookmarkStart w:id="1979" w:name="_Toc244794812"/>
      <w:bookmarkStart w:id="1980" w:name="_Toc254421604"/>
      <w:bookmarkStart w:id="1981" w:name="_Toc255476870"/>
      <w:bookmarkStart w:id="1982" w:name="_Toc255826890"/>
      <w:bookmarkStart w:id="1983" w:name="_Toc259917482"/>
      <w:bookmarkStart w:id="1984" w:name="_Toc260133531"/>
      <w:bookmarkStart w:id="1985" w:name="_Toc263807365"/>
      <w:bookmarkStart w:id="1986" w:name="_Toc265130691"/>
      <w:bookmarkStart w:id="1987" w:name="_Toc265144281"/>
      <w:bookmarkStart w:id="1988" w:name="_Toc268619466"/>
      <w:bookmarkStart w:id="1989" w:name="_Toc244794813"/>
      <w:bookmarkStart w:id="1990" w:name="_Toc254421605"/>
      <w:bookmarkStart w:id="1991" w:name="_Toc255476871"/>
      <w:bookmarkStart w:id="1992" w:name="_Toc255826891"/>
      <w:bookmarkStart w:id="1993" w:name="_Toc259917483"/>
      <w:bookmarkStart w:id="1994" w:name="_Toc260133532"/>
      <w:bookmarkStart w:id="1995" w:name="_Toc263807366"/>
      <w:bookmarkStart w:id="1996" w:name="_Toc265130692"/>
      <w:bookmarkStart w:id="1997" w:name="_Toc265144282"/>
      <w:bookmarkStart w:id="1998" w:name="_Toc268619467"/>
      <w:bookmarkStart w:id="1999" w:name="_Toc244794814"/>
      <w:bookmarkStart w:id="2000" w:name="_Toc254421606"/>
      <w:bookmarkStart w:id="2001" w:name="_Toc255476872"/>
      <w:bookmarkStart w:id="2002" w:name="_Toc255826892"/>
      <w:bookmarkStart w:id="2003" w:name="_Toc259917484"/>
      <w:bookmarkStart w:id="2004" w:name="_Toc260133533"/>
      <w:bookmarkStart w:id="2005" w:name="_Toc263807367"/>
      <w:bookmarkStart w:id="2006" w:name="_Toc265130693"/>
      <w:bookmarkStart w:id="2007" w:name="_Toc265144283"/>
      <w:bookmarkStart w:id="2008" w:name="_Toc268619468"/>
      <w:bookmarkStart w:id="2009" w:name="_Toc244794815"/>
      <w:bookmarkStart w:id="2010" w:name="_Toc254421607"/>
      <w:bookmarkStart w:id="2011" w:name="_Toc255476873"/>
      <w:bookmarkStart w:id="2012" w:name="_Toc255826893"/>
      <w:bookmarkStart w:id="2013" w:name="_Toc259917485"/>
      <w:bookmarkStart w:id="2014" w:name="_Toc260133534"/>
      <w:bookmarkStart w:id="2015" w:name="_Toc263807368"/>
      <w:bookmarkStart w:id="2016" w:name="_Toc265130694"/>
      <w:bookmarkStart w:id="2017" w:name="_Toc265144284"/>
      <w:bookmarkStart w:id="2018" w:name="_Toc268619469"/>
      <w:bookmarkStart w:id="2019" w:name="_Toc244794816"/>
      <w:bookmarkStart w:id="2020" w:name="_Toc254421608"/>
      <w:bookmarkStart w:id="2021" w:name="_Toc255476874"/>
      <w:bookmarkStart w:id="2022" w:name="_Toc255826894"/>
      <w:bookmarkStart w:id="2023" w:name="_Toc259917486"/>
      <w:bookmarkStart w:id="2024" w:name="_Toc260133535"/>
      <w:bookmarkStart w:id="2025" w:name="_Toc263807369"/>
      <w:bookmarkStart w:id="2026" w:name="_Toc265130695"/>
      <w:bookmarkStart w:id="2027" w:name="_Toc265144285"/>
      <w:bookmarkStart w:id="2028" w:name="_Toc268619470"/>
      <w:bookmarkStart w:id="2029" w:name="_Toc244794817"/>
      <w:bookmarkStart w:id="2030" w:name="_Toc254421609"/>
      <w:bookmarkStart w:id="2031" w:name="_Toc255476875"/>
      <w:bookmarkStart w:id="2032" w:name="_Toc255826895"/>
      <w:bookmarkStart w:id="2033" w:name="_Toc259917487"/>
      <w:bookmarkStart w:id="2034" w:name="_Toc260133536"/>
      <w:bookmarkStart w:id="2035" w:name="_Toc263807370"/>
      <w:bookmarkStart w:id="2036" w:name="_Toc265130696"/>
      <w:bookmarkStart w:id="2037" w:name="_Toc265144286"/>
      <w:bookmarkStart w:id="2038" w:name="_Toc268619471"/>
      <w:bookmarkStart w:id="2039" w:name="_Toc244794818"/>
      <w:bookmarkStart w:id="2040" w:name="_Toc254421610"/>
      <w:bookmarkStart w:id="2041" w:name="_Toc255476876"/>
      <w:bookmarkStart w:id="2042" w:name="_Toc255826896"/>
      <w:bookmarkStart w:id="2043" w:name="_Toc259917488"/>
      <w:bookmarkStart w:id="2044" w:name="_Toc260133537"/>
      <w:bookmarkStart w:id="2045" w:name="_Toc263807371"/>
      <w:bookmarkStart w:id="2046" w:name="_Toc265130697"/>
      <w:bookmarkStart w:id="2047" w:name="_Toc265144287"/>
      <w:bookmarkStart w:id="2048" w:name="_Toc268619472"/>
      <w:bookmarkStart w:id="2049" w:name="_Toc244794819"/>
      <w:bookmarkStart w:id="2050" w:name="_Toc254421611"/>
      <w:bookmarkStart w:id="2051" w:name="_Toc255476877"/>
      <w:bookmarkStart w:id="2052" w:name="_Toc255826897"/>
      <w:bookmarkStart w:id="2053" w:name="_Toc259917489"/>
      <w:bookmarkStart w:id="2054" w:name="_Toc260133538"/>
      <w:bookmarkStart w:id="2055" w:name="_Toc263807372"/>
      <w:bookmarkStart w:id="2056" w:name="_Toc265130698"/>
      <w:bookmarkStart w:id="2057" w:name="_Toc265144288"/>
      <w:bookmarkStart w:id="2058" w:name="_Toc268619473"/>
      <w:bookmarkStart w:id="2059" w:name="_Toc244794820"/>
      <w:bookmarkStart w:id="2060" w:name="_Toc254421612"/>
      <w:bookmarkStart w:id="2061" w:name="_Toc255476878"/>
      <w:bookmarkStart w:id="2062" w:name="_Toc255826898"/>
      <w:bookmarkStart w:id="2063" w:name="_Toc259917490"/>
      <w:bookmarkStart w:id="2064" w:name="_Toc260133539"/>
      <w:bookmarkStart w:id="2065" w:name="_Toc263807373"/>
      <w:bookmarkStart w:id="2066" w:name="_Toc265130699"/>
      <w:bookmarkStart w:id="2067" w:name="_Toc265144289"/>
      <w:bookmarkStart w:id="2068" w:name="_Toc268619474"/>
      <w:bookmarkStart w:id="2069" w:name="_Toc244794821"/>
      <w:bookmarkStart w:id="2070" w:name="_Toc254421613"/>
      <w:bookmarkStart w:id="2071" w:name="_Toc255476879"/>
      <w:bookmarkStart w:id="2072" w:name="_Toc255826899"/>
      <w:bookmarkStart w:id="2073" w:name="_Toc259917491"/>
      <w:bookmarkStart w:id="2074" w:name="_Toc260133540"/>
      <w:bookmarkStart w:id="2075" w:name="_Toc263807374"/>
      <w:bookmarkStart w:id="2076" w:name="_Toc265130700"/>
      <w:bookmarkStart w:id="2077" w:name="_Toc265144290"/>
      <w:bookmarkStart w:id="2078" w:name="_Toc268619475"/>
      <w:bookmarkStart w:id="2079" w:name="_Toc244794822"/>
      <w:bookmarkStart w:id="2080" w:name="_Toc254421614"/>
      <w:bookmarkStart w:id="2081" w:name="_Toc255476880"/>
      <w:bookmarkStart w:id="2082" w:name="_Toc255826900"/>
      <w:bookmarkStart w:id="2083" w:name="_Toc259917492"/>
      <w:bookmarkStart w:id="2084" w:name="_Toc260133541"/>
      <w:bookmarkStart w:id="2085" w:name="_Toc263807375"/>
      <w:bookmarkStart w:id="2086" w:name="_Toc265130701"/>
      <w:bookmarkStart w:id="2087" w:name="_Toc265144291"/>
      <w:bookmarkStart w:id="2088" w:name="_Toc268619476"/>
      <w:bookmarkStart w:id="2089" w:name="_Toc244794823"/>
      <w:bookmarkStart w:id="2090" w:name="_Toc254421615"/>
      <w:bookmarkStart w:id="2091" w:name="_Toc255476881"/>
      <w:bookmarkStart w:id="2092" w:name="_Toc255826901"/>
      <w:bookmarkStart w:id="2093" w:name="_Toc259917493"/>
      <w:bookmarkStart w:id="2094" w:name="_Toc260133542"/>
      <w:bookmarkStart w:id="2095" w:name="_Toc263807376"/>
      <w:bookmarkStart w:id="2096" w:name="_Toc265130702"/>
      <w:bookmarkStart w:id="2097" w:name="_Toc265144292"/>
      <w:bookmarkStart w:id="2098" w:name="_Toc268619477"/>
      <w:bookmarkStart w:id="2099" w:name="_Toc244794824"/>
      <w:bookmarkStart w:id="2100" w:name="_Toc254421616"/>
      <w:bookmarkStart w:id="2101" w:name="_Toc255476882"/>
      <w:bookmarkStart w:id="2102" w:name="_Toc255826902"/>
      <w:bookmarkStart w:id="2103" w:name="_Toc259917494"/>
      <w:bookmarkStart w:id="2104" w:name="_Toc260133543"/>
      <w:bookmarkStart w:id="2105" w:name="_Toc263807377"/>
      <w:bookmarkStart w:id="2106" w:name="_Toc265130703"/>
      <w:bookmarkStart w:id="2107" w:name="_Toc265144293"/>
      <w:bookmarkStart w:id="2108" w:name="_Toc268619478"/>
      <w:bookmarkStart w:id="2109" w:name="_Toc244794825"/>
      <w:bookmarkStart w:id="2110" w:name="_Toc254421617"/>
      <w:bookmarkStart w:id="2111" w:name="_Toc255476883"/>
      <w:bookmarkStart w:id="2112" w:name="_Toc255826903"/>
      <w:bookmarkStart w:id="2113" w:name="_Toc259917495"/>
      <w:bookmarkStart w:id="2114" w:name="_Toc260133544"/>
      <w:bookmarkStart w:id="2115" w:name="_Toc263807378"/>
      <w:bookmarkStart w:id="2116" w:name="_Toc265130704"/>
      <w:bookmarkStart w:id="2117" w:name="_Toc265144294"/>
      <w:bookmarkStart w:id="2118" w:name="_Toc268619479"/>
      <w:bookmarkStart w:id="2119" w:name="_Toc244794826"/>
      <w:bookmarkStart w:id="2120" w:name="_Toc254421618"/>
      <w:bookmarkStart w:id="2121" w:name="_Toc255476884"/>
      <w:bookmarkStart w:id="2122" w:name="_Toc255826904"/>
      <w:bookmarkStart w:id="2123" w:name="_Toc259917496"/>
      <w:bookmarkStart w:id="2124" w:name="_Toc260133545"/>
      <w:bookmarkStart w:id="2125" w:name="_Toc263807379"/>
      <w:bookmarkStart w:id="2126" w:name="_Toc265130705"/>
      <w:bookmarkStart w:id="2127" w:name="_Toc265144295"/>
      <w:bookmarkStart w:id="2128" w:name="_Toc268619480"/>
      <w:bookmarkStart w:id="2129" w:name="_Toc244794827"/>
      <w:bookmarkStart w:id="2130" w:name="_Toc254421619"/>
      <w:bookmarkStart w:id="2131" w:name="_Toc255476885"/>
      <w:bookmarkStart w:id="2132" w:name="_Toc255826905"/>
      <w:bookmarkStart w:id="2133" w:name="_Toc259917497"/>
      <w:bookmarkStart w:id="2134" w:name="_Toc260133546"/>
      <w:bookmarkStart w:id="2135" w:name="_Toc263807380"/>
      <w:bookmarkStart w:id="2136" w:name="_Toc265130706"/>
      <w:bookmarkStart w:id="2137" w:name="_Toc265144296"/>
      <w:bookmarkStart w:id="2138" w:name="_Toc268619481"/>
      <w:bookmarkStart w:id="2139" w:name="_Toc244794828"/>
      <w:bookmarkStart w:id="2140" w:name="_Toc254421620"/>
      <w:bookmarkStart w:id="2141" w:name="_Toc255476886"/>
      <w:bookmarkStart w:id="2142" w:name="_Toc255826906"/>
      <w:bookmarkStart w:id="2143" w:name="_Toc259917498"/>
      <w:bookmarkStart w:id="2144" w:name="_Toc260133547"/>
      <w:bookmarkStart w:id="2145" w:name="_Toc263807381"/>
      <w:bookmarkStart w:id="2146" w:name="_Toc265130707"/>
      <w:bookmarkStart w:id="2147" w:name="_Toc265144297"/>
      <w:bookmarkStart w:id="2148" w:name="_Toc268619482"/>
      <w:bookmarkStart w:id="2149" w:name="_Toc244794829"/>
      <w:bookmarkStart w:id="2150" w:name="_Toc254421621"/>
      <w:bookmarkStart w:id="2151" w:name="_Toc255476887"/>
      <w:bookmarkStart w:id="2152" w:name="_Toc255826907"/>
      <w:bookmarkStart w:id="2153" w:name="_Toc259917499"/>
      <w:bookmarkStart w:id="2154" w:name="_Toc260133548"/>
      <w:bookmarkStart w:id="2155" w:name="_Toc263807382"/>
      <w:bookmarkStart w:id="2156" w:name="_Toc265130708"/>
      <w:bookmarkStart w:id="2157" w:name="_Toc265144298"/>
      <w:bookmarkStart w:id="2158" w:name="_Toc268619483"/>
      <w:bookmarkStart w:id="2159" w:name="_Toc244794830"/>
      <w:bookmarkStart w:id="2160" w:name="_Toc254421622"/>
      <w:bookmarkStart w:id="2161" w:name="_Toc255476888"/>
      <w:bookmarkStart w:id="2162" w:name="_Toc255826908"/>
      <w:bookmarkStart w:id="2163" w:name="_Toc259917500"/>
      <w:bookmarkStart w:id="2164" w:name="_Toc260133549"/>
      <w:bookmarkStart w:id="2165" w:name="_Toc263807383"/>
      <w:bookmarkStart w:id="2166" w:name="_Toc265130709"/>
      <w:bookmarkStart w:id="2167" w:name="_Toc265144299"/>
      <w:bookmarkStart w:id="2168" w:name="_Toc268619484"/>
      <w:bookmarkStart w:id="2169" w:name="_Toc244794831"/>
      <w:bookmarkStart w:id="2170" w:name="_Toc254421623"/>
      <w:bookmarkStart w:id="2171" w:name="_Toc255476889"/>
      <w:bookmarkStart w:id="2172" w:name="_Toc255826909"/>
      <w:bookmarkStart w:id="2173" w:name="_Toc259917501"/>
      <w:bookmarkStart w:id="2174" w:name="_Toc260133550"/>
      <w:bookmarkStart w:id="2175" w:name="_Toc263807384"/>
      <w:bookmarkStart w:id="2176" w:name="_Toc265130710"/>
      <w:bookmarkStart w:id="2177" w:name="_Toc265144300"/>
      <w:bookmarkStart w:id="2178" w:name="_Toc268619485"/>
      <w:bookmarkStart w:id="2179" w:name="_Toc244794832"/>
      <w:bookmarkStart w:id="2180" w:name="_Toc254421624"/>
      <w:bookmarkStart w:id="2181" w:name="_Toc255476890"/>
      <w:bookmarkStart w:id="2182" w:name="_Toc255826910"/>
      <w:bookmarkStart w:id="2183" w:name="_Toc259917502"/>
      <w:bookmarkStart w:id="2184" w:name="_Toc260133551"/>
      <w:bookmarkStart w:id="2185" w:name="_Toc263807385"/>
      <w:bookmarkStart w:id="2186" w:name="_Toc265130711"/>
      <w:bookmarkStart w:id="2187" w:name="_Toc265144301"/>
      <w:bookmarkStart w:id="2188" w:name="_Toc268619486"/>
      <w:bookmarkStart w:id="2189" w:name="_Toc244794833"/>
      <w:bookmarkStart w:id="2190" w:name="_Toc254421625"/>
      <w:bookmarkStart w:id="2191" w:name="_Toc255476891"/>
      <w:bookmarkStart w:id="2192" w:name="_Toc255826911"/>
      <w:bookmarkStart w:id="2193" w:name="_Toc259917503"/>
      <w:bookmarkStart w:id="2194" w:name="_Toc260133552"/>
      <w:bookmarkStart w:id="2195" w:name="_Toc263807386"/>
      <w:bookmarkStart w:id="2196" w:name="_Toc265130712"/>
      <w:bookmarkStart w:id="2197" w:name="_Toc265144302"/>
      <w:bookmarkStart w:id="2198" w:name="_Toc268619487"/>
      <w:bookmarkStart w:id="2199" w:name="_Toc197924750"/>
      <w:bookmarkStart w:id="2200" w:name="_Toc217355323"/>
      <w:bookmarkStart w:id="2201" w:name="_Toc218999713"/>
      <w:bookmarkStart w:id="2202" w:name="_Toc206291670"/>
      <w:bookmarkStart w:id="2203" w:name="_Toc242577854"/>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14:paraId="03CB8FE7" w14:textId="77777777" w:rsidR="0046096E" w:rsidRDefault="0046096E" w:rsidP="00182791">
      <w:pPr>
        <w:pStyle w:val="Heading3"/>
      </w:pPr>
      <w:bookmarkStart w:id="2204" w:name="_Toc461460122"/>
      <w:r>
        <w:t>Control Detail Objects</w:t>
      </w:r>
      <w:bookmarkEnd w:id="2204"/>
    </w:p>
    <w:p w14:paraId="335C3436" w14:textId="77777777" w:rsidR="00B55D7F" w:rsidRDefault="008771C3" w:rsidP="00B55D7F">
      <w:r>
        <w:t>The ACPI Control Detail Objects provide XTU with a variety of information about the platform.  Specifically they provide information regarding which Control I</w:t>
      </w:r>
      <w:r w:rsidR="00483C6A">
        <w:t>D</w:t>
      </w:r>
      <w:r>
        <w:t>s are supported in runtime, which are persisted to the BIOS, and what settings are available for those controls on this platform.</w:t>
      </w:r>
      <w:r w:rsidR="00483C6A">
        <w:t xml:space="preserve">  The list of supported Control IDs can be found in </w:t>
      </w:r>
      <w:r w:rsidR="00A0555D">
        <w:fldChar w:fldCharType="begin"/>
      </w:r>
      <w:r w:rsidR="00A0555D">
        <w:instrText xml:space="preserve"> REF _Ref271199140 \h  \* MERGEFORMAT </w:instrText>
      </w:r>
      <w:r w:rsidR="00A0555D">
        <w:fldChar w:fldCharType="separate"/>
      </w:r>
      <w:r w:rsidR="00B55D7F" w:rsidRPr="00B55D7F">
        <w:rPr>
          <w:rStyle w:val="SubtleReference"/>
        </w:rPr>
        <w:t>Table 30: Numerically Sorted Control ID Enumerations</w:t>
      </w:r>
      <w:r w:rsidR="00A0555D">
        <w:fldChar w:fldCharType="end"/>
      </w:r>
      <w:r w:rsidR="00483C6A">
        <w:t xml:space="preserve"> and </w:t>
      </w:r>
      <w:r w:rsidR="00D840AE">
        <w:fldChar w:fldCharType="begin"/>
      </w:r>
      <w:r w:rsidR="00C2677D">
        <w:instrText xml:space="preserve"> REF _Ref271200754 \h  \* MERGEFORMAT </w:instrText>
      </w:r>
      <w:r w:rsidR="00D840AE">
        <w:fldChar w:fldCharType="separate"/>
      </w:r>
      <w:r w:rsidR="00B55D7F" w:rsidRPr="00B55D7F">
        <w:rPr>
          <w:rStyle w:val="SubtleReference"/>
        </w:rPr>
        <w:t>Table 31: Temperature (TSDD) Usage enumeration</w:t>
      </w:r>
    </w:p>
    <w:bookmarkStart w:id="2205" w:name="_Toc358709750"/>
    <w:bookmarkStart w:id="2206" w:name="_Toc390252191"/>
    <w:bookmarkStart w:id="2207" w:name="_Toc326679110"/>
    <w:bookmarkStart w:id="2208" w:name="_Toc326679202"/>
    <w:bookmarkStart w:id="2209" w:name="_Toc319052021"/>
    <w:bookmarkStart w:id="2210" w:name="_Toc320087781"/>
    <w:bookmarkStart w:id="2211" w:name="_Toc294263352"/>
    <w:bookmarkStart w:id="2212" w:name="_Toc294263467"/>
    <w:bookmarkStart w:id="2213" w:name="_Toc294263546"/>
    <w:bookmarkStart w:id="2214" w:name="_Toc294263624"/>
    <w:bookmarkStart w:id="2215" w:name="_Toc294263700"/>
    <w:bookmarkStart w:id="2216" w:name="_Toc294263746"/>
    <w:bookmarkStart w:id="2217" w:name="_Toc294263822"/>
    <w:bookmarkStart w:id="2218" w:name="_Toc294263929"/>
    <w:bookmarkStart w:id="2219" w:name="_Toc290975799"/>
    <w:bookmarkStart w:id="2220" w:name="_Toc294263308"/>
    <w:bookmarkStart w:id="2221" w:name="_Toc294263353"/>
    <w:bookmarkStart w:id="2222" w:name="_Toc294263468"/>
    <w:bookmarkStart w:id="2223" w:name="_Toc294263547"/>
    <w:bookmarkStart w:id="2224" w:name="_Toc294263625"/>
    <w:bookmarkStart w:id="2225" w:name="_Toc294263701"/>
    <w:bookmarkStart w:id="2226" w:name="_Toc294263747"/>
    <w:bookmarkStart w:id="2227" w:name="_Toc294263823"/>
    <w:bookmarkStart w:id="2228" w:name="_Toc294263930"/>
    <w:bookmarkStart w:id="2229" w:name="_Toc284228079"/>
    <w:bookmarkStart w:id="2230" w:name="_Toc284421236"/>
    <w:bookmarkStart w:id="2231" w:name="_Toc285780598"/>
    <w:bookmarkStart w:id="2232" w:name="_Toc277320290"/>
    <w:bookmarkStart w:id="2233" w:name="_Toc277689660"/>
    <w:bookmarkStart w:id="2234" w:name="_Toc277834835"/>
    <w:bookmarkStart w:id="2235" w:name="_Toc284228080"/>
    <w:bookmarkStart w:id="2236" w:name="_Toc284421237"/>
    <w:bookmarkStart w:id="2237" w:name="_Toc285780599"/>
    <w:bookmarkStart w:id="2238" w:name="_Get_Available_Controls"/>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p w14:paraId="734BC44B" w14:textId="77777777" w:rsidR="00FF45F9" w:rsidRDefault="00D840AE" w:rsidP="00FF45F9">
      <w:pPr>
        <w:pStyle w:val="Heading4"/>
      </w:pPr>
      <w:r>
        <w:fldChar w:fldCharType="end"/>
      </w:r>
      <w:bookmarkStart w:id="2239" w:name="_Toc271191340"/>
      <w:bookmarkStart w:id="2240" w:name="_Toc271200666"/>
      <w:bookmarkStart w:id="2241" w:name="_Toc271203877"/>
      <w:bookmarkStart w:id="2242" w:name="_Toc271207087"/>
      <w:bookmarkStart w:id="2243" w:name="_Toc271210296"/>
      <w:bookmarkStart w:id="2244" w:name="_Ref274124907"/>
      <w:bookmarkStart w:id="2245" w:name="_Ref271146304"/>
      <w:bookmarkStart w:id="2246" w:name="_Toc461460123"/>
      <w:bookmarkEnd w:id="2239"/>
      <w:bookmarkEnd w:id="2240"/>
      <w:bookmarkEnd w:id="2241"/>
      <w:bookmarkEnd w:id="2242"/>
      <w:bookmarkEnd w:id="2243"/>
      <w:r w:rsidR="000D589A">
        <w:t>Get Available Controls (GACI)</w:t>
      </w:r>
      <w:bookmarkEnd w:id="2244"/>
      <w:bookmarkEnd w:id="2245"/>
      <w:bookmarkEnd w:id="2246"/>
    </w:p>
    <w:p w14:paraId="3CB678CB" w14:textId="77777777" w:rsidR="00FF45F9" w:rsidRDefault="000D589A" w:rsidP="005F446D">
      <w:pPr>
        <w:pStyle w:val="IndentedNormal"/>
        <w:ind w:left="0"/>
      </w:pPr>
      <w:r>
        <w:t xml:space="preserve">The GACI object is a control detail object which is implemented by the BIOS that allows for retrieving the </w:t>
      </w:r>
      <w:r w:rsidR="007802B9">
        <w:t xml:space="preserve">entire </w:t>
      </w:r>
      <w:r>
        <w:t xml:space="preserve">list of Control IDs supported by the BIOS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t>).  Any Control ID that is present in the list is assumed to be a</w:t>
      </w:r>
      <w:r w:rsidR="007802B9">
        <w:t xml:space="preserve"> Control</w:t>
      </w:r>
      <w:r>
        <w:t xml:space="preserve"> ID that is handled by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t xml:space="preserve"> read and write routines (section </w:t>
      </w:r>
      <w:r w:rsidR="00D840AE">
        <w:fldChar w:fldCharType="begin"/>
      </w:r>
      <w:r>
        <w:instrText xml:space="preserve"> REF _Ref271145900 \r \h </w:instrText>
      </w:r>
      <w:r w:rsidR="00D840AE">
        <w:fldChar w:fldCharType="separate"/>
      </w:r>
      <w:r w:rsidR="00B55D7F">
        <w:t>3.3</w:t>
      </w:r>
      <w:r w:rsidR="00D840AE">
        <w:fldChar w:fldCharType="end"/>
      </w:r>
      <w:r>
        <w:t xml:space="preserve">).  </w:t>
      </w:r>
      <w:r w:rsidR="007802B9">
        <w:t xml:space="preserve">The XTU Software will then attempt to use the ACPI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rsidR="007802B9" w:rsidRPr="00AB72F4">
        <w:rPr>
          <w:rStyle w:val="SubtleReference"/>
        </w:rPr>
        <w:t xml:space="preserve"> </w:t>
      </w:r>
      <w:r w:rsidR="007802B9">
        <w:t xml:space="preserve">(section </w:t>
      </w:r>
      <w:r w:rsidR="00D840AE">
        <w:fldChar w:fldCharType="begin"/>
      </w:r>
      <w:r w:rsidR="007802B9">
        <w:instrText xml:space="preserve"> REF _Ref271146200 \r \h </w:instrText>
      </w:r>
      <w:r w:rsidR="00D840AE">
        <w:fldChar w:fldCharType="separate"/>
      </w:r>
      <w:r w:rsidR="00B55D7F">
        <w:t>3.1.5</w:t>
      </w:r>
      <w:r w:rsidR="00D840AE">
        <w:fldChar w:fldCharType="end"/>
      </w:r>
      <w:r w:rsidR="007802B9">
        <w:t xml:space="preserve">) in </w:t>
      </w:r>
      <w:r w:rsidR="007802B9">
        <w:lastRenderedPageBreak/>
        <w:t xml:space="preserve">order to read whether each Control ID is supported via these interfaces.  </w:t>
      </w:r>
      <w:r w:rsidR="00FF45F9">
        <w:t>The G</w:t>
      </w:r>
      <w:r>
        <w:t>AC</w:t>
      </w:r>
      <w:r w:rsidR="00FF45F9">
        <w:t xml:space="preserve">I object is </w:t>
      </w:r>
      <w:r>
        <w:t xml:space="preserve">responsible to communicate the </w:t>
      </w:r>
      <w:r w:rsidR="004C2F94">
        <w:t xml:space="preserve">static information </w:t>
      </w:r>
      <w:r>
        <w:t xml:space="preserve">for all </w:t>
      </w:r>
      <w:r w:rsidR="004C2F94">
        <w:t>Control</w:t>
      </w:r>
      <w:r>
        <w:t>s</w:t>
      </w:r>
      <w:r w:rsidR="004C2F94">
        <w:t xml:space="preserve"> which </w:t>
      </w:r>
      <w:r>
        <w:t>are</w:t>
      </w:r>
      <w:r w:rsidR="004C2F94">
        <w:t xml:space="preserve"> able to be manipulated on the platform.</w:t>
      </w:r>
    </w:p>
    <w:p w14:paraId="3F44CDDA" w14:textId="77777777" w:rsidR="00C965AA" w:rsidRDefault="00C965AA" w:rsidP="005F446D">
      <w:pPr>
        <w:pStyle w:val="IndentedBold"/>
      </w:pPr>
      <w:r>
        <w:t>Syntax for Signature</w:t>
      </w:r>
    </w:p>
    <w:p w14:paraId="4D99F052" w14:textId="77777777" w:rsidR="00C965AA" w:rsidRDefault="00C965AA" w:rsidP="00C965AA">
      <w:pPr>
        <w:pStyle w:val="Code"/>
      </w:pPr>
      <w:r>
        <w:t>Method(G</w:t>
      </w:r>
      <w:r w:rsidR="000D589A">
        <w:t>AC</w:t>
      </w:r>
      <w:r>
        <w:t xml:space="preserve">I, </w:t>
      </w:r>
      <w:r w:rsidR="000D589A">
        <w:t>0</w:t>
      </w:r>
      <w:r>
        <w:t>, NotSerialized, 0, PkgObj)</w:t>
      </w:r>
    </w:p>
    <w:p w14:paraId="25A5689C" w14:textId="77777777" w:rsidR="00C965AA" w:rsidRDefault="00C965AA" w:rsidP="00C965AA">
      <w:pPr>
        <w:pStyle w:val="Code"/>
      </w:pPr>
    </w:p>
    <w:p w14:paraId="55AAF4F3" w14:textId="77777777" w:rsidR="00C965AA" w:rsidRDefault="00C965AA" w:rsidP="005F446D">
      <w:pPr>
        <w:pStyle w:val="IndentedBold"/>
      </w:pPr>
      <w:r>
        <w:t>Description</w:t>
      </w:r>
    </w:p>
    <w:p w14:paraId="1A83E4AC" w14:textId="77777777" w:rsidR="00C965AA" w:rsidRDefault="00C965AA" w:rsidP="00C965AA">
      <w:pPr>
        <w:pStyle w:val="IndentedNormal"/>
      </w:pPr>
      <w:r>
        <w:t xml:space="preserve">The purpose of this method is to retrieve </w:t>
      </w:r>
      <w:r w:rsidR="000D589A">
        <w:t>basic data about controls that are supported by the BIOS.</w:t>
      </w:r>
    </w:p>
    <w:p w14:paraId="50E85E85" w14:textId="77777777" w:rsidR="00C965AA" w:rsidRDefault="00C965AA" w:rsidP="005F446D">
      <w:pPr>
        <w:pStyle w:val="IndentedBold"/>
      </w:pPr>
      <w:r>
        <w:t>Arguments</w:t>
      </w:r>
    </w:p>
    <w:p w14:paraId="7D7EEB74" w14:textId="77777777" w:rsidR="00C965AA" w:rsidRDefault="000D589A" w:rsidP="00C965AA">
      <w:pPr>
        <w:pStyle w:val="IndentedNormal"/>
      </w:pPr>
      <w:r>
        <w:t>No input is required for this method.</w:t>
      </w:r>
    </w:p>
    <w:p w14:paraId="091BCADD" w14:textId="77777777" w:rsidR="00C965AA" w:rsidRDefault="00C965AA" w:rsidP="005F446D">
      <w:pPr>
        <w:pStyle w:val="IndentedBold"/>
      </w:pPr>
      <w:r>
        <w:t>Result</w:t>
      </w:r>
    </w:p>
    <w:p w14:paraId="0A422E5F" w14:textId="77777777" w:rsidR="00C965AA" w:rsidRDefault="00C965AA" w:rsidP="00C965AA">
      <w:pPr>
        <w:pStyle w:val="IndentedNormal"/>
      </w:pPr>
      <w:r>
        <w:t>A package object is returned with the following definition:</w:t>
      </w:r>
    </w:p>
    <w:p w14:paraId="27F99AD3" w14:textId="77777777" w:rsidR="00C965AA" w:rsidRDefault="00C965AA" w:rsidP="00C965AA">
      <w:pPr>
        <w:pStyle w:val="Code"/>
      </w:pPr>
      <w:r>
        <w:t>Name (RETV, Package()</w:t>
      </w:r>
    </w:p>
    <w:p w14:paraId="2DB55FDA" w14:textId="77777777" w:rsidR="00C965AA" w:rsidRDefault="00C965AA" w:rsidP="00C965AA">
      <w:pPr>
        <w:pStyle w:val="Code"/>
      </w:pPr>
      <w:r>
        <w:t>{</w:t>
      </w:r>
      <w:r>
        <w:tab/>
        <w:t>// Field Name</w:t>
      </w:r>
      <w:r>
        <w:tab/>
      </w:r>
      <w:r>
        <w:tab/>
      </w:r>
      <w:r w:rsidR="000D589A">
        <w:tab/>
      </w:r>
      <w:r>
        <w:t>// Field Type</w:t>
      </w:r>
    </w:p>
    <w:p w14:paraId="222B07D0" w14:textId="77777777" w:rsidR="00C965AA" w:rsidRDefault="00C965AA" w:rsidP="00C965AA">
      <w:pPr>
        <w:pStyle w:val="Code"/>
      </w:pPr>
      <w:r>
        <w:tab/>
      </w:r>
      <w:r w:rsidR="008D49D2">
        <w:t>ErrorCode</w:t>
      </w:r>
      <w:r>
        <w:tab/>
      </w:r>
      <w:r>
        <w:tab/>
      </w:r>
      <w:r>
        <w:tab/>
      </w:r>
      <w:r w:rsidR="000D589A">
        <w:tab/>
      </w:r>
      <w:r>
        <w:t>// DWORD</w:t>
      </w:r>
    </w:p>
    <w:p w14:paraId="67D77354" w14:textId="77777777" w:rsidR="00AB72F4" w:rsidRDefault="00AB72F4" w:rsidP="00C965AA">
      <w:pPr>
        <w:pStyle w:val="Code"/>
      </w:pPr>
      <w:r>
        <w:tab/>
        <w:t>DataBuffer</w:t>
      </w:r>
      <w:r>
        <w:tab/>
      </w:r>
      <w:r>
        <w:tab/>
      </w:r>
      <w:r>
        <w:tab/>
      </w:r>
      <w:r>
        <w:tab/>
        <w:t>// ControlIdData[]</w:t>
      </w:r>
    </w:p>
    <w:p w14:paraId="4F704345" w14:textId="77777777" w:rsidR="00AB72F4" w:rsidRDefault="00AB72F4" w:rsidP="00C965AA">
      <w:pPr>
        <w:pStyle w:val="Code"/>
      </w:pPr>
      <w:r>
        <w:t>})</w:t>
      </w:r>
    </w:p>
    <w:p w14:paraId="20D17B2B" w14:textId="77777777" w:rsidR="00AB72F4" w:rsidRDefault="00AB72F4" w:rsidP="00AB72F4">
      <w:pPr>
        <w:pStyle w:val="Code"/>
      </w:pPr>
    </w:p>
    <w:p w14:paraId="1F6EF6F1" w14:textId="77777777" w:rsidR="00AB72F4" w:rsidRDefault="00AB72F4" w:rsidP="00AB72F4">
      <w:r>
        <w:tab/>
        <w:t xml:space="preserve">The resultant buffer is defined as an array of </w:t>
      </w:r>
      <w:r w:rsidR="00C45237">
        <w:t xml:space="preserve">packed </w:t>
      </w:r>
      <w:r>
        <w:t>ControlIdData C-structs.</w:t>
      </w:r>
    </w:p>
    <w:p w14:paraId="7F04389D" w14:textId="77777777" w:rsidR="00AB72F4" w:rsidRDefault="00AB72F4" w:rsidP="00AB72F4">
      <w:pPr>
        <w:pStyle w:val="Code"/>
        <w:ind w:left="0" w:firstLine="720"/>
      </w:pPr>
      <w:r>
        <w:t>struct ControlIdData</w:t>
      </w:r>
    </w:p>
    <w:p w14:paraId="5FFCE0A9" w14:textId="77777777" w:rsidR="000D589A" w:rsidRDefault="000D589A" w:rsidP="00AB72F4">
      <w:pPr>
        <w:pStyle w:val="Code"/>
        <w:ind w:left="0" w:firstLine="720"/>
      </w:pPr>
      <w:r>
        <w:t>{</w:t>
      </w:r>
    </w:p>
    <w:p w14:paraId="03439687" w14:textId="77777777" w:rsidR="00C965AA" w:rsidRDefault="00C965AA" w:rsidP="00AB72F4">
      <w:pPr>
        <w:pStyle w:val="Code"/>
        <w:ind w:left="0"/>
      </w:pPr>
      <w:r>
        <w:tab/>
      </w:r>
      <w:r w:rsidR="000D589A">
        <w:tab/>
      </w:r>
      <w:r w:rsidR="004C463E">
        <w:t>D</w:t>
      </w:r>
      <w:r w:rsidR="00801A4A">
        <w:t>WORD</w:t>
      </w:r>
      <w:r w:rsidR="00801A4A">
        <w:tab/>
      </w:r>
      <w:r w:rsidR="008D49D2">
        <w:t>ControlId</w:t>
      </w:r>
    </w:p>
    <w:p w14:paraId="52F2786E" w14:textId="77777777" w:rsidR="00E557CE" w:rsidRDefault="00E557CE" w:rsidP="00AB72F4">
      <w:pPr>
        <w:pStyle w:val="Code"/>
        <w:ind w:left="0"/>
      </w:pPr>
      <w:r>
        <w:tab/>
      </w:r>
      <w:r>
        <w:tab/>
      </w:r>
      <w:r w:rsidR="00801A4A">
        <w:t>WORD</w:t>
      </w:r>
      <w:r w:rsidR="00801A4A">
        <w:tab/>
      </w:r>
      <w:r>
        <w:t>NumberOfValues</w:t>
      </w:r>
    </w:p>
    <w:p w14:paraId="3B03076E" w14:textId="77777777" w:rsidR="00E557CE" w:rsidRDefault="00E557CE" w:rsidP="00AB72F4">
      <w:pPr>
        <w:pStyle w:val="Code"/>
        <w:ind w:left="0"/>
      </w:pPr>
      <w:r>
        <w:tab/>
      </w:r>
      <w:r>
        <w:tab/>
      </w:r>
      <w:r w:rsidR="004C463E">
        <w:t>BYTE</w:t>
      </w:r>
      <w:r w:rsidR="00801A4A">
        <w:tab/>
      </w:r>
      <w:r>
        <w:t>Precision</w:t>
      </w:r>
    </w:p>
    <w:p w14:paraId="7E40CDEA" w14:textId="77777777" w:rsidR="004C463E" w:rsidRDefault="004C463E" w:rsidP="00AB72F4">
      <w:pPr>
        <w:pStyle w:val="Code"/>
        <w:ind w:left="0"/>
      </w:pPr>
      <w:r>
        <w:tab/>
      </w:r>
      <w:r>
        <w:tab/>
        <w:t>BYTE</w:t>
      </w:r>
      <w:r>
        <w:tab/>
      </w:r>
      <w:r w:rsidR="00182791">
        <w:t>Flags</w:t>
      </w:r>
    </w:p>
    <w:p w14:paraId="17288ABD" w14:textId="77777777" w:rsidR="00E557CE" w:rsidRDefault="00E557CE" w:rsidP="00AB72F4">
      <w:pPr>
        <w:pStyle w:val="Code"/>
        <w:ind w:left="0"/>
      </w:pPr>
      <w:r>
        <w:tab/>
      </w:r>
      <w:r>
        <w:tab/>
      </w:r>
      <w:r w:rsidR="00801A4A">
        <w:t>DWORD</w:t>
      </w:r>
      <w:r w:rsidR="00801A4A">
        <w:tab/>
      </w:r>
      <w:r>
        <w:t>DefaultDataValue</w:t>
      </w:r>
    </w:p>
    <w:p w14:paraId="095F2A8A" w14:textId="77777777" w:rsidR="00801A4A" w:rsidRDefault="00801A4A" w:rsidP="00801A4A">
      <w:pPr>
        <w:pStyle w:val="Code"/>
        <w:ind w:left="0"/>
      </w:pPr>
      <w:r>
        <w:tab/>
      </w:r>
      <w:r>
        <w:tab/>
        <w:t>DWORD</w:t>
      </w:r>
      <w:r>
        <w:tab/>
        <w:t>MinDataValue</w:t>
      </w:r>
    </w:p>
    <w:p w14:paraId="22EF9440" w14:textId="77777777" w:rsidR="00801A4A" w:rsidRDefault="00801A4A" w:rsidP="00801A4A">
      <w:pPr>
        <w:pStyle w:val="Code"/>
        <w:ind w:firstLine="720"/>
      </w:pPr>
      <w:r>
        <w:t>DWORD</w:t>
      </w:r>
      <w:r>
        <w:tab/>
        <w:t>MaxDataValue</w:t>
      </w:r>
    </w:p>
    <w:p w14:paraId="5C1723DB" w14:textId="77777777" w:rsidR="00C965AA" w:rsidRDefault="00C965AA" w:rsidP="00801A4A">
      <w:pPr>
        <w:pStyle w:val="Code"/>
        <w:ind w:left="0"/>
      </w:pPr>
      <w:r>
        <w:tab/>
      </w:r>
      <w:r w:rsidR="000D589A">
        <w:tab/>
      </w:r>
      <w:r w:rsidR="00801A4A">
        <w:t>DWORD</w:t>
      </w:r>
      <w:r w:rsidR="00801A4A">
        <w:tab/>
      </w:r>
      <w:r w:rsidR="000D589A">
        <w:t>Min</w:t>
      </w:r>
      <w:r w:rsidR="00E557CE">
        <w:t>Display</w:t>
      </w:r>
      <w:r w:rsidR="000D589A">
        <w:t>Value</w:t>
      </w:r>
    </w:p>
    <w:p w14:paraId="7EC762C5" w14:textId="77777777" w:rsidR="00E557CE" w:rsidRDefault="000D589A" w:rsidP="00801A4A">
      <w:pPr>
        <w:pStyle w:val="Code"/>
        <w:ind w:left="0"/>
      </w:pPr>
      <w:r>
        <w:tab/>
      </w:r>
      <w:r>
        <w:tab/>
      </w:r>
      <w:r w:rsidR="00801A4A">
        <w:t>DWORD</w:t>
      </w:r>
      <w:r w:rsidR="00801A4A">
        <w:tab/>
      </w:r>
      <w:r>
        <w:t>Max</w:t>
      </w:r>
      <w:r w:rsidR="00E557CE">
        <w:t>Display</w:t>
      </w:r>
      <w:r>
        <w:t>Value</w:t>
      </w:r>
    </w:p>
    <w:p w14:paraId="42251415" w14:textId="77777777" w:rsidR="000D589A" w:rsidRDefault="000D589A" w:rsidP="00AB72F4">
      <w:pPr>
        <w:pStyle w:val="Code"/>
        <w:ind w:left="0"/>
      </w:pPr>
      <w:r>
        <w:tab/>
        <w:t>}</w:t>
      </w:r>
    </w:p>
    <w:p w14:paraId="23802E7D" w14:textId="77777777" w:rsidR="00C45237" w:rsidRDefault="00C45237" w:rsidP="00AB72F4">
      <w:pPr>
        <w:pStyle w:val="Code"/>
        <w:ind w:left="0"/>
      </w:pPr>
    </w:p>
    <w:p w14:paraId="0784487B" w14:textId="77777777" w:rsidR="00C45237" w:rsidRPr="00C45237" w:rsidRDefault="004E2979" w:rsidP="005F446D">
      <w:pPr>
        <w:keepNext/>
        <w:rPr>
          <w:b/>
        </w:rPr>
      </w:pPr>
      <w:r>
        <w:rPr>
          <w:b/>
        </w:rPr>
        <w:t xml:space="preserve">Result </w:t>
      </w:r>
      <w:r w:rsidR="00C45237" w:rsidRPr="00C45237">
        <w:rPr>
          <w:b/>
        </w:rPr>
        <w:t>Par</w:t>
      </w:r>
      <w:r w:rsidR="00C45237">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6182"/>
      </w:tblGrid>
      <w:tr w:rsidR="00C45237" w14:paraId="62451C59" w14:textId="77777777" w:rsidTr="005F446D">
        <w:trPr>
          <w:trHeight w:val="467"/>
          <w:tblHeader/>
          <w:jc w:val="center"/>
        </w:trPr>
        <w:tc>
          <w:tcPr>
            <w:tcW w:w="1502" w:type="dxa"/>
          </w:tcPr>
          <w:p w14:paraId="78DD4CB4" w14:textId="77777777" w:rsidR="00C45237" w:rsidRPr="009A1D58" w:rsidRDefault="00C45237" w:rsidP="003B5795">
            <w:pPr>
              <w:pStyle w:val="CellHeader"/>
            </w:pPr>
            <w:r>
              <w:t>Field Name</w:t>
            </w:r>
          </w:p>
        </w:tc>
        <w:tc>
          <w:tcPr>
            <w:tcW w:w="6182" w:type="dxa"/>
          </w:tcPr>
          <w:p w14:paraId="5CD4942B" w14:textId="77777777" w:rsidR="00C45237" w:rsidRDefault="00C45237" w:rsidP="003B5795">
            <w:pPr>
              <w:pStyle w:val="CellHeader"/>
            </w:pPr>
            <w:r>
              <w:t>Definition</w:t>
            </w:r>
          </w:p>
        </w:tc>
      </w:tr>
      <w:tr w:rsidR="00C45237" w14:paraId="23608556" w14:textId="77777777" w:rsidTr="005F446D">
        <w:trPr>
          <w:trHeight w:val="467"/>
          <w:jc w:val="center"/>
        </w:trPr>
        <w:tc>
          <w:tcPr>
            <w:tcW w:w="1502" w:type="dxa"/>
            <w:vAlign w:val="center"/>
          </w:tcPr>
          <w:p w14:paraId="105D5D4C" w14:textId="77777777" w:rsidR="00C45237" w:rsidRPr="00713AFD" w:rsidRDefault="00C45237" w:rsidP="00C45237">
            <w:pPr>
              <w:pStyle w:val="CellNormal"/>
              <w:rPr>
                <w:b/>
              </w:rPr>
            </w:pPr>
            <w:r w:rsidRPr="00713AFD">
              <w:rPr>
                <w:b/>
              </w:rPr>
              <w:t>ErrorCode</w:t>
            </w:r>
          </w:p>
        </w:tc>
        <w:tc>
          <w:tcPr>
            <w:tcW w:w="6182" w:type="dxa"/>
            <w:vAlign w:val="center"/>
          </w:tcPr>
          <w:p w14:paraId="68D0F3B7" w14:textId="77777777" w:rsidR="00C45237" w:rsidRDefault="00C45237" w:rsidP="00C45237">
            <w:pPr>
              <w:pStyle w:val="IndentedNormal"/>
              <w:ind w:left="0"/>
            </w:pPr>
            <w:r>
              <w:t>Defined as:</w:t>
            </w:r>
          </w:p>
          <w:p w14:paraId="33229BC8" w14:textId="77777777" w:rsidR="00C45237" w:rsidRDefault="00C45237" w:rsidP="00C45237">
            <w:pPr>
              <w:pStyle w:val="IndentedNormal"/>
              <w:ind w:left="0"/>
            </w:pPr>
            <w:r>
              <w:tab/>
              <w:t>Success == 0</w:t>
            </w:r>
          </w:p>
          <w:p w14:paraId="51BF1B80" w14:textId="77777777" w:rsidR="00C45237" w:rsidRDefault="00C45237" w:rsidP="00C45237">
            <w:pPr>
              <w:pStyle w:val="IndentedNormal"/>
              <w:ind w:left="0"/>
            </w:pPr>
            <w:r>
              <w:tab/>
              <w:t xml:space="preserve">Unexpected Error </w:t>
            </w:r>
            <w:r w:rsidR="0013211B">
              <w:t>== 0xFFFFFFFF</w:t>
            </w:r>
          </w:p>
          <w:p w14:paraId="2B8EE128" w14:textId="77777777" w:rsidR="00C45237" w:rsidRDefault="00C45237" w:rsidP="00C45237">
            <w:pPr>
              <w:pStyle w:val="IndentedNormal"/>
              <w:ind w:left="0"/>
            </w:pPr>
            <w:r>
              <w:t>Any value that is returned which is not equal to 0 is considered a failure.  In the failure case, the buffer is defined as indeterminate and the caller should not use that data.</w:t>
            </w:r>
          </w:p>
        </w:tc>
      </w:tr>
      <w:tr w:rsidR="00C45237" w14:paraId="4B445310" w14:textId="77777777" w:rsidTr="005F446D">
        <w:trPr>
          <w:trHeight w:val="467"/>
          <w:jc w:val="center"/>
        </w:trPr>
        <w:tc>
          <w:tcPr>
            <w:tcW w:w="1502" w:type="dxa"/>
            <w:vAlign w:val="center"/>
          </w:tcPr>
          <w:p w14:paraId="48E80ADC" w14:textId="77777777" w:rsidR="00C45237" w:rsidRPr="00713AFD" w:rsidRDefault="00C45237" w:rsidP="00C45237">
            <w:pPr>
              <w:pStyle w:val="CellNormal"/>
              <w:rPr>
                <w:b/>
              </w:rPr>
            </w:pPr>
            <w:r w:rsidRPr="00713AFD">
              <w:rPr>
                <w:b/>
              </w:rPr>
              <w:t>DataBuffer</w:t>
            </w:r>
          </w:p>
        </w:tc>
        <w:tc>
          <w:tcPr>
            <w:tcW w:w="6182" w:type="dxa"/>
            <w:vAlign w:val="center"/>
          </w:tcPr>
          <w:p w14:paraId="08F572DE" w14:textId="77777777" w:rsidR="00C45237" w:rsidRDefault="00C45237" w:rsidP="00C45237">
            <w:pPr>
              <w:pStyle w:val="CellNormal"/>
            </w:pPr>
            <w:r>
              <w:t>The buffer returned as part of the GACI call is an array of ControlIdData C-structs.  It is valid to return an empty buffer.  This would imply that only monitoring features are supported by the platform.</w:t>
            </w:r>
          </w:p>
        </w:tc>
      </w:tr>
    </w:tbl>
    <w:p w14:paraId="1733714B" w14:textId="7512CE36" w:rsidR="00C45237" w:rsidRDefault="00C45237" w:rsidP="004B630F">
      <w:pPr>
        <w:pStyle w:val="StyleCaptionCentered"/>
        <w:ind w:left="720"/>
        <w:jc w:val="left"/>
      </w:pPr>
      <w:bookmarkStart w:id="2247" w:name="_Toc447095699"/>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3</w:t>
      </w:r>
      <w:r w:rsidR="003C1B33">
        <w:rPr>
          <w:noProof/>
        </w:rPr>
        <w:fldChar w:fldCharType="end"/>
      </w:r>
      <w:r>
        <w:t xml:space="preserve">: GACI </w:t>
      </w:r>
      <w:r w:rsidR="004E2979">
        <w:t>Return Value</w:t>
      </w:r>
      <w:r>
        <w:t xml:space="preserve"> Definition</w:t>
      </w:r>
      <w:bookmarkEnd w:id="224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C45237" w14:paraId="365A31A8" w14:textId="77777777" w:rsidTr="00801A4A">
        <w:trPr>
          <w:trHeight w:val="467"/>
          <w:tblHeader/>
          <w:jc w:val="center"/>
        </w:trPr>
        <w:tc>
          <w:tcPr>
            <w:tcW w:w="1761" w:type="dxa"/>
          </w:tcPr>
          <w:p w14:paraId="2B8E13FA" w14:textId="77777777" w:rsidR="00C45237" w:rsidRPr="009A1D58" w:rsidRDefault="00C45237" w:rsidP="003B5795">
            <w:pPr>
              <w:pStyle w:val="CellHeader"/>
            </w:pPr>
            <w:r>
              <w:lastRenderedPageBreak/>
              <w:t>Field Name</w:t>
            </w:r>
          </w:p>
        </w:tc>
        <w:tc>
          <w:tcPr>
            <w:tcW w:w="6182" w:type="dxa"/>
          </w:tcPr>
          <w:p w14:paraId="04A12D79" w14:textId="77777777" w:rsidR="00C45237" w:rsidRDefault="00C45237" w:rsidP="003B5795">
            <w:pPr>
              <w:pStyle w:val="CellHeader"/>
            </w:pPr>
            <w:r>
              <w:t>Definition</w:t>
            </w:r>
          </w:p>
        </w:tc>
      </w:tr>
      <w:tr w:rsidR="00C45237" w14:paraId="6185547C" w14:textId="77777777" w:rsidTr="00801A4A">
        <w:trPr>
          <w:trHeight w:val="467"/>
          <w:jc w:val="center"/>
        </w:trPr>
        <w:tc>
          <w:tcPr>
            <w:tcW w:w="1761" w:type="dxa"/>
            <w:vAlign w:val="center"/>
          </w:tcPr>
          <w:p w14:paraId="3D2FC46F" w14:textId="77777777" w:rsidR="00C45237" w:rsidRPr="00713AFD" w:rsidRDefault="00C45237" w:rsidP="003B5795">
            <w:pPr>
              <w:pStyle w:val="CellNormal"/>
              <w:rPr>
                <w:b/>
              </w:rPr>
            </w:pPr>
            <w:r w:rsidRPr="00713AFD">
              <w:rPr>
                <w:b/>
              </w:rPr>
              <w:t>ControlId</w:t>
            </w:r>
          </w:p>
        </w:tc>
        <w:tc>
          <w:tcPr>
            <w:tcW w:w="6182" w:type="dxa"/>
            <w:vAlign w:val="center"/>
          </w:tcPr>
          <w:p w14:paraId="6C8FBE53" w14:textId="77777777" w:rsidR="00C45237" w:rsidRDefault="00C45237" w:rsidP="003B5795">
            <w:pPr>
              <w:pStyle w:val="IndentedNormal"/>
              <w:ind w:left="0"/>
            </w:pPr>
            <w:r>
              <w:t xml:space="preserve">This field describes a Control ID that is supported by the BIOS via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rsidR="003B5795">
              <w:t>.</w:t>
            </w:r>
          </w:p>
        </w:tc>
      </w:tr>
      <w:tr w:rsidR="00C45237" w14:paraId="41189968" w14:textId="77777777" w:rsidTr="00801A4A">
        <w:trPr>
          <w:trHeight w:val="467"/>
          <w:jc w:val="center"/>
        </w:trPr>
        <w:tc>
          <w:tcPr>
            <w:tcW w:w="1761" w:type="dxa"/>
            <w:vAlign w:val="center"/>
          </w:tcPr>
          <w:p w14:paraId="53070D43" w14:textId="77777777" w:rsidR="00C45237" w:rsidRPr="00713AFD" w:rsidRDefault="00C45237" w:rsidP="003B5795">
            <w:pPr>
              <w:pStyle w:val="CellNormal"/>
              <w:rPr>
                <w:b/>
              </w:rPr>
            </w:pPr>
            <w:r w:rsidRPr="00713AFD">
              <w:rPr>
                <w:b/>
              </w:rPr>
              <w:t>NumberOfValues</w:t>
            </w:r>
          </w:p>
        </w:tc>
        <w:tc>
          <w:tcPr>
            <w:tcW w:w="6182" w:type="dxa"/>
            <w:vAlign w:val="center"/>
          </w:tcPr>
          <w:p w14:paraId="5094929D" w14:textId="77777777" w:rsidR="003B5795" w:rsidRDefault="003B5795" w:rsidP="003B5795">
            <w:r>
              <w:t xml:space="preserve">This field is used for two purposes.  First if the control requires a value set of discrete numbers as opposed to a set of continuous numbers then this field should be set to FFFFFFFh.  This tells the XTU software to use the </w:t>
            </w:r>
            <w:r w:rsidR="00A0555D">
              <w:fldChar w:fldCharType="begin"/>
            </w:r>
            <w:r w:rsidR="00A0555D">
              <w:instrText xml:space="preserve"> REF _Ref319052120 \h  \* MERGEFORMAT </w:instrText>
            </w:r>
            <w:r w:rsidR="00A0555D">
              <w:fldChar w:fldCharType="separate"/>
            </w:r>
            <w:r w:rsidR="00B55D7F" w:rsidRPr="00B55D7F">
              <w:rPr>
                <w:rStyle w:val="SubtleReference"/>
              </w:rPr>
              <w:t>Discrete Supported Values (GDSV)</w:t>
            </w:r>
            <w:r w:rsidR="00A0555D">
              <w:fldChar w:fldCharType="end"/>
            </w:r>
            <w:r w:rsidR="003226D0">
              <w:t xml:space="preserve"> </w:t>
            </w:r>
            <w:r>
              <w:t>method in order to retrieve the value set for this Control ID.</w:t>
            </w:r>
          </w:p>
          <w:p w14:paraId="6EC9719D" w14:textId="77777777" w:rsidR="00C45237" w:rsidRDefault="003B5795" w:rsidP="003B5795">
            <w:r>
              <w:t>If the Control ID can be described by a continuous set of values then this parameter describes the number of supported values that are contained in that data set.  This allows the caller to determine the step size for both the Data Values and the Display Values in order to generate a complete data set as well as a complete set of options to display to the end-user.</w:t>
            </w:r>
          </w:p>
        </w:tc>
      </w:tr>
      <w:tr w:rsidR="00C45237" w14:paraId="290A77B7" w14:textId="77777777" w:rsidTr="00801A4A">
        <w:trPr>
          <w:trHeight w:val="467"/>
          <w:jc w:val="center"/>
        </w:trPr>
        <w:tc>
          <w:tcPr>
            <w:tcW w:w="1761" w:type="dxa"/>
            <w:vAlign w:val="center"/>
          </w:tcPr>
          <w:p w14:paraId="67C210E8" w14:textId="77777777" w:rsidR="00C45237" w:rsidRPr="00713AFD" w:rsidRDefault="00C45237" w:rsidP="003B5795">
            <w:pPr>
              <w:pStyle w:val="CellNormal"/>
              <w:rPr>
                <w:b/>
              </w:rPr>
            </w:pPr>
            <w:r w:rsidRPr="00713AFD">
              <w:rPr>
                <w:b/>
              </w:rPr>
              <w:t>Precision</w:t>
            </w:r>
          </w:p>
        </w:tc>
        <w:tc>
          <w:tcPr>
            <w:tcW w:w="6182" w:type="dxa"/>
            <w:vAlign w:val="center"/>
          </w:tcPr>
          <w:p w14:paraId="1B0F843A" w14:textId="77777777" w:rsidR="003B5795" w:rsidRDefault="003B5795" w:rsidP="003B5795">
            <w:pPr>
              <w:pStyle w:val="IndentedNormal"/>
              <w:ind w:left="0"/>
            </w:pPr>
            <w:r>
              <w:t>This field is used to allow the BIOS to represent non-whole numbers as fixed-point values.  The precision specified will be applied to all Display Values in the data set of the associated Control ID.  The precision field will be used for both continuous and discrete value sets.  See the following examples:</w:t>
            </w:r>
          </w:p>
          <w:p w14:paraId="3D5066C8" w14:textId="77777777" w:rsidR="00ED6FB3" w:rsidRDefault="00ED6FB3" w:rsidP="00ED6FB3">
            <w:pPr>
              <w:keepNext/>
              <w:spacing w:after="0"/>
              <w:ind w:left="720"/>
            </w:pPr>
            <w:r>
              <w:t xml:space="preserve">DisplayValue: </w:t>
            </w:r>
            <w:r>
              <w:tab/>
            </w:r>
            <w:r>
              <w:tab/>
              <w:t>125</w:t>
            </w:r>
          </w:p>
          <w:p w14:paraId="5083EBF5" w14:textId="77777777" w:rsidR="00ED6FB3" w:rsidRDefault="00ED6FB3" w:rsidP="00ED6FB3">
            <w:pPr>
              <w:keepNext/>
              <w:spacing w:after="0"/>
              <w:ind w:left="720"/>
            </w:pPr>
            <w:r>
              <w:t xml:space="preserve">Precision: </w:t>
            </w:r>
            <w:r>
              <w:tab/>
            </w:r>
            <w:r>
              <w:tab/>
              <w:t>2</w:t>
            </w:r>
          </w:p>
          <w:p w14:paraId="70000605" w14:textId="77777777" w:rsidR="00ED6FB3" w:rsidRDefault="00ED6FB3" w:rsidP="00ED6FB3">
            <w:pPr>
              <w:keepNext/>
              <w:spacing w:after="0"/>
              <w:ind w:left="720"/>
            </w:pPr>
            <w:r>
              <w:t xml:space="preserve">XTU UI: </w:t>
            </w:r>
            <w:r>
              <w:tab/>
            </w:r>
            <w:r>
              <w:tab/>
              <w:t>1.25</w:t>
            </w:r>
          </w:p>
          <w:p w14:paraId="4BF3DCDC" w14:textId="77777777" w:rsidR="00ED6FB3" w:rsidRDefault="00ED6FB3" w:rsidP="00ED6FB3"/>
          <w:p w14:paraId="656CC540" w14:textId="77777777" w:rsidR="00ED6FB3" w:rsidRDefault="00ED6FB3" w:rsidP="00ED6FB3">
            <w:pPr>
              <w:keepNext/>
              <w:spacing w:after="0"/>
              <w:ind w:left="720"/>
            </w:pPr>
            <w:r>
              <w:t xml:space="preserve">DisplayValue: </w:t>
            </w:r>
            <w:r>
              <w:tab/>
            </w:r>
            <w:r>
              <w:tab/>
              <w:t>40</w:t>
            </w:r>
          </w:p>
          <w:p w14:paraId="18D82695" w14:textId="77777777" w:rsidR="00ED6FB3" w:rsidRDefault="00ED6FB3" w:rsidP="00ED6FB3">
            <w:pPr>
              <w:keepNext/>
              <w:spacing w:after="0"/>
              <w:ind w:left="720"/>
            </w:pPr>
            <w:r>
              <w:t>Precision:</w:t>
            </w:r>
            <w:r>
              <w:tab/>
            </w:r>
            <w:r>
              <w:tab/>
              <w:t>0</w:t>
            </w:r>
          </w:p>
          <w:p w14:paraId="374CDF0C" w14:textId="77777777" w:rsidR="00ED6FB3" w:rsidRDefault="00ED6FB3" w:rsidP="00ED6FB3">
            <w:pPr>
              <w:keepNext/>
              <w:spacing w:after="0"/>
              <w:ind w:left="720"/>
            </w:pPr>
            <w:r>
              <w:t xml:space="preserve">XTU UI: </w:t>
            </w:r>
            <w:r>
              <w:tab/>
              <w:t xml:space="preserve"> </w:t>
            </w:r>
            <w:r>
              <w:tab/>
              <w:t>40</w:t>
            </w:r>
          </w:p>
          <w:p w14:paraId="1B159CB0" w14:textId="77777777" w:rsidR="00ED6FB3" w:rsidRDefault="00ED6FB3" w:rsidP="00ED6FB3"/>
          <w:p w14:paraId="2728D0CC" w14:textId="77777777" w:rsidR="00ED6FB3" w:rsidRDefault="00ED6FB3" w:rsidP="00ED6FB3">
            <w:pPr>
              <w:keepNext/>
              <w:spacing w:after="0"/>
              <w:ind w:left="720"/>
            </w:pPr>
            <w:r>
              <w:t>DisplayValue:</w:t>
            </w:r>
            <w:r>
              <w:tab/>
            </w:r>
            <w:r>
              <w:tab/>
              <w:t>400</w:t>
            </w:r>
          </w:p>
          <w:p w14:paraId="63DEF92D" w14:textId="77777777" w:rsidR="00ED6FB3" w:rsidRDefault="00ED6FB3" w:rsidP="00ED6FB3">
            <w:pPr>
              <w:keepNext/>
              <w:spacing w:after="0"/>
              <w:ind w:left="720"/>
            </w:pPr>
            <w:r>
              <w:t>Precision:</w:t>
            </w:r>
            <w:r>
              <w:tab/>
            </w:r>
            <w:r>
              <w:tab/>
              <w:t>1</w:t>
            </w:r>
          </w:p>
          <w:p w14:paraId="7C0A0FBB" w14:textId="77777777" w:rsidR="00C45237" w:rsidRDefault="00ED6FB3" w:rsidP="00ED6FB3">
            <w:pPr>
              <w:keepNext/>
              <w:spacing w:after="0"/>
              <w:ind w:left="720"/>
            </w:pPr>
            <w:r>
              <w:t xml:space="preserve">XTU UI: </w:t>
            </w:r>
            <w:r>
              <w:tab/>
            </w:r>
            <w:r>
              <w:tab/>
              <w:t>40.0</w:t>
            </w:r>
          </w:p>
        </w:tc>
      </w:tr>
      <w:tr w:rsidR="004C463E" w14:paraId="2BE39814" w14:textId="77777777" w:rsidTr="00801A4A">
        <w:trPr>
          <w:trHeight w:val="467"/>
          <w:jc w:val="center"/>
        </w:trPr>
        <w:tc>
          <w:tcPr>
            <w:tcW w:w="1761" w:type="dxa"/>
            <w:vAlign w:val="center"/>
          </w:tcPr>
          <w:p w14:paraId="119F67D9" w14:textId="77777777" w:rsidR="004C463E" w:rsidRPr="00713AFD" w:rsidRDefault="00182791" w:rsidP="003B5795">
            <w:pPr>
              <w:pStyle w:val="CellNormal"/>
              <w:rPr>
                <w:b/>
              </w:rPr>
            </w:pPr>
            <w:r>
              <w:rPr>
                <w:b/>
              </w:rPr>
              <w:t>Flags</w:t>
            </w:r>
          </w:p>
        </w:tc>
        <w:tc>
          <w:tcPr>
            <w:tcW w:w="6182" w:type="dxa"/>
            <w:vAlign w:val="center"/>
          </w:tcPr>
          <w:p w14:paraId="2B5FA46F" w14:textId="77777777" w:rsidR="004C463E" w:rsidRDefault="00182791" w:rsidP="004C463E">
            <w:pPr>
              <w:pStyle w:val="CellNormal"/>
            </w:pPr>
            <w:r>
              <w:t>Flag Bit Definitions:</w:t>
            </w:r>
          </w:p>
          <w:p w14:paraId="0F33FD6F" w14:textId="77777777" w:rsidR="00182791" w:rsidRDefault="00182791" w:rsidP="00182791">
            <w:pPr>
              <w:pStyle w:val="CellNormal"/>
              <w:ind w:left="720"/>
            </w:pPr>
            <w:r>
              <w:t xml:space="preserve">Bit[0] </w:t>
            </w:r>
            <w:r>
              <w:tab/>
            </w:r>
            <w:r>
              <w:tab/>
              <w:t>1 – Real Time ACPI Interface Support</w:t>
            </w:r>
          </w:p>
          <w:p w14:paraId="588E4D43" w14:textId="77777777" w:rsidR="00182791" w:rsidRDefault="00182791" w:rsidP="00182791">
            <w:pPr>
              <w:pStyle w:val="CellNormal"/>
            </w:pPr>
            <w:r>
              <w:tab/>
            </w:r>
            <w:r>
              <w:tab/>
            </w:r>
            <w:r>
              <w:tab/>
              <w:t>0 – No Real Time ACPI Interface Support</w:t>
            </w:r>
          </w:p>
          <w:p w14:paraId="6636D72F" w14:textId="77777777" w:rsidR="00182791" w:rsidRDefault="00182791" w:rsidP="00182791">
            <w:pPr>
              <w:ind w:left="2160"/>
            </w:pPr>
            <w:r>
              <w:t xml:space="preserve">If bit 0 is a 1 then the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rsidRPr="00182791">
              <w:t xml:space="preserve"> </w:t>
            </w:r>
            <w:r>
              <w:t xml:space="preserve">are </w:t>
            </w:r>
            <w:r w:rsidR="00E958EE">
              <w:t>implemented</w:t>
            </w:r>
            <w:r>
              <w:t xml:space="preserve"> for this Control ID.</w:t>
            </w:r>
          </w:p>
          <w:p w14:paraId="60EA09BA" w14:textId="77777777" w:rsidR="00FB470A" w:rsidRDefault="00FB470A" w:rsidP="00FB470A">
            <w:pPr>
              <w:ind w:left="720"/>
            </w:pPr>
            <w:r>
              <w:t>Bit[1]</w:t>
            </w:r>
            <w:r>
              <w:tab/>
            </w:r>
            <w:r>
              <w:tab/>
              <w:t>1 – Supports dynamic control mode</w:t>
            </w:r>
          </w:p>
          <w:p w14:paraId="0D8414BE" w14:textId="77777777" w:rsidR="00FB470A" w:rsidRDefault="00FB470A" w:rsidP="00FB470A">
            <w:pPr>
              <w:ind w:left="2160"/>
            </w:pPr>
            <w:r>
              <w:t>0 – Does not support dynamic control mode</w:t>
            </w:r>
          </w:p>
          <w:p w14:paraId="1F1C6D48" w14:textId="77777777" w:rsidR="00FB470A" w:rsidRDefault="00FB470A" w:rsidP="00FB470A">
            <w:pPr>
              <w:ind w:left="2160"/>
            </w:pPr>
            <w:r>
              <w:t>Special rules apply to Dynamic Control Mode Support.</w:t>
            </w:r>
          </w:p>
          <w:p w14:paraId="209915BC" w14:textId="77777777" w:rsidR="00182791" w:rsidRDefault="00182791" w:rsidP="00FB470A">
            <w:pPr>
              <w:ind w:left="720"/>
            </w:pPr>
            <w:r>
              <w:t>Bit[</w:t>
            </w:r>
            <w:r w:rsidR="00FB470A">
              <w:t>2</w:t>
            </w:r>
            <w:r>
              <w:t xml:space="preserve">:7] </w:t>
            </w:r>
            <w:r>
              <w:tab/>
            </w:r>
            <w:r>
              <w:tab/>
              <w:t>Reserved – Should be 00h</w:t>
            </w:r>
          </w:p>
        </w:tc>
      </w:tr>
      <w:tr w:rsidR="00C45237" w14:paraId="5B20DE87" w14:textId="77777777" w:rsidTr="00801A4A">
        <w:trPr>
          <w:trHeight w:val="467"/>
          <w:jc w:val="center"/>
        </w:trPr>
        <w:tc>
          <w:tcPr>
            <w:tcW w:w="1761" w:type="dxa"/>
            <w:vAlign w:val="center"/>
          </w:tcPr>
          <w:p w14:paraId="554DF561" w14:textId="77777777" w:rsidR="00C45237" w:rsidRPr="00713AFD" w:rsidRDefault="00C45237" w:rsidP="003B5795">
            <w:pPr>
              <w:pStyle w:val="CellNormal"/>
              <w:rPr>
                <w:b/>
              </w:rPr>
            </w:pPr>
            <w:r w:rsidRPr="00713AFD">
              <w:rPr>
                <w:b/>
              </w:rPr>
              <w:t>DefaultDataValue</w:t>
            </w:r>
          </w:p>
        </w:tc>
        <w:tc>
          <w:tcPr>
            <w:tcW w:w="6182" w:type="dxa"/>
            <w:vAlign w:val="center"/>
          </w:tcPr>
          <w:p w14:paraId="2ACB7A55" w14:textId="77777777" w:rsidR="00C45237" w:rsidRDefault="003B5795" w:rsidP="003226D0">
            <w:pPr>
              <w:pStyle w:val="CellNormal"/>
            </w:pPr>
            <w:r>
              <w:t xml:space="preserve">The value of the data associated with the default setting </w:t>
            </w:r>
            <w:r w:rsidR="00713AFD">
              <w:t>for this</w:t>
            </w:r>
            <w:r>
              <w:t xml:space="preserve"> Control ID.  This data value must be contained within the value set described by the Min/Max Data Values or by the</w:t>
            </w:r>
            <w:r w:rsidR="003226D0">
              <w:t xml:space="preserve"> </w:t>
            </w:r>
            <w:r w:rsidR="00A0555D">
              <w:fldChar w:fldCharType="begin"/>
            </w:r>
            <w:r w:rsidR="00A0555D">
              <w:instrText xml:space="preserve"> REF _Ref319052214 \h  \* MERGEFORMAT </w:instrText>
            </w:r>
            <w:r w:rsidR="00A0555D">
              <w:fldChar w:fldCharType="separate"/>
            </w:r>
            <w:r w:rsidR="00B55D7F" w:rsidRPr="00B55D7F">
              <w:rPr>
                <w:rStyle w:val="SubtleReference"/>
              </w:rPr>
              <w:t>Discrete Supported Values (GDSV)</w:t>
            </w:r>
            <w:r w:rsidR="00A0555D">
              <w:fldChar w:fldCharType="end"/>
            </w:r>
            <w:r>
              <w:t xml:space="preserve"> data values.</w:t>
            </w:r>
          </w:p>
        </w:tc>
      </w:tr>
      <w:tr w:rsidR="00C45237" w14:paraId="7161EABB" w14:textId="77777777" w:rsidTr="00801A4A">
        <w:trPr>
          <w:trHeight w:val="467"/>
          <w:jc w:val="center"/>
        </w:trPr>
        <w:tc>
          <w:tcPr>
            <w:tcW w:w="1761" w:type="dxa"/>
            <w:vAlign w:val="center"/>
          </w:tcPr>
          <w:p w14:paraId="1705BE1B" w14:textId="77777777" w:rsidR="00C45237" w:rsidRPr="00713AFD" w:rsidRDefault="00C45237" w:rsidP="003B5795">
            <w:pPr>
              <w:pStyle w:val="CellNormal"/>
              <w:rPr>
                <w:b/>
              </w:rPr>
            </w:pPr>
            <w:r w:rsidRPr="00713AFD">
              <w:rPr>
                <w:b/>
              </w:rPr>
              <w:lastRenderedPageBreak/>
              <w:t>MinDataValue</w:t>
            </w:r>
          </w:p>
        </w:tc>
        <w:tc>
          <w:tcPr>
            <w:tcW w:w="6182" w:type="dxa"/>
            <w:vAlign w:val="center"/>
          </w:tcPr>
          <w:p w14:paraId="525ADC36" w14:textId="77777777" w:rsidR="00713AFD" w:rsidRDefault="00713AFD" w:rsidP="003B5795">
            <w:pPr>
              <w:pStyle w:val="CellNormal"/>
            </w:pPr>
            <w:r>
              <w:t xml:space="preserve">The value of the data associated with the </w:t>
            </w:r>
            <w:r>
              <w:rPr>
                <w:b/>
              </w:rPr>
              <w:t>MinDisplayValue</w:t>
            </w:r>
            <w:r>
              <w:t xml:space="preserve">.  This data will be sent to both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t xml:space="preserve"> and the</w:t>
            </w:r>
            <w:r w:rsidRPr="00713AFD">
              <w:rPr>
                <w:rStyle w:val="SubtleReference"/>
              </w:rPr>
              <w:t xml:space="preserve">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t xml:space="preserve"> if they are supported when attempting to apply the minimum display value.  </w:t>
            </w:r>
          </w:p>
          <w:p w14:paraId="02BEEB9F" w14:textId="77777777" w:rsidR="00C45237" w:rsidRDefault="00713AFD" w:rsidP="003226D0">
            <w:pPr>
              <w:pStyle w:val="CellNormal"/>
            </w:pPr>
            <w:r>
              <w:t xml:space="preserve">This value is not used if the </w:t>
            </w:r>
            <w:r w:rsidR="00A0555D">
              <w:fldChar w:fldCharType="begin"/>
            </w:r>
            <w:r w:rsidR="00A0555D">
              <w:instrText xml:space="preserve"> REF _Ref319052238 \h  \* MERGEFORMAT </w:instrText>
            </w:r>
            <w:r w:rsidR="00A0555D">
              <w:fldChar w:fldCharType="separate"/>
            </w:r>
            <w:r w:rsidR="00B55D7F" w:rsidRPr="00B55D7F">
              <w:rPr>
                <w:rStyle w:val="SubtleReference"/>
              </w:rPr>
              <w:t>Discrete Supported Values (GDSV)</w:t>
            </w:r>
            <w:r w:rsidR="00A0555D">
              <w:fldChar w:fldCharType="end"/>
            </w:r>
            <w:r w:rsidR="003226D0">
              <w:rPr>
                <w:rStyle w:val="SubtleReference"/>
              </w:rPr>
              <w:t xml:space="preserve"> </w:t>
            </w:r>
            <w:r>
              <w:t>method is implemented for this Control ID.</w:t>
            </w:r>
          </w:p>
        </w:tc>
      </w:tr>
      <w:tr w:rsidR="00C45237" w14:paraId="6D6DB1F6" w14:textId="77777777" w:rsidTr="00801A4A">
        <w:trPr>
          <w:trHeight w:val="467"/>
          <w:jc w:val="center"/>
        </w:trPr>
        <w:tc>
          <w:tcPr>
            <w:tcW w:w="1761" w:type="dxa"/>
            <w:vAlign w:val="center"/>
          </w:tcPr>
          <w:p w14:paraId="5476FC13" w14:textId="77777777" w:rsidR="00C45237" w:rsidRPr="00713AFD" w:rsidRDefault="00C45237" w:rsidP="003B5795">
            <w:pPr>
              <w:pStyle w:val="CellNormal"/>
              <w:rPr>
                <w:b/>
              </w:rPr>
            </w:pPr>
            <w:r w:rsidRPr="00713AFD">
              <w:rPr>
                <w:b/>
              </w:rPr>
              <w:t>MaxDataValue</w:t>
            </w:r>
          </w:p>
        </w:tc>
        <w:tc>
          <w:tcPr>
            <w:tcW w:w="6182" w:type="dxa"/>
            <w:vAlign w:val="center"/>
          </w:tcPr>
          <w:p w14:paraId="73B14449" w14:textId="77777777" w:rsidR="00713AFD" w:rsidRDefault="00713AFD" w:rsidP="003B5795">
            <w:pPr>
              <w:pStyle w:val="CellNormal"/>
            </w:pPr>
            <w:r>
              <w:t xml:space="preserve">The value of the data associated with the </w:t>
            </w:r>
            <w:r>
              <w:rPr>
                <w:b/>
              </w:rPr>
              <w:t>MaxDisplayValue</w:t>
            </w:r>
            <w:r>
              <w:t xml:space="preserve">.  This data will be sent to both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rsidRPr="00713AFD">
              <w:rPr>
                <w:rStyle w:val="SubtleReference"/>
              </w:rPr>
              <w:t xml:space="preserve"> </w:t>
            </w:r>
            <w:r>
              <w:t xml:space="preserve">and the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t xml:space="preserve"> if they are supported when attempting to apply the maximum display value.</w:t>
            </w:r>
          </w:p>
          <w:p w14:paraId="7295871F" w14:textId="77777777" w:rsidR="00C45237" w:rsidRDefault="00713AFD" w:rsidP="003226D0">
            <w:pPr>
              <w:pStyle w:val="CellNormal"/>
            </w:pPr>
            <w:r>
              <w:t xml:space="preserve">This value is not used if the </w:t>
            </w:r>
            <w:r w:rsidR="00A0555D">
              <w:fldChar w:fldCharType="begin"/>
            </w:r>
            <w:r w:rsidR="00A0555D">
              <w:instrText xml:space="preserve"> REF _Ref319052254 \h  \* MERGEFORMAT </w:instrText>
            </w:r>
            <w:r w:rsidR="00A0555D">
              <w:fldChar w:fldCharType="separate"/>
            </w:r>
            <w:r w:rsidR="00B55D7F" w:rsidRPr="00B55D7F">
              <w:rPr>
                <w:rStyle w:val="SubtleReference"/>
              </w:rPr>
              <w:t>Discrete Supported Values (GDSV)</w:t>
            </w:r>
            <w:r w:rsidR="00A0555D">
              <w:fldChar w:fldCharType="end"/>
            </w:r>
            <w:r w:rsidR="003226D0">
              <w:t xml:space="preserve"> </w:t>
            </w:r>
            <w:r>
              <w:t>method is implemented for this Control ID.</w:t>
            </w:r>
          </w:p>
        </w:tc>
      </w:tr>
      <w:tr w:rsidR="00801A4A" w14:paraId="761C124C" w14:textId="77777777" w:rsidTr="00801A4A">
        <w:trPr>
          <w:trHeight w:val="467"/>
          <w:jc w:val="center"/>
        </w:trPr>
        <w:tc>
          <w:tcPr>
            <w:tcW w:w="1761" w:type="dxa"/>
            <w:vAlign w:val="center"/>
          </w:tcPr>
          <w:p w14:paraId="24511465" w14:textId="77777777" w:rsidR="00801A4A" w:rsidRPr="00713AFD" w:rsidRDefault="00801A4A" w:rsidP="00491154">
            <w:pPr>
              <w:pStyle w:val="CellNormal"/>
              <w:rPr>
                <w:b/>
              </w:rPr>
            </w:pPr>
            <w:r w:rsidRPr="00713AFD">
              <w:rPr>
                <w:b/>
              </w:rPr>
              <w:t>MinDisplayValue</w:t>
            </w:r>
          </w:p>
        </w:tc>
        <w:tc>
          <w:tcPr>
            <w:tcW w:w="6182" w:type="dxa"/>
            <w:vAlign w:val="center"/>
          </w:tcPr>
          <w:p w14:paraId="55881B11" w14:textId="77777777" w:rsidR="00801A4A" w:rsidRDefault="00801A4A" w:rsidP="00491154">
            <w:pPr>
              <w:pStyle w:val="IndentedNormal"/>
              <w:ind w:left="0"/>
            </w:pPr>
            <w:r>
              <w:t>The minimum value that is to be used for display purposes by the XTU user interface.</w:t>
            </w:r>
            <w:r w:rsidR="00543FFD">
              <w:t xml:space="preserve"> This field is handled as a 2’s complement to represent a negative value where necessary.</w:t>
            </w:r>
          </w:p>
          <w:p w14:paraId="618333BD" w14:textId="77777777" w:rsidR="00801A4A" w:rsidRDefault="00801A4A" w:rsidP="00491154">
            <w:pPr>
              <w:pStyle w:val="IndentedNormal"/>
              <w:ind w:left="0"/>
            </w:pPr>
            <w:r>
              <w:t xml:space="preserve">This value is ignored if the </w:t>
            </w:r>
            <w:r w:rsidR="00A0555D">
              <w:fldChar w:fldCharType="begin"/>
            </w:r>
            <w:r w:rsidR="00A0555D">
              <w:instrText xml:space="preserve"> REF _Ref319052275 \h  \* MERGEFORMAT </w:instrText>
            </w:r>
            <w:r w:rsidR="00A0555D">
              <w:fldChar w:fldCharType="separate"/>
            </w:r>
            <w:r w:rsidR="00B55D7F" w:rsidRPr="00B55D7F">
              <w:rPr>
                <w:rStyle w:val="SubtleReference"/>
              </w:rPr>
              <w:t>Discrete Supported Values (GDSV)</w:t>
            </w:r>
            <w:r w:rsidR="00A0555D">
              <w:fldChar w:fldCharType="end"/>
            </w:r>
            <w:r w:rsidR="003226D0">
              <w:t xml:space="preserve"> </w:t>
            </w:r>
            <w:r>
              <w:t>method is implemented for this Control ID.</w:t>
            </w:r>
          </w:p>
          <w:p w14:paraId="0164CE54" w14:textId="77777777" w:rsidR="00ED6FB3" w:rsidRDefault="00ED6FB3" w:rsidP="00ED6FB3">
            <w:pPr>
              <w:pStyle w:val="CellNormal"/>
            </w:pPr>
          </w:p>
          <w:p w14:paraId="134C18E0" w14:textId="77777777" w:rsidR="00ED6FB3" w:rsidRDefault="00ED6FB3" w:rsidP="00ED6FB3">
            <w:pPr>
              <w:pStyle w:val="CellNormal"/>
            </w:pPr>
            <w:r>
              <w:t>NOTE:</w:t>
            </w:r>
          </w:p>
          <w:p w14:paraId="6963113B" w14:textId="77777777" w:rsidR="00ED6FB3" w:rsidRDefault="00ED6FB3" w:rsidP="00ED6FB3">
            <w:pPr>
              <w:pStyle w:val="IndentedNormal"/>
              <w:ind w:left="0"/>
            </w:pPr>
            <w:r>
              <w:t xml:space="preserve">This value can also be used for the non-standard data type definitions outlined below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t>):</w:t>
            </w:r>
          </w:p>
          <w:p w14:paraId="1898F132" w14:textId="77777777" w:rsidR="00ED6FB3" w:rsidRDefault="00ED6FB3" w:rsidP="005F446D">
            <w:pPr>
              <w:pStyle w:val="IndentedNormal"/>
              <w:numPr>
                <w:ilvl w:val="0"/>
                <w:numId w:val="10"/>
              </w:numPr>
            </w:pPr>
            <w:r>
              <w:t>Enable/Disable Control IDs – In this case the MinDisplayValue should be 0.  This represents the Disable state.</w:t>
            </w:r>
          </w:p>
          <w:p w14:paraId="3E69C469" w14:textId="77777777" w:rsidR="005F446D" w:rsidRDefault="005F446D" w:rsidP="005F446D">
            <w:pPr>
              <w:pStyle w:val="CellNormal"/>
              <w:keepNext/>
              <w:numPr>
                <w:ilvl w:val="0"/>
                <w:numId w:val="9"/>
              </w:numPr>
            </w:pPr>
            <w:r>
              <w:t>XMP Profiles – In this case the MinDisplayValue should be 0. Here is the interpretation rule for DisplayValue settings.</w:t>
            </w:r>
          </w:p>
          <w:p w14:paraId="7AA0C14A" w14:textId="77777777" w:rsidR="005F446D" w:rsidRDefault="005F446D" w:rsidP="005F446D">
            <w:pPr>
              <w:pStyle w:val="CellNormal"/>
              <w:keepNext/>
              <w:numPr>
                <w:ilvl w:val="0"/>
                <w:numId w:val="7"/>
              </w:numPr>
            </w:pPr>
            <w:r>
              <w:t xml:space="preserve">0  Default Profile.  </w:t>
            </w:r>
          </w:p>
          <w:p w14:paraId="04242939" w14:textId="77777777" w:rsidR="005F446D" w:rsidRDefault="005F446D" w:rsidP="005F446D">
            <w:pPr>
              <w:pStyle w:val="CellNormal"/>
              <w:keepNext/>
              <w:numPr>
                <w:ilvl w:val="0"/>
                <w:numId w:val="7"/>
              </w:numPr>
            </w:pPr>
            <w:r>
              <w:t xml:space="preserve">1: The Custom Profile.  </w:t>
            </w:r>
          </w:p>
          <w:p w14:paraId="7A4E3490" w14:textId="77777777" w:rsidR="005F446D" w:rsidRDefault="005F446D" w:rsidP="005F446D">
            <w:pPr>
              <w:pStyle w:val="CellNormal"/>
              <w:keepNext/>
              <w:numPr>
                <w:ilvl w:val="0"/>
                <w:numId w:val="7"/>
              </w:numPr>
            </w:pPr>
            <w:r>
              <w:t xml:space="preserve">2: Profile 1.  </w:t>
            </w:r>
          </w:p>
          <w:p w14:paraId="254375BF" w14:textId="77777777" w:rsidR="005F446D" w:rsidRDefault="005F446D" w:rsidP="005F446D">
            <w:pPr>
              <w:pStyle w:val="CellNormal"/>
              <w:keepNext/>
              <w:numPr>
                <w:ilvl w:val="0"/>
                <w:numId w:val="7"/>
              </w:numPr>
            </w:pPr>
            <w:r>
              <w:t xml:space="preserve">3: Profile 2. </w:t>
            </w:r>
          </w:p>
          <w:p w14:paraId="2808D690" w14:textId="77777777" w:rsidR="00ED6FB3" w:rsidRDefault="005F446D" w:rsidP="005F446D">
            <w:pPr>
              <w:pStyle w:val="IndentedNormal"/>
              <w:numPr>
                <w:ilvl w:val="1"/>
                <w:numId w:val="11"/>
              </w:numPr>
            </w:pPr>
            <w:r>
              <w:t>All other values are unsupported.</w:t>
            </w:r>
          </w:p>
        </w:tc>
      </w:tr>
      <w:tr w:rsidR="00801A4A" w14:paraId="21642B60" w14:textId="77777777" w:rsidTr="00801A4A">
        <w:trPr>
          <w:trHeight w:val="467"/>
          <w:jc w:val="center"/>
        </w:trPr>
        <w:tc>
          <w:tcPr>
            <w:tcW w:w="1761" w:type="dxa"/>
            <w:vAlign w:val="center"/>
          </w:tcPr>
          <w:p w14:paraId="2DF6F275" w14:textId="77777777" w:rsidR="00801A4A" w:rsidRPr="00713AFD" w:rsidRDefault="00801A4A" w:rsidP="00491154">
            <w:pPr>
              <w:pStyle w:val="CellNormal"/>
              <w:rPr>
                <w:b/>
              </w:rPr>
            </w:pPr>
            <w:r w:rsidRPr="00713AFD">
              <w:rPr>
                <w:b/>
              </w:rPr>
              <w:t>MaxDisplayValue</w:t>
            </w:r>
          </w:p>
        </w:tc>
        <w:tc>
          <w:tcPr>
            <w:tcW w:w="6182" w:type="dxa"/>
            <w:vAlign w:val="center"/>
          </w:tcPr>
          <w:p w14:paraId="75C04E4A" w14:textId="77777777" w:rsidR="00801A4A" w:rsidRDefault="00801A4A" w:rsidP="00491154">
            <w:pPr>
              <w:pStyle w:val="CellNormal"/>
            </w:pPr>
            <w:r>
              <w:t>The maximum value that is to be used for display purposes by the XTU user interface.</w:t>
            </w:r>
            <w:r w:rsidR="00543FFD">
              <w:t xml:space="preserve"> This field is handled as a 2’s complement to represent a negative value where necessary.</w:t>
            </w:r>
          </w:p>
          <w:p w14:paraId="6D885A47" w14:textId="77777777" w:rsidR="00801A4A" w:rsidRDefault="00801A4A" w:rsidP="00491154">
            <w:pPr>
              <w:pStyle w:val="CellNormal"/>
            </w:pPr>
            <w:r>
              <w:t xml:space="preserve">This value is ignored if the </w:t>
            </w:r>
            <w:r w:rsidR="00A0555D">
              <w:fldChar w:fldCharType="begin"/>
            </w:r>
            <w:r w:rsidR="00A0555D">
              <w:instrText xml:space="preserve"> REF _Ref319052291 \h  \* MERGEFORMAT </w:instrText>
            </w:r>
            <w:r w:rsidR="00A0555D">
              <w:fldChar w:fldCharType="separate"/>
            </w:r>
            <w:r w:rsidR="00B55D7F" w:rsidRPr="00B55D7F">
              <w:rPr>
                <w:rStyle w:val="SubtleReference"/>
              </w:rPr>
              <w:t>Discrete Supported Values (GDSV)</w:t>
            </w:r>
            <w:r w:rsidR="00A0555D">
              <w:fldChar w:fldCharType="end"/>
            </w:r>
            <w:r w:rsidR="003226D0">
              <w:t xml:space="preserve"> </w:t>
            </w:r>
            <w:r>
              <w:t>method is implemented for this Control ID.</w:t>
            </w:r>
          </w:p>
          <w:p w14:paraId="22FC3720" w14:textId="77777777" w:rsidR="00ED6FB3" w:rsidRDefault="00ED6FB3" w:rsidP="00491154">
            <w:pPr>
              <w:pStyle w:val="CellNormal"/>
            </w:pPr>
          </w:p>
          <w:p w14:paraId="40DB9EAB" w14:textId="77777777" w:rsidR="00ED6FB3" w:rsidRDefault="00ED6FB3" w:rsidP="00491154">
            <w:pPr>
              <w:pStyle w:val="CellNormal"/>
            </w:pPr>
            <w:r>
              <w:t>NOTE:</w:t>
            </w:r>
          </w:p>
          <w:p w14:paraId="4462CA02" w14:textId="77777777" w:rsidR="00ED6FB3" w:rsidRDefault="00ED6FB3" w:rsidP="00ED6FB3">
            <w:pPr>
              <w:pStyle w:val="IndentedNormal"/>
              <w:ind w:left="0"/>
            </w:pPr>
            <w:r>
              <w:t xml:space="preserve">This value can also be used for the non-standard data type definitions outlined below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t>):</w:t>
            </w:r>
          </w:p>
          <w:p w14:paraId="1CEC77EF" w14:textId="77777777" w:rsidR="00ED6FB3" w:rsidRDefault="00ED6FB3" w:rsidP="005F446D">
            <w:pPr>
              <w:pStyle w:val="IndentedNormal"/>
              <w:numPr>
                <w:ilvl w:val="0"/>
                <w:numId w:val="9"/>
              </w:numPr>
            </w:pPr>
            <w:r>
              <w:lastRenderedPageBreak/>
              <w:t>Enable/Disable Control IDs – In this case the MinDisplayValue should be 0.  This represents the Disable state.</w:t>
            </w:r>
          </w:p>
          <w:p w14:paraId="36C1D10F" w14:textId="77777777" w:rsidR="00024B3C" w:rsidRDefault="00ED6FB3" w:rsidP="005F446D">
            <w:pPr>
              <w:pStyle w:val="CellNormal"/>
              <w:keepNext/>
              <w:numPr>
                <w:ilvl w:val="0"/>
                <w:numId w:val="9"/>
              </w:numPr>
            </w:pPr>
            <w:r>
              <w:t>XMP Profiles – In this case the MinDisplayValue should be 0.</w:t>
            </w:r>
            <w:r w:rsidR="00E92F29">
              <w:t xml:space="preserve"> Here is the interpretation rule for DisplayValue settings.</w:t>
            </w:r>
          </w:p>
          <w:p w14:paraId="447DFFFF" w14:textId="77777777" w:rsidR="00024B3C" w:rsidRDefault="00024B3C" w:rsidP="00024B3C">
            <w:pPr>
              <w:pStyle w:val="CellNormal"/>
              <w:keepNext/>
              <w:numPr>
                <w:ilvl w:val="0"/>
                <w:numId w:val="7"/>
              </w:numPr>
            </w:pPr>
            <w:r>
              <w:t>0</w:t>
            </w:r>
            <w:r w:rsidR="00ED6FB3">
              <w:t xml:space="preserve">  </w:t>
            </w:r>
            <w:r w:rsidR="00FE6E2C">
              <w:t>Default Profile</w:t>
            </w:r>
            <w:r w:rsidR="00ED6FB3">
              <w:t xml:space="preserve">.  </w:t>
            </w:r>
          </w:p>
          <w:p w14:paraId="30D2A16B" w14:textId="77777777" w:rsidR="00024B3C" w:rsidRDefault="00024B3C" w:rsidP="00024B3C">
            <w:pPr>
              <w:pStyle w:val="CellNormal"/>
              <w:keepNext/>
              <w:numPr>
                <w:ilvl w:val="0"/>
                <w:numId w:val="7"/>
              </w:numPr>
            </w:pPr>
            <w:r>
              <w:t xml:space="preserve">1: </w:t>
            </w:r>
            <w:r w:rsidR="00E92F29">
              <w:t>T</w:t>
            </w:r>
            <w:r w:rsidR="00FE6E2C">
              <w:t>he Custom Profile</w:t>
            </w:r>
            <w:r w:rsidR="00ED6FB3">
              <w:t xml:space="preserve">.  </w:t>
            </w:r>
          </w:p>
          <w:p w14:paraId="1B87602A" w14:textId="77777777" w:rsidR="00024B3C" w:rsidRDefault="00024B3C" w:rsidP="00024B3C">
            <w:pPr>
              <w:pStyle w:val="CellNormal"/>
              <w:keepNext/>
              <w:numPr>
                <w:ilvl w:val="0"/>
                <w:numId w:val="7"/>
              </w:numPr>
            </w:pPr>
            <w:r>
              <w:t xml:space="preserve">2: </w:t>
            </w:r>
            <w:r w:rsidR="00ED6FB3">
              <w:t xml:space="preserve">Profile </w:t>
            </w:r>
            <w:r w:rsidR="00FE6E2C">
              <w:t>1</w:t>
            </w:r>
            <w:r w:rsidR="00ED6FB3">
              <w:t xml:space="preserve">.  </w:t>
            </w:r>
          </w:p>
          <w:p w14:paraId="3380DA04" w14:textId="77777777" w:rsidR="00024B3C" w:rsidRDefault="00024B3C" w:rsidP="00024B3C">
            <w:pPr>
              <w:pStyle w:val="CellNormal"/>
              <w:keepNext/>
              <w:numPr>
                <w:ilvl w:val="0"/>
                <w:numId w:val="7"/>
              </w:numPr>
            </w:pPr>
            <w:r>
              <w:t xml:space="preserve">3: </w:t>
            </w:r>
            <w:r w:rsidR="00FE6E2C">
              <w:t xml:space="preserve">Profile 2. </w:t>
            </w:r>
          </w:p>
          <w:p w14:paraId="71388C1D" w14:textId="77777777" w:rsidR="00ED6FB3" w:rsidRDefault="00ED6FB3" w:rsidP="00024B3C">
            <w:pPr>
              <w:pStyle w:val="CellNormal"/>
              <w:keepNext/>
              <w:numPr>
                <w:ilvl w:val="0"/>
                <w:numId w:val="7"/>
              </w:numPr>
            </w:pPr>
            <w:r>
              <w:t>All other values are unsupported.</w:t>
            </w:r>
          </w:p>
        </w:tc>
      </w:tr>
    </w:tbl>
    <w:p w14:paraId="1AE0B8A6" w14:textId="1175B5EC" w:rsidR="0027183D" w:rsidRDefault="0027183D" w:rsidP="004B630F">
      <w:pPr>
        <w:pStyle w:val="Caption"/>
        <w:ind w:left="720"/>
      </w:pPr>
      <w:bookmarkStart w:id="2248" w:name="_Toc447095700"/>
      <w:r>
        <w:lastRenderedPageBreak/>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4</w:t>
      </w:r>
      <w:r w:rsidR="003C1B33">
        <w:rPr>
          <w:noProof/>
        </w:rPr>
        <w:fldChar w:fldCharType="end"/>
      </w:r>
      <w:r>
        <w:t xml:space="preserve">: </w:t>
      </w:r>
      <w:r w:rsidRPr="00BB111D">
        <w:t>ControlIdData Structure Definition</w:t>
      </w:r>
      <w:bookmarkEnd w:id="2248"/>
    </w:p>
    <w:p w14:paraId="3A1889AD" w14:textId="77777777" w:rsidR="00FB470A" w:rsidRDefault="00FB470A" w:rsidP="0008593B">
      <w:bookmarkStart w:id="2249" w:name="_Ref294181938"/>
    </w:p>
    <w:p w14:paraId="5A6695BA" w14:textId="77777777" w:rsidR="00FB470A" w:rsidRDefault="00FB470A" w:rsidP="00FB470A">
      <w:pPr>
        <w:pStyle w:val="Heading5"/>
        <w:numPr>
          <w:ilvl w:val="4"/>
          <w:numId w:val="1"/>
        </w:numPr>
      </w:pPr>
      <w:r>
        <w:t>Dynamic Control Mode Support</w:t>
      </w:r>
      <w:bookmarkEnd w:id="2249"/>
    </w:p>
    <w:p w14:paraId="2C8ADF48" w14:textId="77777777" w:rsidR="00FB470A" w:rsidRDefault="00FB470A" w:rsidP="00FB470A">
      <w:pPr>
        <w:pStyle w:val="IndentedNormal"/>
      </w:pPr>
      <w:r>
        <w:t>Dynamic control mode, when enabled, exposes a special supported value that is displayed as “Auto” in the XTU user interface. An example of a control that could support dynamic control mode would be CPU Core Voltage, where BIOSes will usually display dynamic control mode setting as “Default” or “Automatic” via the BIOS set-up screens; while set to this value, the voltage regulators would automatically adjust the voltage in real-time based on load, thermal margins, and capabilities.</w:t>
      </w:r>
    </w:p>
    <w:p w14:paraId="66A49768" w14:textId="77777777" w:rsidR="00FB470A" w:rsidRDefault="00FB470A" w:rsidP="00FB470A">
      <w:pPr>
        <w:pStyle w:val="IndentedNormal"/>
      </w:pPr>
      <w:r>
        <w:t xml:space="preserve">To indicate a control supports dynamic control mode, the corresponding flag must be set in the ControlIdData flags field for the control in the </w:t>
      </w:r>
      <w:r w:rsidR="00A0555D">
        <w:fldChar w:fldCharType="begin"/>
      </w:r>
      <w:r w:rsidR="00A0555D">
        <w:instrText xml:space="preserve"> REF _Ref274124907 \h  \* MERGEFORMAT </w:instrText>
      </w:r>
      <w:r w:rsidR="00A0555D">
        <w:fldChar w:fldCharType="separate"/>
      </w:r>
      <w:r w:rsidR="00B55D7F" w:rsidRPr="00B55D7F">
        <w:rPr>
          <w:rStyle w:val="SubtleReference"/>
        </w:rPr>
        <w:t>Get Available Controls (GACI)</w:t>
      </w:r>
      <w:r w:rsidR="00A0555D">
        <w:fldChar w:fldCharType="end"/>
      </w:r>
      <w:r>
        <w:t xml:space="preserve"> ACPI method. A control with this flag set to </w:t>
      </w:r>
      <w:r w:rsidR="00E92F29">
        <w:t xml:space="preserve">“Enabled” </w:t>
      </w:r>
      <w:r>
        <w:t xml:space="preserve">will automatically assume that a supported value exists with a data value of 0xFFFFFFFE that will be displayed as “Auto” in the XTU user interface. </w:t>
      </w:r>
      <w:r>
        <w:rPr>
          <w:b/>
        </w:rPr>
        <w:t xml:space="preserve">A BIOS must </w:t>
      </w:r>
      <w:r w:rsidRPr="003F7138">
        <w:rPr>
          <w:b/>
          <w:i/>
        </w:rPr>
        <w:t>not</w:t>
      </w:r>
      <w:r>
        <w:rPr>
          <w:b/>
        </w:rPr>
        <w:t xml:space="preserve"> include a setting with a data value of 0xFFFFFFFE when the dynamic control mode support flag is enabled;</w:t>
      </w:r>
      <w:r>
        <w:t xml:space="preserve"> that setting will be replaced with the “Auto” setting by the XTU application framework.</w:t>
      </w:r>
    </w:p>
    <w:p w14:paraId="53517135" w14:textId="77777777" w:rsidR="00FB470A" w:rsidRDefault="00FB470A" w:rsidP="00FB470A">
      <w:pPr>
        <w:pStyle w:val="IndentedNormal"/>
      </w:pPr>
      <w:r>
        <w:t xml:space="preserve">When a control has the dynamic control mode support flag enabled, all real-time devices, including those defined via ACPI, will be ignored. To summarize: </w:t>
      </w:r>
      <w:r w:rsidRPr="00776659">
        <w:rPr>
          <w:b/>
        </w:rPr>
        <w:t>controls supporting dynamic control mode</w:t>
      </w:r>
      <w:r>
        <w:t xml:space="preserve"> </w:t>
      </w:r>
      <w:r>
        <w:rPr>
          <w:b/>
        </w:rPr>
        <w:t>do not support real-time / run-time changes.</w:t>
      </w:r>
    </w:p>
    <w:p w14:paraId="7670E4D4" w14:textId="77777777" w:rsidR="00FB470A" w:rsidRDefault="00FB470A" w:rsidP="00FB470A">
      <w:pPr>
        <w:pStyle w:val="IndentedNormal"/>
        <w:rPr>
          <w:b/>
        </w:rPr>
      </w:pPr>
      <w:r>
        <w:t>The following table shows a listing of the control IDs that</w:t>
      </w:r>
      <w:r w:rsidR="00A53AA8">
        <w:t xml:space="preserve"> do not</w:t>
      </w:r>
      <w:r>
        <w:t xml:space="preserve"> support dynamic control mode; </w:t>
      </w:r>
      <w:r w:rsidRPr="00514D72">
        <w:rPr>
          <w:b/>
        </w:rPr>
        <w:t>the dynamic control mode support flag</w:t>
      </w:r>
      <w:r>
        <w:t xml:space="preserve"> </w:t>
      </w:r>
      <w:r>
        <w:rPr>
          <w:b/>
        </w:rPr>
        <w:t>will be ignored on any control that is listed on the following table.</w:t>
      </w:r>
    </w:p>
    <w:p w14:paraId="64078C67" w14:textId="77777777" w:rsidR="00FB470A" w:rsidRDefault="00FB470A" w:rsidP="00FB470A">
      <w:pPr>
        <w:pStyle w:val="IndentedNormal"/>
        <w:rPr>
          <w:b/>
        </w:rPr>
      </w:pPr>
    </w:p>
    <w:p w14:paraId="10A24122" w14:textId="77777777" w:rsidR="00FB470A" w:rsidRDefault="00FB470A" w:rsidP="00FB470A">
      <w:pPr>
        <w:pStyle w:val="IndentedNormal"/>
        <w:rPr>
          <w:b/>
        </w:rPr>
      </w:pPr>
      <w:r>
        <w:rPr>
          <w:b/>
        </w:rPr>
        <w:t>Controls that</w:t>
      </w:r>
      <w:r w:rsidR="00A53AA8">
        <w:rPr>
          <w:b/>
        </w:rPr>
        <w:t xml:space="preserve"> Do Not</w:t>
      </w:r>
      <w:r>
        <w:rPr>
          <w:b/>
        </w:rPr>
        <w:t xml:space="preserve"> Support Dynamic Control Mode</w:t>
      </w:r>
    </w:p>
    <w:tbl>
      <w:tblPr>
        <w:tblStyle w:val="TableGrid"/>
        <w:tblW w:w="0" w:type="auto"/>
        <w:tblInd w:w="828" w:type="dxa"/>
        <w:tblLook w:val="04A0" w:firstRow="1" w:lastRow="0" w:firstColumn="1" w:lastColumn="0" w:noHBand="0" w:noVBand="1"/>
      </w:tblPr>
      <w:tblGrid>
        <w:gridCol w:w="1594"/>
        <w:gridCol w:w="6928"/>
      </w:tblGrid>
      <w:tr w:rsidR="00A53AA8" w14:paraId="6EBE1151" w14:textId="77777777" w:rsidTr="006A6366">
        <w:tc>
          <w:tcPr>
            <w:tcW w:w="1594" w:type="dxa"/>
          </w:tcPr>
          <w:p w14:paraId="3BA9768A" w14:textId="77777777" w:rsidR="00A53AA8" w:rsidRDefault="00A53AA8" w:rsidP="00F820F2">
            <w:pPr>
              <w:pStyle w:val="CellHeader"/>
            </w:pPr>
            <w:r>
              <w:t>Control ID</w:t>
            </w:r>
          </w:p>
        </w:tc>
        <w:tc>
          <w:tcPr>
            <w:tcW w:w="6928" w:type="dxa"/>
          </w:tcPr>
          <w:p w14:paraId="6F356705" w14:textId="77777777" w:rsidR="00A53AA8" w:rsidRDefault="00A53AA8" w:rsidP="00F820F2">
            <w:pPr>
              <w:pStyle w:val="CellHeader"/>
            </w:pPr>
            <w:r>
              <w:t>Definition</w:t>
            </w:r>
          </w:p>
        </w:tc>
      </w:tr>
      <w:tr w:rsidR="00A53AA8" w14:paraId="57626505" w14:textId="77777777" w:rsidTr="006A6366">
        <w:tc>
          <w:tcPr>
            <w:tcW w:w="1594" w:type="dxa"/>
          </w:tcPr>
          <w:p w14:paraId="0CAB3CDA" w14:textId="77777777" w:rsidR="00A53AA8" w:rsidRDefault="00A53AA8" w:rsidP="00F820F2">
            <w:pPr>
              <w:pStyle w:val="CellNormal"/>
            </w:pPr>
            <w:r>
              <w:t>01h</w:t>
            </w:r>
          </w:p>
        </w:tc>
        <w:tc>
          <w:tcPr>
            <w:tcW w:w="6928" w:type="dxa"/>
          </w:tcPr>
          <w:p w14:paraId="204A2461" w14:textId="77777777" w:rsidR="00A53AA8" w:rsidRDefault="00263E14" w:rsidP="00F820F2">
            <w:pPr>
              <w:pStyle w:val="CellNormal"/>
            </w:pPr>
            <w:r>
              <w:t xml:space="preserve">Reference </w:t>
            </w:r>
            <w:r w:rsidR="00A53AA8">
              <w:t>Clock Frequency</w:t>
            </w:r>
          </w:p>
        </w:tc>
      </w:tr>
      <w:tr w:rsidR="00A53AA8" w14:paraId="72C5AE1F" w14:textId="77777777" w:rsidTr="006A6366">
        <w:tc>
          <w:tcPr>
            <w:tcW w:w="1594" w:type="dxa"/>
          </w:tcPr>
          <w:p w14:paraId="74CA4B1A" w14:textId="77777777" w:rsidR="00A53AA8" w:rsidRDefault="00A53AA8" w:rsidP="00F820F2">
            <w:pPr>
              <w:pStyle w:val="CellNormal"/>
            </w:pPr>
            <w:r>
              <w:t>1Dh</w:t>
            </w:r>
          </w:p>
        </w:tc>
        <w:tc>
          <w:tcPr>
            <w:tcW w:w="6928" w:type="dxa"/>
          </w:tcPr>
          <w:p w14:paraId="0FB01FEE" w14:textId="77777777" w:rsidR="00A53AA8" w:rsidRDefault="00A53AA8" w:rsidP="00F820F2">
            <w:pPr>
              <w:pStyle w:val="CellNormal"/>
              <w:keepNext/>
            </w:pPr>
            <w:r>
              <w:t>1-Active Core Ratio Limit</w:t>
            </w:r>
          </w:p>
        </w:tc>
      </w:tr>
      <w:tr w:rsidR="00A53AA8" w14:paraId="2411C3B8" w14:textId="77777777" w:rsidTr="006A6366">
        <w:tc>
          <w:tcPr>
            <w:tcW w:w="1594" w:type="dxa"/>
          </w:tcPr>
          <w:p w14:paraId="24B5D21A" w14:textId="77777777" w:rsidR="00A53AA8" w:rsidDel="00741D09" w:rsidRDefault="00A53AA8" w:rsidP="00F820F2">
            <w:pPr>
              <w:pStyle w:val="CellNormal"/>
            </w:pPr>
            <w:r>
              <w:t>1Eh</w:t>
            </w:r>
          </w:p>
        </w:tc>
        <w:tc>
          <w:tcPr>
            <w:tcW w:w="6928" w:type="dxa"/>
          </w:tcPr>
          <w:p w14:paraId="6E49E637" w14:textId="77777777" w:rsidR="00A53AA8" w:rsidDel="00741D09" w:rsidRDefault="00A53AA8" w:rsidP="00F820F2">
            <w:pPr>
              <w:pStyle w:val="CellNormal"/>
              <w:keepNext/>
            </w:pPr>
            <w:r>
              <w:t>2-Active Core Ratio Limit</w:t>
            </w:r>
          </w:p>
        </w:tc>
      </w:tr>
      <w:tr w:rsidR="00A53AA8" w14:paraId="58A55D63" w14:textId="77777777" w:rsidTr="006A6366">
        <w:tc>
          <w:tcPr>
            <w:tcW w:w="1594" w:type="dxa"/>
          </w:tcPr>
          <w:p w14:paraId="588E2782" w14:textId="77777777" w:rsidR="00A53AA8" w:rsidDel="00741D09" w:rsidRDefault="00A53AA8" w:rsidP="00F820F2">
            <w:pPr>
              <w:pStyle w:val="CellNormal"/>
            </w:pPr>
            <w:r>
              <w:t>1Fh</w:t>
            </w:r>
          </w:p>
        </w:tc>
        <w:tc>
          <w:tcPr>
            <w:tcW w:w="6928" w:type="dxa"/>
          </w:tcPr>
          <w:p w14:paraId="608E92DF" w14:textId="77777777" w:rsidR="00A53AA8" w:rsidRDefault="00A53AA8" w:rsidP="00F820F2">
            <w:pPr>
              <w:pStyle w:val="CellNormal"/>
              <w:keepNext/>
            </w:pPr>
            <w:r>
              <w:t>3-Active Core Ratio Limit</w:t>
            </w:r>
          </w:p>
        </w:tc>
      </w:tr>
      <w:tr w:rsidR="00A53AA8" w14:paraId="6C84DD31" w14:textId="77777777" w:rsidTr="006A6366">
        <w:tc>
          <w:tcPr>
            <w:tcW w:w="1594" w:type="dxa"/>
          </w:tcPr>
          <w:p w14:paraId="5AFC79C7" w14:textId="77777777" w:rsidR="00A53AA8" w:rsidDel="00741D09" w:rsidRDefault="00A53AA8" w:rsidP="00F820F2">
            <w:pPr>
              <w:pStyle w:val="CellNormal"/>
            </w:pPr>
            <w:r>
              <w:t>20h</w:t>
            </w:r>
          </w:p>
        </w:tc>
        <w:tc>
          <w:tcPr>
            <w:tcW w:w="6928" w:type="dxa"/>
          </w:tcPr>
          <w:p w14:paraId="22D8A6D4" w14:textId="77777777" w:rsidR="00A53AA8" w:rsidRDefault="00A53AA8" w:rsidP="00F820F2">
            <w:pPr>
              <w:pStyle w:val="CellNormal"/>
              <w:keepNext/>
            </w:pPr>
            <w:r>
              <w:t>4-Active Core Ratio Limit</w:t>
            </w:r>
          </w:p>
        </w:tc>
      </w:tr>
      <w:tr w:rsidR="00A53AA8" w14:paraId="1907595F" w14:textId="77777777" w:rsidTr="006A6366">
        <w:tc>
          <w:tcPr>
            <w:tcW w:w="1594" w:type="dxa"/>
          </w:tcPr>
          <w:p w14:paraId="40269A43" w14:textId="77777777" w:rsidR="00A53AA8" w:rsidDel="00741D09" w:rsidRDefault="00A53AA8" w:rsidP="00F820F2">
            <w:pPr>
              <w:pStyle w:val="CellNormal"/>
            </w:pPr>
            <w:r>
              <w:t>2Ah</w:t>
            </w:r>
          </w:p>
        </w:tc>
        <w:tc>
          <w:tcPr>
            <w:tcW w:w="6928" w:type="dxa"/>
          </w:tcPr>
          <w:p w14:paraId="23F8C0C0" w14:textId="77777777" w:rsidR="00A53AA8" w:rsidRDefault="00A53AA8" w:rsidP="00F820F2">
            <w:pPr>
              <w:pStyle w:val="CellNormal"/>
              <w:keepNext/>
            </w:pPr>
            <w:r>
              <w:t>5-Active Core Ratio Limit</w:t>
            </w:r>
          </w:p>
        </w:tc>
      </w:tr>
      <w:tr w:rsidR="00A53AA8" w14:paraId="61B710B8" w14:textId="77777777" w:rsidTr="006A6366">
        <w:tc>
          <w:tcPr>
            <w:tcW w:w="1594" w:type="dxa"/>
          </w:tcPr>
          <w:p w14:paraId="49FC6043" w14:textId="77777777" w:rsidR="00A53AA8" w:rsidRDefault="00A53AA8" w:rsidP="00F820F2">
            <w:pPr>
              <w:pStyle w:val="CellNormal"/>
            </w:pPr>
            <w:r>
              <w:lastRenderedPageBreak/>
              <w:t>2Bh</w:t>
            </w:r>
          </w:p>
        </w:tc>
        <w:tc>
          <w:tcPr>
            <w:tcW w:w="6928" w:type="dxa"/>
          </w:tcPr>
          <w:p w14:paraId="7205C081" w14:textId="77777777" w:rsidR="00A53AA8" w:rsidRDefault="00A53AA8" w:rsidP="00F820F2">
            <w:pPr>
              <w:pStyle w:val="CellNormal"/>
              <w:keepNext/>
            </w:pPr>
            <w:r>
              <w:t>6-Active Core Ratio Limit</w:t>
            </w:r>
          </w:p>
        </w:tc>
      </w:tr>
      <w:tr w:rsidR="00E37FC4" w14:paraId="1F352B11" w14:textId="77777777" w:rsidTr="006A6366">
        <w:tc>
          <w:tcPr>
            <w:tcW w:w="1594" w:type="dxa"/>
          </w:tcPr>
          <w:p w14:paraId="4709466C" w14:textId="77777777" w:rsidR="00E37FC4" w:rsidRDefault="00E37FC4" w:rsidP="00F820F2">
            <w:pPr>
              <w:pStyle w:val="CellNormal"/>
            </w:pPr>
            <w:r>
              <w:t>60h</w:t>
            </w:r>
          </w:p>
        </w:tc>
        <w:tc>
          <w:tcPr>
            <w:tcW w:w="6928" w:type="dxa"/>
          </w:tcPr>
          <w:p w14:paraId="49DF866F" w14:textId="77777777" w:rsidR="00E37FC4" w:rsidRDefault="00E37FC4" w:rsidP="00F820F2">
            <w:pPr>
              <w:pStyle w:val="CellNormal"/>
              <w:keepNext/>
            </w:pPr>
            <w:r>
              <w:t>7-Active Core Ratio Limit</w:t>
            </w:r>
          </w:p>
        </w:tc>
      </w:tr>
      <w:tr w:rsidR="00E37FC4" w14:paraId="5B59A0DA" w14:textId="77777777" w:rsidTr="006A6366">
        <w:tc>
          <w:tcPr>
            <w:tcW w:w="1594" w:type="dxa"/>
          </w:tcPr>
          <w:p w14:paraId="55C1DD60" w14:textId="77777777" w:rsidR="00E37FC4" w:rsidRDefault="00E37FC4" w:rsidP="00F820F2">
            <w:pPr>
              <w:pStyle w:val="CellNormal"/>
            </w:pPr>
            <w:r>
              <w:t>61h</w:t>
            </w:r>
          </w:p>
        </w:tc>
        <w:tc>
          <w:tcPr>
            <w:tcW w:w="6928" w:type="dxa"/>
          </w:tcPr>
          <w:p w14:paraId="0956A08B" w14:textId="77777777" w:rsidR="00E37FC4" w:rsidRDefault="00E37FC4" w:rsidP="00F820F2">
            <w:pPr>
              <w:pStyle w:val="CellNormal"/>
              <w:keepNext/>
            </w:pPr>
            <w:r>
              <w:t>8-Active Core Ratio Limit</w:t>
            </w:r>
          </w:p>
        </w:tc>
      </w:tr>
      <w:tr w:rsidR="00263E14" w14:paraId="0F114834" w14:textId="77777777" w:rsidTr="006A6366">
        <w:tc>
          <w:tcPr>
            <w:tcW w:w="1594" w:type="dxa"/>
          </w:tcPr>
          <w:p w14:paraId="187CB96B" w14:textId="77777777" w:rsidR="00263E14" w:rsidRDefault="00263E14" w:rsidP="00F820F2">
            <w:pPr>
              <w:pStyle w:val="CellNormal"/>
            </w:pPr>
            <w:r>
              <w:t>6Bh</w:t>
            </w:r>
          </w:p>
        </w:tc>
        <w:tc>
          <w:tcPr>
            <w:tcW w:w="6928" w:type="dxa"/>
          </w:tcPr>
          <w:p w14:paraId="03E1F8C5" w14:textId="77777777" w:rsidR="00263E14" w:rsidRDefault="00263E14" w:rsidP="00F820F2">
            <w:pPr>
              <w:pStyle w:val="CellNormal"/>
              <w:keepNext/>
            </w:pPr>
            <w:r>
              <w:t>9-Active Core Ratio Limit</w:t>
            </w:r>
          </w:p>
        </w:tc>
      </w:tr>
      <w:tr w:rsidR="00263E14" w14:paraId="73B870E3" w14:textId="77777777" w:rsidTr="006A6366">
        <w:tc>
          <w:tcPr>
            <w:tcW w:w="1594" w:type="dxa"/>
          </w:tcPr>
          <w:p w14:paraId="250BB3EE" w14:textId="77777777" w:rsidR="00263E14" w:rsidRDefault="00263E14" w:rsidP="00F820F2">
            <w:pPr>
              <w:pStyle w:val="CellNormal"/>
            </w:pPr>
            <w:r>
              <w:t>6Ch</w:t>
            </w:r>
          </w:p>
        </w:tc>
        <w:tc>
          <w:tcPr>
            <w:tcW w:w="6928" w:type="dxa"/>
          </w:tcPr>
          <w:p w14:paraId="4D027E69" w14:textId="3F3C72B1" w:rsidR="006A6366" w:rsidRDefault="00263E14" w:rsidP="00F820F2">
            <w:pPr>
              <w:pStyle w:val="CellNormal"/>
              <w:keepNext/>
            </w:pPr>
            <w:r>
              <w:t>10-Active Core Ratio Limit</w:t>
            </w:r>
          </w:p>
        </w:tc>
      </w:tr>
      <w:tr w:rsidR="006A6366" w14:paraId="4A37B1A7" w14:textId="77777777" w:rsidTr="006A6366">
        <w:tc>
          <w:tcPr>
            <w:tcW w:w="1594" w:type="dxa"/>
          </w:tcPr>
          <w:p w14:paraId="5295448D" w14:textId="0726E5F2" w:rsidR="006A6366" w:rsidRDefault="008D0259" w:rsidP="00F820F2">
            <w:pPr>
              <w:pStyle w:val="CellNormal"/>
            </w:pPr>
            <w:r>
              <w:t>DAh-E7</w:t>
            </w:r>
            <w:r w:rsidR="006A6366">
              <w:t>h</w:t>
            </w:r>
          </w:p>
        </w:tc>
        <w:tc>
          <w:tcPr>
            <w:tcW w:w="6928" w:type="dxa"/>
          </w:tcPr>
          <w:p w14:paraId="4373BD73" w14:textId="6152DFAB" w:rsidR="006A6366" w:rsidRDefault="006A6366" w:rsidP="00F820F2">
            <w:pPr>
              <w:pStyle w:val="CellNormal"/>
              <w:keepNext/>
            </w:pPr>
            <w:r>
              <w:t>11-24 Active Core Ratio Limit</w:t>
            </w:r>
          </w:p>
        </w:tc>
      </w:tr>
      <w:tr w:rsidR="006A6366" w14:paraId="433C3E77" w14:textId="77777777" w:rsidTr="006A6366">
        <w:tc>
          <w:tcPr>
            <w:tcW w:w="1594" w:type="dxa"/>
          </w:tcPr>
          <w:p w14:paraId="1FD7319C" w14:textId="663FB1B1" w:rsidR="006A6366" w:rsidRDefault="006A6366" w:rsidP="00F820F2">
            <w:pPr>
              <w:pStyle w:val="CellNormal"/>
            </w:pPr>
            <w:r>
              <w:t>FA0h-*</w:t>
            </w:r>
          </w:p>
        </w:tc>
        <w:tc>
          <w:tcPr>
            <w:tcW w:w="6928" w:type="dxa"/>
          </w:tcPr>
          <w:p w14:paraId="1D96F4DB" w14:textId="01D445C1" w:rsidR="006A6366" w:rsidRDefault="006A6366" w:rsidP="006A6366">
            <w:pPr>
              <w:pStyle w:val="CellNormal"/>
              <w:keepNext/>
            </w:pPr>
            <w:r>
              <w:t xml:space="preserve">25-* Active Core Ratio Limit (All Ids after 25 increment from FA0h) </w:t>
            </w:r>
          </w:p>
        </w:tc>
      </w:tr>
      <w:tr w:rsidR="00A53AA8" w14:paraId="59862FF7" w14:textId="77777777" w:rsidTr="006A6366">
        <w:tc>
          <w:tcPr>
            <w:tcW w:w="1594" w:type="dxa"/>
          </w:tcPr>
          <w:p w14:paraId="05CFA024" w14:textId="77777777" w:rsidR="00A53AA8" w:rsidRDefault="00A53AA8" w:rsidP="00F820F2">
            <w:pPr>
              <w:pStyle w:val="CellNormal"/>
            </w:pPr>
            <w:r>
              <w:t>00h</w:t>
            </w:r>
          </w:p>
        </w:tc>
        <w:tc>
          <w:tcPr>
            <w:tcW w:w="6928" w:type="dxa"/>
          </w:tcPr>
          <w:p w14:paraId="093F394F" w14:textId="77777777" w:rsidR="00A53AA8" w:rsidRDefault="00A53AA8" w:rsidP="00F46CC3">
            <w:pPr>
              <w:pStyle w:val="CellNormal"/>
              <w:keepNext/>
            </w:pPr>
            <w:r>
              <w:t>Max</w:t>
            </w:r>
            <w:r w:rsidR="00F46CC3">
              <w:t>imum</w:t>
            </w:r>
            <w:r>
              <w:t xml:space="preserve"> Non-Turbo </w:t>
            </w:r>
            <w:r w:rsidR="00F46CC3">
              <w:t>Ratio for Processor Core</w:t>
            </w:r>
          </w:p>
        </w:tc>
      </w:tr>
      <w:tr w:rsidR="00A53AA8" w14:paraId="07BB0652" w14:textId="77777777" w:rsidTr="006A6366">
        <w:tc>
          <w:tcPr>
            <w:tcW w:w="1594" w:type="dxa"/>
          </w:tcPr>
          <w:p w14:paraId="0BEAED47" w14:textId="77777777" w:rsidR="00A53AA8" w:rsidRDefault="00A53AA8" w:rsidP="00F820F2">
            <w:pPr>
              <w:pStyle w:val="CellNormal"/>
            </w:pPr>
            <w:r>
              <w:t>3Bh</w:t>
            </w:r>
          </w:p>
        </w:tc>
        <w:tc>
          <w:tcPr>
            <w:tcW w:w="6928" w:type="dxa"/>
          </w:tcPr>
          <w:p w14:paraId="4E9D6867" w14:textId="77777777" w:rsidR="00A53AA8" w:rsidRDefault="00A0555D" w:rsidP="00F1124B">
            <w:pPr>
              <w:pStyle w:val="CellNormal"/>
              <w:keepNext/>
            </w:pPr>
            <w:r>
              <w:t xml:space="preserve">Processor </w:t>
            </w:r>
            <w:r w:rsidR="00A53AA8">
              <w:t xml:space="preserve">Graphics </w:t>
            </w:r>
            <w:r w:rsidR="00E37FC4">
              <w:t xml:space="preserve">Slice </w:t>
            </w:r>
            <w:r w:rsidR="00A53AA8">
              <w:t>Turbo Ratio Limit</w:t>
            </w:r>
          </w:p>
        </w:tc>
      </w:tr>
      <w:tr w:rsidR="00F1124B" w14:paraId="1230644A" w14:textId="77777777" w:rsidTr="006A6366">
        <w:tc>
          <w:tcPr>
            <w:tcW w:w="1594" w:type="dxa"/>
          </w:tcPr>
          <w:p w14:paraId="2CEE3588" w14:textId="77777777" w:rsidR="00F1124B" w:rsidRDefault="00A90F0C" w:rsidP="00F820F2">
            <w:pPr>
              <w:pStyle w:val="CellNormal"/>
            </w:pPr>
            <w:r>
              <w:t>65h</w:t>
            </w:r>
          </w:p>
        </w:tc>
        <w:tc>
          <w:tcPr>
            <w:tcW w:w="6928" w:type="dxa"/>
          </w:tcPr>
          <w:p w14:paraId="49886FA8" w14:textId="77777777" w:rsidR="00F1124B" w:rsidRDefault="00A0555D" w:rsidP="00F1124B">
            <w:pPr>
              <w:pStyle w:val="CellNormal"/>
              <w:keepNext/>
            </w:pPr>
            <w:r>
              <w:t xml:space="preserve">Processor </w:t>
            </w:r>
            <w:r w:rsidR="00F1124B">
              <w:t>Graphics Unslice Turbo Ratio Limit</w:t>
            </w:r>
          </w:p>
        </w:tc>
      </w:tr>
      <w:tr w:rsidR="00A53AA8" w14:paraId="4891C124" w14:textId="77777777" w:rsidTr="006A6366">
        <w:tc>
          <w:tcPr>
            <w:tcW w:w="1594" w:type="dxa"/>
          </w:tcPr>
          <w:p w14:paraId="65841FB5" w14:textId="77777777" w:rsidR="00A53AA8" w:rsidRDefault="00A53AA8" w:rsidP="00F820F2">
            <w:pPr>
              <w:pStyle w:val="CellNormal"/>
            </w:pPr>
            <w:r>
              <w:t>49h</w:t>
            </w:r>
          </w:p>
        </w:tc>
        <w:tc>
          <w:tcPr>
            <w:tcW w:w="6928" w:type="dxa"/>
          </w:tcPr>
          <w:p w14:paraId="18C13EC5" w14:textId="77777777" w:rsidR="00A53AA8" w:rsidRDefault="00A53AA8" w:rsidP="00F820F2">
            <w:pPr>
              <w:pStyle w:val="CellNormal"/>
              <w:keepNext/>
            </w:pPr>
            <w:r>
              <w:t>Memory Clock Multiplier</w:t>
            </w:r>
          </w:p>
        </w:tc>
      </w:tr>
      <w:tr w:rsidR="00A53AA8" w14:paraId="74B0547D" w14:textId="77777777" w:rsidTr="006A6366">
        <w:tc>
          <w:tcPr>
            <w:tcW w:w="1594" w:type="dxa"/>
          </w:tcPr>
          <w:p w14:paraId="1AAB570D" w14:textId="77777777" w:rsidR="00A53AA8" w:rsidRDefault="00A53AA8" w:rsidP="00F820F2">
            <w:pPr>
              <w:pStyle w:val="CellNormal"/>
            </w:pPr>
            <w:r>
              <w:t>13h</w:t>
            </w:r>
          </w:p>
        </w:tc>
        <w:tc>
          <w:tcPr>
            <w:tcW w:w="6928" w:type="dxa"/>
          </w:tcPr>
          <w:p w14:paraId="3A374073" w14:textId="77777777" w:rsidR="00A53AA8" w:rsidRDefault="00A53AA8" w:rsidP="00F820F2">
            <w:pPr>
              <w:pStyle w:val="CellNormal"/>
              <w:keepNext/>
            </w:pPr>
            <w:r>
              <w:t>DDR Multiplier</w:t>
            </w:r>
          </w:p>
        </w:tc>
      </w:tr>
      <w:tr w:rsidR="00A53AA8" w14:paraId="28468484" w14:textId="77777777" w:rsidTr="006A6366">
        <w:tc>
          <w:tcPr>
            <w:tcW w:w="1594" w:type="dxa"/>
          </w:tcPr>
          <w:p w14:paraId="2BA64203" w14:textId="77777777" w:rsidR="00A53AA8" w:rsidRDefault="00A53AA8" w:rsidP="00F820F2">
            <w:pPr>
              <w:pStyle w:val="CellNormal"/>
            </w:pPr>
            <w:r>
              <w:t>45h</w:t>
            </w:r>
          </w:p>
        </w:tc>
        <w:tc>
          <w:tcPr>
            <w:tcW w:w="6928" w:type="dxa"/>
          </w:tcPr>
          <w:p w14:paraId="243F37A5" w14:textId="77777777" w:rsidR="00A53AA8" w:rsidRDefault="00A53AA8" w:rsidP="00F820F2">
            <w:pPr>
              <w:pStyle w:val="CellNormal"/>
              <w:keepNext/>
            </w:pPr>
            <w:r>
              <w:t>Reference Clock Ratio</w:t>
            </w:r>
          </w:p>
        </w:tc>
      </w:tr>
      <w:tr w:rsidR="00A53AA8" w14:paraId="0A1B59BB" w14:textId="77777777" w:rsidTr="006A6366">
        <w:tc>
          <w:tcPr>
            <w:tcW w:w="1594" w:type="dxa"/>
          </w:tcPr>
          <w:p w14:paraId="3456920C" w14:textId="77777777" w:rsidR="00A53AA8" w:rsidRDefault="00A53AA8" w:rsidP="00F820F2">
            <w:pPr>
              <w:pStyle w:val="CellNormal"/>
            </w:pPr>
            <w:r>
              <w:t>3Fh</w:t>
            </w:r>
          </w:p>
        </w:tc>
        <w:tc>
          <w:tcPr>
            <w:tcW w:w="6928" w:type="dxa"/>
          </w:tcPr>
          <w:p w14:paraId="782DA4E2" w14:textId="77777777" w:rsidR="00A53AA8" w:rsidRDefault="00A53AA8" w:rsidP="00F820F2">
            <w:pPr>
              <w:pStyle w:val="CellNormal"/>
              <w:keepNext/>
            </w:pPr>
            <w:r>
              <w:t>Runtime Turbo Override</w:t>
            </w:r>
          </w:p>
        </w:tc>
      </w:tr>
      <w:tr w:rsidR="00A53AA8" w14:paraId="0CCD0E83" w14:textId="77777777" w:rsidTr="006A6366">
        <w:tc>
          <w:tcPr>
            <w:tcW w:w="1594" w:type="dxa"/>
          </w:tcPr>
          <w:p w14:paraId="564E1680" w14:textId="77777777" w:rsidR="00A53AA8" w:rsidRDefault="00A53AA8" w:rsidP="00F820F2">
            <w:pPr>
              <w:pStyle w:val="CellNormal"/>
            </w:pPr>
            <w:r>
              <w:t>40h</w:t>
            </w:r>
          </w:p>
        </w:tc>
        <w:tc>
          <w:tcPr>
            <w:tcW w:w="6928" w:type="dxa"/>
          </w:tcPr>
          <w:p w14:paraId="0CC215DA" w14:textId="77777777" w:rsidR="00A53AA8" w:rsidRDefault="00A53AA8" w:rsidP="00F820F2">
            <w:pPr>
              <w:pStyle w:val="CellNormal"/>
              <w:keepNext/>
            </w:pPr>
            <w:r>
              <w:t>XMP Profile Selection</w:t>
            </w:r>
          </w:p>
        </w:tc>
      </w:tr>
      <w:tr w:rsidR="00A53AA8" w14:paraId="15B6A21C" w14:textId="77777777" w:rsidTr="006A6366">
        <w:tc>
          <w:tcPr>
            <w:tcW w:w="1594" w:type="dxa"/>
          </w:tcPr>
          <w:p w14:paraId="31B2618D" w14:textId="77777777" w:rsidR="00A53AA8" w:rsidRDefault="00A53AA8" w:rsidP="00F820F2">
            <w:pPr>
              <w:pStyle w:val="CellNormal"/>
            </w:pPr>
            <w:r>
              <w:t>29h</w:t>
            </w:r>
          </w:p>
        </w:tc>
        <w:tc>
          <w:tcPr>
            <w:tcW w:w="6928" w:type="dxa"/>
          </w:tcPr>
          <w:p w14:paraId="23552D46" w14:textId="77777777" w:rsidR="00A53AA8" w:rsidRDefault="00A53AA8" w:rsidP="00F46CC3">
            <w:pPr>
              <w:pStyle w:val="CellNormal"/>
              <w:keepNext/>
            </w:pPr>
            <w:r>
              <w:t>Enhanced Intel</w:t>
            </w:r>
            <w:r w:rsidR="00F46CC3">
              <w:t>®</w:t>
            </w:r>
            <w:r>
              <w:t xml:space="preserve"> Speed</w:t>
            </w:r>
            <w:r w:rsidR="00F46CC3">
              <w:t>S</w:t>
            </w:r>
            <w:r>
              <w:t>tep</w:t>
            </w:r>
            <w:r w:rsidR="00F46CC3">
              <w:t>®</w:t>
            </w:r>
            <w:r>
              <w:t xml:space="preserve"> Technology Enable/Disable</w:t>
            </w:r>
          </w:p>
        </w:tc>
      </w:tr>
      <w:tr w:rsidR="00A53AA8" w14:paraId="11FC5EA1" w14:textId="77777777" w:rsidTr="006A6366">
        <w:tc>
          <w:tcPr>
            <w:tcW w:w="1594" w:type="dxa"/>
          </w:tcPr>
          <w:p w14:paraId="1A75D12F" w14:textId="77777777" w:rsidR="00A53AA8" w:rsidRDefault="00A53AA8" w:rsidP="00F820F2">
            <w:pPr>
              <w:pStyle w:val="CellNormal"/>
            </w:pPr>
            <w:r>
              <w:t>47h</w:t>
            </w:r>
          </w:p>
        </w:tc>
        <w:tc>
          <w:tcPr>
            <w:tcW w:w="6928" w:type="dxa"/>
          </w:tcPr>
          <w:p w14:paraId="34E6B6B7" w14:textId="77777777" w:rsidR="00A53AA8" w:rsidRDefault="00A53AA8" w:rsidP="00F820F2">
            <w:pPr>
              <w:pStyle w:val="CellNormal"/>
              <w:keepNext/>
            </w:pPr>
            <w:r>
              <w:t>Runtime Turbo Override Enable</w:t>
            </w:r>
          </w:p>
        </w:tc>
      </w:tr>
      <w:tr w:rsidR="00A53AA8" w14:paraId="6B6971CA" w14:textId="77777777" w:rsidTr="006A6366">
        <w:tc>
          <w:tcPr>
            <w:tcW w:w="1594" w:type="dxa"/>
          </w:tcPr>
          <w:p w14:paraId="19C6F94B" w14:textId="77777777" w:rsidR="00A53AA8" w:rsidRDefault="00A53AA8" w:rsidP="00F820F2">
            <w:pPr>
              <w:pStyle w:val="CellNormal"/>
            </w:pPr>
            <w:r>
              <w:t>37h</w:t>
            </w:r>
          </w:p>
        </w:tc>
        <w:tc>
          <w:tcPr>
            <w:tcW w:w="6928" w:type="dxa"/>
          </w:tcPr>
          <w:p w14:paraId="01566B92" w14:textId="77777777" w:rsidR="00A53AA8" w:rsidRDefault="00A0555D" w:rsidP="00F1124B">
            <w:pPr>
              <w:pStyle w:val="CellNormal"/>
              <w:keepNext/>
            </w:pPr>
            <w:r>
              <w:t xml:space="preserve">Processor </w:t>
            </w:r>
            <w:r w:rsidR="00A53AA8">
              <w:t>Graphics Core Total Design Power Enable</w:t>
            </w:r>
          </w:p>
        </w:tc>
      </w:tr>
      <w:tr w:rsidR="00A53AA8" w14:paraId="6D29F477" w14:textId="77777777" w:rsidTr="006A6366">
        <w:tc>
          <w:tcPr>
            <w:tcW w:w="1594" w:type="dxa"/>
          </w:tcPr>
          <w:p w14:paraId="473F439A" w14:textId="77777777" w:rsidR="00A53AA8" w:rsidRDefault="00A53AA8" w:rsidP="00F820F2">
            <w:pPr>
              <w:pStyle w:val="CellNormal"/>
            </w:pPr>
            <w:r>
              <w:t>34h</w:t>
            </w:r>
          </w:p>
        </w:tc>
        <w:tc>
          <w:tcPr>
            <w:tcW w:w="6928" w:type="dxa"/>
          </w:tcPr>
          <w:p w14:paraId="61113BA4" w14:textId="77777777" w:rsidR="00A53AA8" w:rsidRDefault="00A53AA8" w:rsidP="00F820F2">
            <w:pPr>
              <w:pStyle w:val="CellNormal"/>
              <w:keepNext/>
            </w:pPr>
            <w:r>
              <w:t>IA Core Total Design Power Enable</w:t>
            </w:r>
          </w:p>
        </w:tc>
      </w:tr>
      <w:tr w:rsidR="00A53AA8" w14:paraId="7F1692B8" w14:textId="77777777" w:rsidTr="006A6366">
        <w:tc>
          <w:tcPr>
            <w:tcW w:w="1594" w:type="dxa"/>
          </w:tcPr>
          <w:p w14:paraId="7D947D07" w14:textId="77777777" w:rsidR="00A53AA8" w:rsidRDefault="00A53AA8" w:rsidP="00F820F2">
            <w:pPr>
              <w:pStyle w:val="CellNormal"/>
            </w:pPr>
            <w:r>
              <w:t>1Ah</w:t>
            </w:r>
          </w:p>
        </w:tc>
        <w:tc>
          <w:tcPr>
            <w:tcW w:w="6928" w:type="dxa"/>
          </w:tcPr>
          <w:p w14:paraId="448D62DD" w14:textId="77777777" w:rsidR="00A53AA8" w:rsidRDefault="00A53AA8" w:rsidP="00F820F2">
            <w:pPr>
              <w:pStyle w:val="CellNormal"/>
              <w:keepNext/>
            </w:pPr>
            <w:r>
              <w:t>Turbo Boost Technology Enable</w:t>
            </w:r>
          </w:p>
        </w:tc>
      </w:tr>
      <w:tr w:rsidR="00A53AA8" w14:paraId="7E8F5796" w14:textId="77777777" w:rsidTr="006A6366">
        <w:tc>
          <w:tcPr>
            <w:tcW w:w="1594" w:type="dxa"/>
          </w:tcPr>
          <w:p w14:paraId="2007A644" w14:textId="77777777" w:rsidR="00A53AA8" w:rsidRDefault="00A53AA8" w:rsidP="00F820F2">
            <w:pPr>
              <w:pStyle w:val="CellNormal"/>
            </w:pPr>
            <w:r>
              <w:t>31h</w:t>
            </w:r>
          </w:p>
        </w:tc>
        <w:tc>
          <w:tcPr>
            <w:tcW w:w="6928" w:type="dxa"/>
          </w:tcPr>
          <w:p w14:paraId="60823746" w14:textId="77777777" w:rsidR="00A53AA8" w:rsidRDefault="00A53AA8" w:rsidP="00F820F2">
            <w:pPr>
              <w:pStyle w:val="CellNormal"/>
              <w:keepNext/>
            </w:pPr>
            <w:r>
              <w:t>Short Window Package Total Design Power Enable</w:t>
            </w:r>
          </w:p>
        </w:tc>
      </w:tr>
      <w:tr w:rsidR="00A53AA8" w14:paraId="3C4BDD37" w14:textId="77777777" w:rsidTr="006A6366">
        <w:tc>
          <w:tcPr>
            <w:tcW w:w="1594" w:type="dxa"/>
          </w:tcPr>
          <w:p w14:paraId="5C20098E" w14:textId="77777777" w:rsidR="00A53AA8" w:rsidRDefault="00A53AA8" w:rsidP="00F820F2">
            <w:pPr>
              <w:pStyle w:val="CellNormal"/>
            </w:pPr>
            <w:r>
              <w:t>48h</w:t>
            </w:r>
          </w:p>
        </w:tc>
        <w:tc>
          <w:tcPr>
            <w:tcW w:w="6928" w:type="dxa"/>
          </w:tcPr>
          <w:p w14:paraId="541B745C" w14:textId="77777777" w:rsidR="00A53AA8" w:rsidRDefault="00A53AA8" w:rsidP="00F820F2">
            <w:pPr>
              <w:pStyle w:val="CellNormal"/>
              <w:keepNext/>
            </w:pPr>
            <w:r>
              <w:t>Configurable TDP Enable</w:t>
            </w:r>
          </w:p>
        </w:tc>
      </w:tr>
      <w:tr w:rsidR="0077472D" w14:paraId="5DE54351" w14:textId="77777777" w:rsidTr="006A6366">
        <w:tc>
          <w:tcPr>
            <w:tcW w:w="1594" w:type="dxa"/>
          </w:tcPr>
          <w:p w14:paraId="4572611F" w14:textId="77777777" w:rsidR="0077472D" w:rsidRDefault="0077472D" w:rsidP="00F820F2">
            <w:pPr>
              <w:pStyle w:val="CellNormal"/>
            </w:pPr>
            <w:r>
              <w:t>50h</w:t>
            </w:r>
          </w:p>
        </w:tc>
        <w:tc>
          <w:tcPr>
            <w:tcW w:w="6928" w:type="dxa"/>
          </w:tcPr>
          <w:p w14:paraId="5004A971" w14:textId="77777777" w:rsidR="0077472D" w:rsidRDefault="0077472D" w:rsidP="00F820F2">
            <w:pPr>
              <w:pStyle w:val="CellNormal"/>
              <w:keepNext/>
            </w:pPr>
            <w:r>
              <w:t>Overclocking Enable</w:t>
            </w:r>
          </w:p>
        </w:tc>
      </w:tr>
      <w:tr w:rsidR="0077472D" w14:paraId="69AEDB0B" w14:textId="77777777" w:rsidTr="006A6366">
        <w:tc>
          <w:tcPr>
            <w:tcW w:w="1594" w:type="dxa"/>
          </w:tcPr>
          <w:p w14:paraId="3F547083" w14:textId="77777777" w:rsidR="0077472D" w:rsidRDefault="0077472D" w:rsidP="00F820F2">
            <w:pPr>
              <w:pStyle w:val="CellNormal"/>
            </w:pPr>
            <w:r>
              <w:t>4Ah</w:t>
            </w:r>
          </w:p>
        </w:tc>
        <w:tc>
          <w:tcPr>
            <w:tcW w:w="6928" w:type="dxa"/>
          </w:tcPr>
          <w:p w14:paraId="256D359F" w14:textId="77777777" w:rsidR="0077472D" w:rsidRDefault="0077472D" w:rsidP="00F820F2">
            <w:pPr>
              <w:pStyle w:val="CellNormal"/>
              <w:keepNext/>
            </w:pPr>
            <w:r>
              <w:t>Filter PLL Frequency</w:t>
            </w:r>
          </w:p>
        </w:tc>
      </w:tr>
      <w:tr w:rsidR="0077472D" w14:paraId="15206FB0" w14:textId="77777777" w:rsidTr="006A6366">
        <w:tc>
          <w:tcPr>
            <w:tcW w:w="1594" w:type="dxa"/>
          </w:tcPr>
          <w:p w14:paraId="74161D5E" w14:textId="77777777" w:rsidR="0077472D" w:rsidRDefault="0077472D" w:rsidP="00F820F2">
            <w:pPr>
              <w:pStyle w:val="CellNormal"/>
            </w:pPr>
            <w:r>
              <w:t>4Bh</w:t>
            </w:r>
          </w:p>
        </w:tc>
        <w:tc>
          <w:tcPr>
            <w:tcW w:w="6928" w:type="dxa"/>
          </w:tcPr>
          <w:p w14:paraId="0F71A054" w14:textId="77777777" w:rsidR="0077472D" w:rsidRDefault="0077472D" w:rsidP="00F820F2">
            <w:pPr>
              <w:pStyle w:val="CellNormal"/>
              <w:keepNext/>
            </w:pPr>
            <w:r>
              <w:t>Dynamic SVID Control</w:t>
            </w:r>
          </w:p>
        </w:tc>
      </w:tr>
      <w:tr w:rsidR="0077472D" w14:paraId="519F8CF8" w14:textId="77777777" w:rsidTr="006A6366">
        <w:tc>
          <w:tcPr>
            <w:tcW w:w="1594" w:type="dxa"/>
          </w:tcPr>
          <w:p w14:paraId="18697D1F" w14:textId="77777777" w:rsidR="0077472D" w:rsidRDefault="0077472D" w:rsidP="00F820F2">
            <w:pPr>
              <w:pStyle w:val="CellNormal"/>
            </w:pPr>
            <w:r>
              <w:t>4Ch</w:t>
            </w:r>
          </w:p>
        </w:tc>
        <w:tc>
          <w:tcPr>
            <w:tcW w:w="6928" w:type="dxa"/>
          </w:tcPr>
          <w:p w14:paraId="21F1BAFF" w14:textId="77777777" w:rsidR="0077472D" w:rsidRDefault="0077472D" w:rsidP="00F820F2">
            <w:pPr>
              <w:pStyle w:val="CellNormal"/>
              <w:keepNext/>
            </w:pPr>
            <w:r>
              <w:t>Ring Ratio</w:t>
            </w:r>
          </w:p>
        </w:tc>
      </w:tr>
      <w:tr w:rsidR="0077472D" w14:paraId="153ACDF1" w14:textId="77777777" w:rsidTr="006A6366">
        <w:tc>
          <w:tcPr>
            <w:tcW w:w="1594" w:type="dxa"/>
          </w:tcPr>
          <w:p w14:paraId="70EFF91B" w14:textId="77777777" w:rsidR="0077472D" w:rsidRDefault="0077472D" w:rsidP="00F820F2">
            <w:pPr>
              <w:pStyle w:val="CellNormal"/>
            </w:pPr>
            <w:r>
              <w:t>4Eh</w:t>
            </w:r>
          </w:p>
        </w:tc>
        <w:tc>
          <w:tcPr>
            <w:tcW w:w="6928" w:type="dxa"/>
          </w:tcPr>
          <w:p w14:paraId="41347A0B" w14:textId="77777777" w:rsidR="0077472D" w:rsidRDefault="0077472D" w:rsidP="00F820F2">
            <w:pPr>
              <w:pStyle w:val="CellNormal"/>
              <w:keepNext/>
            </w:pPr>
            <w:r>
              <w:t>Ring Voltage Mode</w:t>
            </w:r>
          </w:p>
        </w:tc>
      </w:tr>
      <w:tr w:rsidR="0077472D" w14:paraId="04243A3D" w14:textId="77777777" w:rsidTr="006A6366">
        <w:tc>
          <w:tcPr>
            <w:tcW w:w="1594" w:type="dxa"/>
          </w:tcPr>
          <w:p w14:paraId="0BFB5724" w14:textId="77777777" w:rsidR="0077472D" w:rsidRDefault="0077472D" w:rsidP="00F820F2">
            <w:pPr>
              <w:pStyle w:val="CellNormal"/>
            </w:pPr>
            <w:r>
              <w:t>52h</w:t>
            </w:r>
          </w:p>
        </w:tc>
        <w:tc>
          <w:tcPr>
            <w:tcW w:w="6928" w:type="dxa"/>
          </w:tcPr>
          <w:p w14:paraId="444AC995" w14:textId="77777777" w:rsidR="0077472D" w:rsidRDefault="0077472D" w:rsidP="00F1124B">
            <w:pPr>
              <w:pStyle w:val="CellNormal"/>
              <w:keepNext/>
            </w:pPr>
            <w:r>
              <w:t xml:space="preserve">Graphics </w:t>
            </w:r>
            <w:r w:rsidR="00B97339">
              <w:t>Slice</w:t>
            </w:r>
            <w:r>
              <w:t xml:space="preserve"> Voltage Mode</w:t>
            </w:r>
          </w:p>
        </w:tc>
      </w:tr>
      <w:tr w:rsidR="00A90F0C" w14:paraId="15065E44" w14:textId="77777777" w:rsidTr="006A6366">
        <w:tc>
          <w:tcPr>
            <w:tcW w:w="1594" w:type="dxa"/>
          </w:tcPr>
          <w:p w14:paraId="7CDAF938" w14:textId="77777777" w:rsidR="00A90F0C" w:rsidRDefault="00A90F0C" w:rsidP="00F820F2">
            <w:pPr>
              <w:pStyle w:val="CellNormal"/>
            </w:pPr>
            <w:r>
              <w:t>62h</w:t>
            </w:r>
          </w:p>
        </w:tc>
        <w:tc>
          <w:tcPr>
            <w:tcW w:w="6928" w:type="dxa"/>
          </w:tcPr>
          <w:p w14:paraId="7797C8FC" w14:textId="77777777" w:rsidR="00A90F0C" w:rsidRDefault="00A90F0C" w:rsidP="00F1124B">
            <w:pPr>
              <w:pStyle w:val="CellNormal"/>
              <w:keepNext/>
            </w:pPr>
            <w:r>
              <w:t>Graphics Unslice Voltage Mode</w:t>
            </w:r>
          </w:p>
        </w:tc>
      </w:tr>
      <w:tr w:rsidR="0077472D" w14:paraId="2F595BBF" w14:textId="77777777" w:rsidTr="006A6366">
        <w:tc>
          <w:tcPr>
            <w:tcW w:w="1594" w:type="dxa"/>
          </w:tcPr>
          <w:p w14:paraId="305B0DC7" w14:textId="77777777" w:rsidR="0077472D" w:rsidRDefault="0077472D" w:rsidP="00F820F2">
            <w:pPr>
              <w:pStyle w:val="CellNormal"/>
            </w:pPr>
            <w:r>
              <w:t>54h</w:t>
            </w:r>
          </w:p>
        </w:tc>
        <w:tc>
          <w:tcPr>
            <w:tcW w:w="6928" w:type="dxa"/>
          </w:tcPr>
          <w:p w14:paraId="302C522D" w14:textId="77777777" w:rsidR="0077472D" w:rsidRDefault="0077472D" w:rsidP="00F820F2">
            <w:pPr>
              <w:pStyle w:val="CellNormal"/>
              <w:keepNext/>
            </w:pPr>
            <w:r>
              <w:t>Package Current Limit</w:t>
            </w:r>
          </w:p>
        </w:tc>
      </w:tr>
      <w:tr w:rsidR="0077472D" w14:paraId="298EB51A" w14:textId="77777777" w:rsidTr="006A6366">
        <w:tc>
          <w:tcPr>
            <w:tcW w:w="1594" w:type="dxa"/>
          </w:tcPr>
          <w:p w14:paraId="1221683C" w14:textId="77777777" w:rsidR="0077472D" w:rsidRDefault="0077472D" w:rsidP="00F820F2">
            <w:pPr>
              <w:pStyle w:val="CellNormal"/>
            </w:pPr>
            <w:r>
              <w:t>56h</w:t>
            </w:r>
          </w:p>
        </w:tc>
        <w:tc>
          <w:tcPr>
            <w:tcW w:w="6928" w:type="dxa"/>
          </w:tcPr>
          <w:p w14:paraId="26A881F7" w14:textId="77777777" w:rsidR="0077472D" w:rsidRDefault="0077472D" w:rsidP="00F820F2">
            <w:pPr>
              <w:pStyle w:val="CellNormal"/>
              <w:keepNext/>
            </w:pPr>
            <w:r>
              <w:t>FIVR Faults</w:t>
            </w:r>
          </w:p>
        </w:tc>
      </w:tr>
      <w:tr w:rsidR="0077472D" w14:paraId="554C11A6" w14:textId="77777777" w:rsidTr="006A6366">
        <w:tc>
          <w:tcPr>
            <w:tcW w:w="1594" w:type="dxa"/>
          </w:tcPr>
          <w:p w14:paraId="62C66E26" w14:textId="77777777" w:rsidR="0077472D" w:rsidRDefault="0077472D" w:rsidP="00F820F2">
            <w:pPr>
              <w:pStyle w:val="CellNormal"/>
            </w:pPr>
            <w:r>
              <w:t>57h</w:t>
            </w:r>
          </w:p>
        </w:tc>
        <w:tc>
          <w:tcPr>
            <w:tcW w:w="6928" w:type="dxa"/>
          </w:tcPr>
          <w:p w14:paraId="717CA17C" w14:textId="77777777" w:rsidR="0077472D" w:rsidRDefault="0077472D" w:rsidP="00F820F2">
            <w:pPr>
              <w:pStyle w:val="CellNormal"/>
              <w:keepNext/>
            </w:pPr>
            <w:r>
              <w:t>FIVR Efficiency Management</w:t>
            </w:r>
          </w:p>
        </w:tc>
      </w:tr>
      <w:tr w:rsidR="0077472D" w14:paraId="4D8F7F1E" w14:textId="77777777" w:rsidTr="006A6366">
        <w:tc>
          <w:tcPr>
            <w:tcW w:w="1594" w:type="dxa"/>
          </w:tcPr>
          <w:p w14:paraId="624DF408" w14:textId="77777777" w:rsidR="0077472D" w:rsidRDefault="0077472D" w:rsidP="00F820F2">
            <w:pPr>
              <w:pStyle w:val="CellNormal"/>
            </w:pPr>
            <w:r>
              <w:t>58h</w:t>
            </w:r>
          </w:p>
        </w:tc>
        <w:tc>
          <w:tcPr>
            <w:tcW w:w="6928" w:type="dxa"/>
          </w:tcPr>
          <w:p w14:paraId="6397B1DE" w14:textId="77777777" w:rsidR="0077472D" w:rsidRDefault="0077472D" w:rsidP="00F820F2">
            <w:pPr>
              <w:pStyle w:val="CellNormal"/>
              <w:keepNext/>
            </w:pPr>
            <w:r>
              <w:t>IA Core Voltage Mode</w:t>
            </w:r>
          </w:p>
        </w:tc>
      </w:tr>
      <w:tr w:rsidR="0077472D" w14:paraId="3A15122B" w14:textId="77777777" w:rsidTr="006A6366">
        <w:tc>
          <w:tcPr>
            <w:tcW w:w="1594" w:type="dxa"/>
          </w:tcPr>
          <w:p w14:paraId="150C8A34" w14:textId="77777777" w:rsidR="0077472D" w:rsidRDefault="0077472D" w:rsidP="00F820F2">
            <w:pPr>
              <w:pStyle w:val="CellNormal"/>
            </w:pPr>
            <w:r>
              <w:lastRenderedPageBreak/>
              <w:t>5Ah</w:t>
            </w:r>
          </w:p>
        </w:tc>
        <w:tc>
          <w:tcPr>
            <w:tcW w:w="6928" w:type="dxa"/>
          </w:tcPr>
          <w:p w14:paraId="1D1E9A60" w14:textId="77777777" w:rsidR="0077472D" w:rsidRDefault="0077472D" w:rsidP="00F820F2">
            <w:pPr>
              <w:pStyle w:val="CellNormal"/>
              <w:keepNext/>
            </w:pPr>
            <w:r>
              <w:t>PEG/DMI Ratio</w:t>
            </w:r>
          </w:p>
        </w:tc>
      </w:tr>
      <w:tr w:rsidR="00412D22" w14:paraId="3157BFEC" w14:textId="77777777" w:rsidTr="006A6366">
        <w:tc>
          <w:tcPr>
            <w:tcW w:w="1594" w:type="dxa"/>
          </w:tcPr>
          <w:p w14:paraId="5566C56D" w14:textId="77777777" w:rsidR="00412D22" w:rsidRDefault="00412D22" w:rsidP="00F820F2">
            <w:pPr>
              <w:pStyle w:val="CellNormal"/>
            </w:pPr>
            <w:r>
              <w:t>5Eh</w:t>
            </w:r>
          </w:p>
        </w:tc>
        <w:tc>
          <w:tcPr>
            <w:tcW w:w="6928" w:type="dxa"/>
          </w:tcPr>
          <w:p w14:paraId="62B0BD37" w14:textId="77777777" w:rsidR="00412D22" w:rsidRDefault="00412D22" w:rsidP="00F820F2">
            <w:pPr>
              <w:pStyle w:val="CellNormal"/>
              <w:keepNext/>
            </w:pPr>
            <w:r>
              <w:t>ED RAM PLL Ratio</w:t>
            </w:r>
          </w:p>
        </w:tc>
      </w:tr>
      <w:tr w:rsidR="00F46CC3" w14:paraId="790A4D44" w14:textId="77777777" w:rsidTr="006A6366">
        <w:tc>
          <w:tcPr>
            <w:tcW w:w="1594" w:type="dxa"/>
          </w:tcPr>
          <w:p w14:paraId="0E6A8B84" w14:textId="3B40EB7B" w:rsidR="00F46CC3" w:rsidRDefault="00655687" w:rsidP="00F820F2">
            <w:pPr>
              <w:pStyle w:val="CellNormal"/>
            </w:pPr>
            <w:r>
              <w:t>70</w:t>
            </w:r>
            <w:r w:rsidR="00F01232">
              <w:t>h</w:t>
            </w:r>
          </w:p>
        </w:tc>
        <w:tc>
          <w:tcPr>
            <w:tcW w:w="6928" w:type="dxa"/>
          </w:tcPr>
          <w:p w14:paraId="28770512" w14:textId="53EA3B5A" w:rsidR="00F01232" w:rsidRDefault="00F01232" w:rsidP="00F01232">
            <w:pPr>
              <w:pStyle w:val="CellNormal"/>
              <w:keepNext/>
            </w:pPr>
            <w:r>
              <w:t>VccU Voltage Offset</w:t>
            </w:r>
          </w:p>
        </w:tc>
      </w:tr>
      <w:tr w:rsidR="00F01232" w14:paraId="226EE2BF" w14:textId="77777777" w:rsidTr="006A6366">
        <w:tc>
          <w:tcPr>
            <w:tcW w:w="1594" w:type="dxa"/>
          </w:tcPr>
          <w:p w14:paraId="4517521D" w14:textId="34524ADD" w:rsidR="00F01232" w:rsidRDefault="00F01232" w:rsidP="00F820F2">
            <w:pPr>
              <w:pStyle w:val="CellNormal"/>
            </w:pPr>
            <w:r>
              <w:t>7</w:t>
            </w:r>
            <w:r w:rsidR="00655687">
              <w:t>2</w:t>
            </w:r>
            <w:r>
              <w:t>h</w:t>
            </w:r>
          </w:p>
        </w:tc>
        <w:tc>
          <w:tcPr>
            <w:tcW w:w="6928" w:type="dxa"/>
          </w:tcPr>
          <w:p w14:paraId="2AB5FB1A" w14:textId="27A2A879" w:rsidR="00F01232" w:rsidRDefault="00F01232" w:rsidP="00F01232">
            <w:pPr>
              <w:pStyle w:val="CellNormal"/>
              <w:keepNext/>
            </w:pPr>
            <w:r>
              <w:t>AVX2 Core Ratio Offset</w:t>
            </w:r>
          </w:p>
        </w:tc>
      </w:tr>
      <w:tr w:rsidR="00F01232" w14:paraId="72F2335B" w14:textId="77777777" w:rsidTr="006A6366">
        <w:tc>
          <w:tcPr>
            <w:tcW w:w="1594" w:type="dxa"/>
          </w:tcPr>
          <w:p w14:paraId="1A16B289" w14:textId="57DB9A6B" w:rsidR="00F01232" w:rsidRDefault="00F01232" w:rsidP="00F820F2">
            <w:pPr>
              <w:pStyle w:val="CellNormal"/>
            </w:pPr>
            <w:r>
              <w:t>7</w:t>
            </w:r>
            <w:r w:rsidR="00655687">
              <w:t>3</w:t>
            </w:r>
            <w:r>
              <w:t>h</w:t>
            </w:r>
          </w:p>
        </w:tc>
        <w:tc>
          <w:tcPr>
            <w:tcW w:w="6928" w:type="dxa"/>
          </w:tcPr>
          <w:p w14:paraId="73CBF7E6" w14:textId="006BD045" w:rsidR="00F01232" w:rsidRDefault="00F01232" w:rsidP="00F01232">
            <w:pPr>
              <w:pStyle w:val="CellNormal"/>
              <w:keepNext/>
            </w:pPr>
            <w:r>
              <w:t>AVX3 Core Ratio Offset</w:t>
            </w:r>
          </w:p>
        </w:tc>
      </w:tr>
    </w:tbl>
    <w:p w14:paraId="1B431FB8" w14:textId="44487CDC" w:rsidR="00A40CD0" w:rsidRDefault="00A40CD0" w:rsidP="007D0F97">
      <w:pPr>
        <w:pStyle w:val="Caption"/>
        <w:ind w:left="720"/>
      </w:pPr>
      <w:bookmarkStart w:id="2250" w:name="_Toc447095701"/>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5</w:t>
      </w:r>
      <w:r w:rsidR="003C1B33">
        <w:rPr>
          <w:noProof/>
        </w:rPr>
        <w:fldChar w:fldCharType="end"/>
      </w:r>
      <w:r>
        <w:t>: Controls that</w:t>
      </w:r>
      <w:r w:rsidR="00A53AA8">
        <w:t xml:space="preserve"> Do Not</w:t>
      </w:r>
      <w:r>
        <w:t xml:space="preserve"> Support Dynamic Control Mode</w:t>
      </w:r>
      <w:bookmarkEnd w:id="2250"/>
    </w:p>
    <w:p w14:paraId="79248C9D" w14:textId="77777777" w:rsidR="007D7644" w:rsidRDefault="007D7644" w:rsidP="007D7644">
      <w:pPr>
        <w:pStyle w:val="Heading4"/>
      </w:pPr>
      <w:bookmarkStart w:id="2251" w:name="_Ref319052120"/>
      <w:bookmarkStart w:id="2252" w:name="_Ref319052214"/>
      <w:bookmarkStart w:id="2253" w:name="_Ref319052238"/>
      <w:bookmarkStart w:id="2254" w:name="_Ref319052254"/>
      <w:bookmarkStart w:id="2255" w:name="_Ref319052275"/>
      <w:bookmarkStart w:id="2256" w:name="_Ref319052291"/>
      <w:bookmarkStart w:id="2257" w:name="_Ref319052693"/>
      <w:bookmarkStart w:id="2258" w:name="_Ref319052716"/>
      <w:bookmarkStart w:id="2259" w:name="_Toc461460124"/>
      <w:r>
        <w:t>Discrete Supported Values (GDSV)</w:t>
      </w:r>
      <w:bookmarkEnd w:id="2251"/>
      <w:bookmarkEnd w:id="2252"/>
      <w:bookmarkEnd w:id="2253"/>
      <w:bookmarkEnd w:id="2254"/>
      <w:bookmarkEnd w:id="2255"/>
      <w:bookmarkEnd w:id="2256"/>
      <w:bookmarkEnd w:id="2257"/>
      <w:bookmarkEnd w:id="2258"/>
      <w:bookmarkEnd w:id="2259"/>
    </w:p>
    <w:p w14:paraId="0A335AC6" w14:textId="77777777" w:rsidR="00FF45F9" w:rsidRDefault="00FF45F9" w:rsidP="00FF45F9">
      <w:pPr>
        <w:pStyle w:val="IndentedNormal"/>
      </w:pPr>
      <w:bookmarkStart w:id="2260" w:name="_Toc277320303"/>
      <w:bookmarkStart w:id="2261" w:name="_Toc277689673"/>
      <w:bookmarkStart w:id="2262" w:name="_Toc277834848"/>
      <w:bookmarkStart w:id="2263" w:name="_Toc284228093"/>
      <w:bookmarkStart w:id="2264" w:name="_Toc284421250"/>
      <w:bookmarkStart w:id="2265" w:name="_Toc285780612"/>
      <w:bookmarkStart w:id="2266" w:name="_Toc277320304"/>
      <w:bookmarkStart w:id="2267" w:name="_Toc277689674"/>
      <w:bookmarkStart w:id="2268" w:name="_Toc277834849"/>
      <w:bookmarkStart w:id="2269" w:name="_Toc284228094"/>
      <w:bookmarkStart w:id="2270" w:name="_Toc284421251"/>
      <w:bookmarkStart w:id="2271" w:name="_Toc285780613"/>
      <w:bookmarkStart w:id="2272" w:name="_Toc277320306"/>
      <w:bookmarkStart w:id="2273" w:name="_Toc277689676"/>
      <w:bookmarkStart w:id="2274" w:name="_Toc277834851"/>
      <w:bookmarkStart w:id="2275" w:name="_Toc284228096"/>
      <w:bookmarkStart w:id="2276" w:name="_Toc284421253"/>
      <w:bookmarkStart w:id="2277" w:name="_Toc285780615"/>
      <w:bookmarkStart w:id="2278" w:name="_Toc277320307"/>
      <w:bookmarkStart w:id="2279" w:name="_Toc277689677"/>
      <w:bookmarkStart w:id="2280" w:name="_Toc277834852"/>
      <w:bookmarkStart w:id="2281" w:name="_Toc284228097"/>
      <w:bookmarkStart w:id="2282" w:name="_Toc284421254"/>
      <w:bookmarkStart w:id="2283" w:name="_Toc285780616"/>
      <w:bookmarkStart w:id="2284" w:name="_Toc277320308"/>
      <w:bookmarkStart w:id="2285" w:name="_Toc277689678"/>
      <w:bookmarkStart w:id="2286" w:name="_Toc277834853"/>
      <w:bookmarkStart w:id="2287" w:name="_Toc284228098"/>
      <w:bookmarkStart w:id="2288" w:name="_Toc284421255"/>
      <w:bookmarkStart w:id="2289" w:name="_Toc285780617"/>
      <w:bookmarkStart w:id="2290" w:name="_Toc274129564"/>
      <w:bookmarkStart w:id="2291" w:name="_Get_Discrete_Supported"/>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r>
        <w:t xml:space="preserve">The GDSV object is a </w:t>
      </w:r>
      <w:r w:rsidR="00C3633F">
        <w:t>control detail object which re</w:t>
      </w:r>
      <w:r w:rsidR="00BC1312">
        <w:t xml:space="preserve">trieves a specified Control ID’s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rsidR="00BC1312">
        <w:t>)</w:t>
      </w:r>
      <w:r w:rsidR="00C3633F">
        <w:t xml:space="preserve"> discrete set of BIOS setting values, display values, and an associated precision for the entire list.  This mechanism </w:t>
      </w:r>
      <w:r w:rsidR="00784100">
        <w:t>is</w:t>
      </w:r>
      <w:r w:rsidR="00C3633F">
        <w:t xml:space="preserve"> only </w:t>
      </w:r>
      <w:r w:rsidR="00784100">
        <w:t xml:space="preserve">necessary </w:t>
      </w:r>
      <w:r w:rsidR="00C3633F">
        <w:t xml:space="preserve">if either the display values or the setting values </w:t>
      </w:r>
      <w:r w:rsidR="00784100">
        <w:t>are non-continuous.  This method also returns the precision of the display values.</w:t>
      </w:r>
    </w:p>
    <w:p w14:paraId="6F2E1B98" w14:textId="77777777" w:rsidR="00784100" w:rsidRDefault="00784100" w:rsidP="005F446D">
      <w:pPr>
        <w:pStyle w:val="IndentedBold"/>
      </w:pPr>
      <w:r>
        <w:t>Syntax for Signature</w:t>
      </w:r>
    </w:p>
    <w:p w14:paraId="56E582DD" w14:textId="77777777" w:rsidR="00784100" w:rsidRDefault="00784100" w:rsidP="00784100">
      <w:pPr>
        <w:pStyle w:val="Code"/>
      </w:pPr>
      <w:r>
        <w:t>Method(</w:t>
      </w:r>
      <w:r w:rsidR="00D917B3">
        <w:t>GDSV</w:t>
      </w:r>
      <w:r>
        <w:t>, 1, NotSerialized, 0, PkgObj, IntObj)</w:t>
      </w:r>
    </w:p>
    <w:p w14:paraId="3DDA40D0" w14:textId="77777777" w:rsidR="00784100" w:rsidRDefault="00784100" w:rsidP="00784100">
      <w:pPr>
        <w:pStyle w:val="Code"/>
      </w:pPr>
    </w:p>
    <w:p w14:paraId="78F52DF2" w14:textId="77777777" w:rsidR="00784100" w:rsidRDefault="00784100" w:rsidP="005F446D">
      <w:pPr>
        <w:pStyle w:val="IndentedBold"/>
      </w:pPr>
      <w:r>
        <w:t>Description</w:t>
      </w:r>
    </w:p>
    <w:p w14:paraId="70F09A91" w14:textId="77777777" w:rsidR="00784100" w:rsidRDefault="00784100" w:rsidP="00784100">
      <w:pPr>
        <w:pStyle w:val="IndentedNormal"/>
      </w:pPr>
      <w:r>
        <w:t xml:space="preserve">The purpose of this method is to retrieve </w:t>
      </w:r>
      <w:r w:rsidR="00D917B3">
        <w:t>the complete set of discrete values supported for the requested Control ID on this platform.</w:t>
      </w:r>
    </w:p>
    <w:p w14:paraId="59669E0B" w14:textId="77777777" w:rsidR="00784100" w:rsidRDefault="00784100" w:rsidP="005F446D">
      <w:pPr>
        <w:pStyle w:val="IndentedBold"/>
      </w:pPr>
      <w:r>
        <w:t>Arguments</w:t>
      </w:r>
    </w:p>
    <w:p w14:paraId="50C9DF17" w14:textId="77777777" w:rsidR="00784100" w:rsidRDefault="00784100" w:rsidP="00784100">
      <w:pPr>
        <w:pStyle w:val="IndentedNormal"/>
      </w:pPr>
      <w:r>
        <w:t>The single input to the G</w:t>
      </w:r>
      <w:r w:rsidR="00F141A1">
        <w:t>DSV</w:t>
      </w:r>
      <w:r>
        <w:t xml:space="preserve"> method is the Control ID to be queried.</w:t>
      </w:r>
    </w:p>
    <w:p w14:paraId="6B80600D" w14:textId="77777777" w:rsidR="00AF2B6C" w:rsidRPr="00C45237" w:rsidRDefault="00AF2B6C" w:rsidP="00AF2B6C">
      <w:pPr>
        <w:keepNext/>
        <w:ind w:firstLine="720"/>
        <w:rPr>
          <w:b/>
        </w:rPr>
      </w:pPr>
      <w:r>
        <w:rPr>
          <w:b/>
        </w:rPr>
        <w:t>P</w:t>
      </w:r>
      <w:r w:rsidRPr="00C45237">
        <w:rPr>
          <w:b/>
        </w:rPr>
        <w:t>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AF2B6C" w14:paraId="31D93512" w14:textId="77777777" w:rsidTr="00E433D7">
        <w:trPr>
          <w:trHeight w:val="467"/>
          <w:tblHeader/>
          <w:jc w:val="center"/>
        </w:trPr>
        <w:tc>
          <w:tcPr>
            <w:tcW w:w="1761" w:type="dxa"/>
          </w:tcPr>
          <w:p w14:paraId="36F1C5BD" w14:textId="77777777" w:rsidR="00AF2B6C" w:rsidRPr="009A1D58" w:rsidRDefault="00AF2B6C" w:rsidP="00E433D7">
            <w:pPr>
              <w:pStyle w:val="CellHeader"/>
            </w:pPr>
            <w:r>
              <w:t>Field Name</w:t>
            </w:r>
          </w:p>
        </w:tc>
        <w:tc>
          <w:tcPr>
            <w:tcW w:w="6182" w:type="dxa"/>
          </w:tcPr>
          <w:p w14:paraId="743BB69A" w14:textId="77777777" w:rsidR="00AF2B6C" w:rsidRDefault="00AF2B6C" w:rsidP="00E433D7">
            <w:pPr>
              <w:pStyle w:val="CellHeader"/>
            </w:pPr>
            <w:r>
              <w:t>Definition</w:t>
            </w:r>
          </w:p>
        </w:tc>
      </w:tr>
      <w:tr w:rsidR="00AF2B6C" w14:paraId="26B2B943" w14:textId="77777777" w:rsidTr="00E433D7">
        <w:trPr>
          <w:trHeight w:val="467"/>
          <w:jc w:val="center"/>
        </w:trPr>
        <w:tc>
          <w:tcPr>
            <w:tcW w:w="1761" w:type="dxa"/>
            <w:vAlign w:val="center"/>
          </w:tcPr>
          <w:p w14:paraId="74D5C894" w14:textId="77777777" w:rsidR="00AF2B6C" w:rsidRDefault="00AF2B6C" w:rsidP="00E433D7">
            <w:pPr>
              <w:pStyle w:val="CellNormal"/>
              <w:rPr>
                <w:b/>
              </w:rPr>
            </w:pPr>
            <w:r>
              <w:rPr>
                <w:b/>
              </w:rPr>
              <w:t>ControlID</w:t>
            </w:r>
          </w:p>
          <w:p w14:paraId="487CDC30" w14:textId="77777777" w:rsidR="00182791" w:rsidRPr="00182791" w:rsidRDefault="00182791" w:rsidP="00E433D7">
            <w:pPr>
              <w:pStyle w:val="CellNormal"/>
            </w:pPr>
            <w:r>
              <w:t>(Arg0)</w:t>
            </w:r>
          </w:p>
        </w:tc>
        <w:tc>
          <w:tcPr>
            <w:tcW w:w="6182" w:type="dxa"/>
            <w:vAlign w:val="center"/>
          </w:tcPr>
          <w:p w14:paraId="7917F22E" w14:textId="77777777" w:rsidR="00AF2B6C" w:rsidRPr="002B36B6" w:rsidRDefault="00AF2B6C" w:rsidP="00E433D7">
            <w:pPr>
              <w:pStyle w:val="IndentedNormal"/>
              <w:ind w:left="0"/>
            </w:pPr>
            <w:r>
              <w:t xml:space="preserve">This is a value which represents a specified control (see </w:t>
            </w:r>
            <w:r w:rsidR="00A0555D">
              <w:fldChar w:fldCharType="begin"/>
            </w:r>
            <w:r w:rsidR="00A0555D">
              <w:instrText xml:space="preserve"> REF _Ref271199261 \h  \* MERGEFORMAT </w:instrText>
            </w:r>
            <w:r w:rsidR="00A0555D">
              <w:fldChar w:fldCharType="separate"/>
            </w:r>
            <w:r w:rsidR="00B55D7F" w:rsidRPr="00B55D7F">
              <w:rPr>
                <w:rStyle w:val="SubtleReference"/>
              </w:rPr>
              <w:t>Enumerations</w:t>
            </w:r>
            <w:r w:rsidR="00A0555D">
              <w:fldChar w:fldCharType="end"/>
            </w:r>
            <w:r>
              <w:t>).</w:t>
            </w:r>
          </w:p>
        </w:tc>
      </w:tr>
    </w:tbl>
    <w:p w14:paraId="3179FE35" w14:textId="6BEE57A6" w:rsidR="00AF2B6C" w:rsidRDefault="00AF2B6C" w:rsidP="004B630F">
      <w:pPr>
        <w:pStyle w:val="StyleCaptionCentered"/>
        <w:ind w:left="720"/>
        <w:jc w:val="left"/>
      </w:pPr>
      <w:bookmarkStart w:id="2292" w:name="_Toc447095702"/>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6</w:t>
      </w:r>
      <w:r w:rsidR="003C1B33">
        <w:rPr>
          <w:noProof/>
        </w:rPr>
        <w:fldChar w:fldCharType="end"/>
      </w:r>
      <w:r>
        <w:t>: GDSV Argument Definition</w:t>
      </w:r>
      <w:bookmarkEnd w:id="2292"/>
    </w:p>
    <w:p w14:paraId="3019F9F1" w14:textId="77777777" w:rsidR="004B630F" w:rsidRDefault="004B630F" w:rsidP="004B630F">
      <w:pPr>
        <w:pStyle w:val="StyleCaptionCentered"/>
        <w:ind w:left="720"/>
        <w:jc w:val="left"/>
      </w:pPr>
    </w:p>
    <w:p w14:paraId="6F965F5A" w14:textId="77777777" w:rsidR="00784100" w:rsidRDefault="00784100" w:rsidP="005F446D">
      <w:pPr>
        <w:pStyle w:val="IndentedBold"/>
      </w:pPr>
      <w:r>
        <w:t>Result</w:t>
      </w:r>
    </w:p>
    <w:p w14:paraId="76D4E080" w14:textId="77777777" w:rsidR="00801A4A" w:rsidRDefault="00801A4A" w:rsidP="00801A4A">
      <w:pPr>
        <w:pStyle w:val="IndentedNormal"/>
      </w:pPr>
      <w:r>
        <w:t>A package object is returned with the following definition:</w:t>
      </w:r>
    </w:p>
    <w:p w14:paraId="5FB5826A" w14:textId="77777777" w:rsidR="00801A4A" w:rsidRDefault="00801A4A" w:rsidP="00801A4A">
      <w:pPr>
        <w:pStyle w:val="Code"/>
      </w:pPr>
      <w:r>
        <w:t>Name (RETV, Package()</w:t>
      </w:r>
    </w:p>
    <w:p w14:paraId="5158F659" w14:textId="77777777" w:rsidR="00801A4A" w:rsidRDefault="00801A4A" w:rsidP="00801A4A">
      <w:pPr>
        <w:pStyle w:val="Code"/>
      </w:pPr>
      <w:r>
        <w:t>{</w:t>
      </w:r>
      <w:r>
        <w:tab/>
        <w:t>// Field Name</w:t>
      </w:r>
      <w:r>
        <w:tab/>
      </w:r>
      <w:r>
        <w:tab/>
      </w:r>
      <w:r>
        <w:tab/>
        <w:t>// Field Type</w:t>
      </w:r>
    </w:p>
    <w:p w14:paraId="5CEF8601" w14:textId="77777777" w:rsidR="00801A4A" w:rsidRDefault="00801A4A" w:rsidP="00801A4A">
      <w:pPr>
        <w:pStyle w:val="Code"/>
      </w:pPr>
      <w:r>
        <w:tab/>
        <w:t>ErrorCode</w:t>
      </w:r>
      <w:r>
        <w:tab/>
      </w:r>
      <w:r>
        <w:tab/>
      </w:r>
      <w:r>
        <w:tab/>
      </w:r>
      <w:r>
        <w:tab/>
        <w:t>// DWORD</w:t>
      </w:r>
    </w:p>
    <w:p w14:paraId="6BF4ADC0" w14:textId="77777777" w:rsidR="00801A4A" w:rsidRDefault="00801A4A" w:rsidP="00801A4A">
      <w:pPr>
        <w:pStyle w:val="Code"/>
      </w:pPr>
      <w:r>
        <w:tab/>
        <w:t>DataBuffer</w:t>
      </w:r>
      <w:r>
        <w:tab/>
      </w:r>
      <w:r>
        <w:tab/>
      </w:r>
      <w:r>
        <w:tab/>
      </w:r>
      <w:r>
        <w:tab/>
        <w:t>// DiscreteValueData[]</w:t>
      </w:r>
    </w:p>
    <w:p w14:paraId="24BA9357" w14:textId="77777777" w:rsidR="00801A4A" w:rsidRDefault="00801A4A" w:rsidP="00801A4A">
      <w:pPr>
        <w:pStyle w:val="Code"/>
      </w:pPr>
      <w:r>
        <w:t>})</w:t>
      </w:r>
    </w:p>
    <w:p w14:paraId="24B33C5C" w14:textId="77777777" w:rsidR="00801A4A" w:rsidRDefault="00801A4A" w:rsidP="00801A4A">
      <w:pPr>
        <w:pStyle w:val="Code"/>
      </w:pPr>
    </w:p>
    <w:p w14:paraId="0B1F6167" w14:textId="77777777" w:rsidR="00801A4A" w:rsidRDefault="00801A4A" w:rsidP="00801A4A">
      <w:r>
        <w:tab/>
        <w:t>The resultant buffer is defined as an array of packed DiscreteValueData C-structs.</w:t>
      </w:r>
    </w:p>
    <w:p w14:paraId="4DE866F0" w14:textId="77777777" w:rsidR="00801A4A" w:rsidRDefault="00801A4A" w:rsidP="00801A4A">
      <w:pPr>
        <w:pStyle w:val="Code"/>
        <w:ind w:left="0" w:firstLine="720"/>
      </w:pPr>
      <w:r>
        <w:t>struct DiscreteValueData</w:t>
      </w:r>
    </w:p>
    <w:p w14:paraId="67C1D9B4" w14:textId="77777777" w:rsidR="00801A4A" w:rsidRDefault="00801A4A" w:rsidP="00801A4A">
      <w:pPr>
        <w:pStyle w:val="Code"/>
        <w:ind w:left="0" w:firstLine="720"/>
      </w:pPr>
      <w:r>
        <w:t>{</w:t>
      </w:r>
    </w:p>
    <w:p w14:paraId="12C9CA66" w14:textId="77777777" w:rsidR="00801A4A" w:rsidRDefault="00801A4A" w:rsidP="00801A4A">
      <w:pPr>
        <w:pStyle w:val="Code"/>
        <w:ind w:left="0"/>
      </w:pPr>
      <w:r>
        <w:tab/>
      </w:r>
      <w:r>
        <w:tab/>
        <w:t>DWORD</w:t>
      </w:r>
      <w:r>
        <w:tab/>
        <w:t>DataValue</w:t>
      </w:r>
    </w:p>
    <w:p w14:paraId="62667622" w14:textId="77777777" w:rsidR="00801A4A" w:rsidRDefault="00801A4A" w:rsidP="00801A4A">
      <w:pPr>
        <w:pStyle w:val="Code"/>
        <w:ind w:left="0"/>
      </w:pPr>
      <w:r>
        <w:tab/>
      </w:r>
      <w:r>
        <w:tab/>
        <w:t>DWORD</w:t>
      </w:r>
      <w:r>
        <w:tab/>
        <w:t>DisplayValue</w:t>
      </w:r>
    </w:p>
    <w:p w14:paraId="0FCED058" w14:textId="77777777" w:rsidR="00801A4A" w:rsidRDefault="00801A4A" w:rsidP="00801A4A">
      <w:pPr>
        <w:pStyle w:val="Code"/>
        <w:ind w:left="0"/>
      </w:pPr>
      <w:r>
        <w:tab/>
        <w:t>}</w:t>
      </w:r>
    </w:p>
    <w:p w14:paraId="0C1B7938" w14:textId="77777777" w:rsidR="00801A4A" w:rsidRDefault="00801A4A" w:rsidP="00801A4A">
      <w:pPr>
        <w:pStyle w:val="Code"/>
        <w:ind w:left="0"/>
      </w:pPr>
    </w:p>
    <w:p w14:paraId="15060421" w14:textId="77777777" w:rsidR="00801A4A" w:rsidRPr="00C45237" w:rsidRDefault="00801A4A" w:rsidP="00801A4A">
      <w:pPr>
        <w:keepNext/>
        <w:rPr>
          <w:b/>
        </w:rPr>
      </w:pPr>
      <w:r w:rsidRPr="00C45237">
        <w:rPr>
          <w:b/>
        </w:rPr>
        <w:lastRenderedPageBreak/>
        <w:tab/>
      </w:r>
      <w:r w:rsidR="004E2979">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6182"/>
      </w:tblGrid>
      <w:tr w:rsidR="00801A4A" w14:paraId="63D1342E" w14:textId="77777777" w:rsidTr="00801A4A">
        <w:trPr>
          <w:trHeight w:val="467"/>
          <w:tblHeader/>
          <w:jc w:val="center"/>
        </w:trPr>
        <w:tc>
          <w:tcPr>
            <w:tcW w:w="1502" w:type="dxa"/>
          </w:tcPr>
          <w:p w14:paraId="22D934F7" w14:textId="77777777" w:rsidR="00801A4A" w:rsidRPr="009A1D58" w:rsidRDefault="00801A4A" w:rsidP="00491154">
            <w:pPr>
              <w:pStyle w:val="CellHeader"/>
            </w:pPr>
            <w:r>
              <w:t>Field Name</w:t>
            </w:r>
          </w:p>
        </w:tc>
        <w:tc>
          <w:tcPr>
            <w:tcW w:w="6182" w:type="dxa"/>
          </w:tcPr>
          <w:p w14:paraId="01D1AC72" w14:textId="77777777" w:rsidR="00801A4A" w:rsidRDefault="00801A4A" w:rsidP="00491154">
            <w:pPr>
              <w:pStyle w:val="CellHeader"/>
            </w:pPr>
            <w:r>
              <w:t>Definition</w:t>
            </w:r>
          </w:p>
        </w:tc>
      </w:tr>
      <w:tr w:rsidR="00801A4A" w14:paraId="060BB478" w14:textId="77777777" w:rsidTr="00801A4A">
        <w:trPr>
          <w:cantSplit/>
          <w:trHeight w:val="467"/>
          <w:jc w:val="center"/>
        </w:trPr>
        <w:tc>
          <w:tcPr>
            <w:tcW w:w="1502" w:type="dxa"/>
            <w:vAlign w:val="center"/>
          </w:tcPr>
          <w:p w14:paraId="6BCBAD57" w14:textId="77777777" w:rsidR="00801A4A" w:rsidRPr="00713AFD" w:rsidRDefault="00801A4A" w:rsidP="00491154">
            <w:pPr>
              <w:pStyle w:val="CellNormal"/>
              <w:rPr>
                <w:b/>
              </w:rPr>
            </w:pPr>
            <w:r w:rsidRPr="00713AFD">
              <w:rPr>
                <w:b/>
              </w:rPr>
              <w:t>ErrorCode</w:t>
            </w:r>
          </w:p>
        </w:tc>
        <w:tc>
          <w:tcPr>
            <w:tcW w:w="6182" w:type="dxa"/>
            <w:vAlign w:val="center"/>
          </w:tcPr>
          <w:p w14:paraId="7FC5D145" w14:textId="77777777" w:rsidR="00801A4A" w:rsidRDefault="00801A4A" w:rsidP="00491154">
            <w:pPr>
              <w:pStyle w:val="IndentedNormal"/>
              <w:ind w:left="0"/>
            </w:pPr>
            <w:r>
              <w:t>Defined as:</w:t>
            </w:r>
          </w:p>
          <w:p w14:paraId="62FA4F35" w14:textId="77777777" w:rsidR="00801A4A" w:rsidRDefault="00801A4A" w:rsidP="00801A4A">
            <w:r>
              <w:tab/>
              <w:t>Success == 0</w:t>
            </w:r>
          </w:p>
          <w:p w14:paraId="37BD89EF" w14:textId="77777777" w:rsidR="00801A4A" w:rsidRDefault="00801A4A" w:rsidP="00801A4A">
            <w:r>
              <w:tab/>
              <w:t>Only Continuous Values Supported == 1</w:t>
            </w:r>
          </w:p>
          <w:p w14:paraId="7D615BF4" w14:textId="77777777" w:rsidR="00801A4A" w:rsidRDefault="00801A4A" w:rsidP="00801A4A">
            <w:r>
              <w:tab/>
              <w:t>Unexpected Error == 0xFFFFFFFF</w:t>
            </w:r>
          </w:p>
          <w:p w14:paraId="1B11A072" w14:textId="77777777" w:rsidR="002B36B6" w:rsidRDefault="00801A4A" w:rsidP="002B36B6">
            <w:r>
              <w:t xml:space="preserve">Any value that is returned which is not equal to 0 is considered a failure.  </w:t>
            </w:r>
            <w:r w:rsidR="002B36B6">
              <w:t>A</w:t>
            </w:r>
            <w:r>
              <w:t xml:space="preserve"> value of 1 describes a Control ID whose data is only defined in the </w:t>
            </w:r>
            <w:r w:rsidR="00A0555D">
              <w:fldChar w:fldCharType="begin"/>
            </w:r>
            <w:r w:rsidR="00A0555D">
              <w:instrText xml:space="preserve"> REF _Ref274124907 \h  \* MERGEFORMAT </w:instrText>
            </w:r>
            <w:r w:rsidR="00A0555D">
              <w:fldChar w:fldCharType="separate"/>
            </w:r>
            <w:r w:rsidR="00B55D7F" w:rsidRPr="00B55D7F">
              <w:rPr>
                <w:rStyle w:val="SubtleReference"/>
              </w:rPr>
              <w:t>Get Available Controls (GACI)</w:t>
            </w:r>
            <w:r w:rsidR="00A0555D">
              <w:fldChar w:fldCharType="end"/>
            </w:r>
            <w:r w:rsidRPr="002B36B6">
              <w:rPr>
                <w:rStyle w:val="SubtleReference"/>
              </w:rPr>
              <w:t>.</w:t>
            </w:r>
            <w:r>
              <w:t xml:space="preserve">  </w:t>
            </w:r>
          </w:p>
          <w:p w14:paraId="0E44F22F" w14:textId="77777777" w:rsidR="00801A4A" w:rsidRDefault="002B36B6" w:rsidP="002B36B6">
            <w:r>
              <w:t>In any error condition the caller should not use the D</w:t>
            </w:r>
            <w:r w:rsidR="00801A4A">
              <w:t>ata</w:t>
            </w:r>
            <w:r>
              <w:t>Buffer as its values are indeterminate</w:t>
            </w:r>
            <w:r w:rsidR="00801A4A">
              <w:t>.</w:t>
            </w:r>
          </w:p>
        </w:tc>
      </w:tr>
      <w:tr w:rsidR="00801A4A" w14:paraId="6EAF687B" w14:textId="77777777" w:rsidTr="00801A4A">
        <w:trPr>
          <w:trHeight w:val="467"/>
          <w:jc w:val="center"/>
        </w:trPr>
        <w:tc>
          <w:tcPr>
            <w:tcW w:w="1502" w:type="dxa"/>
            <w:vAlign w:val="center"/>
          </w:tcPr>
          <w:p w14:paraId="0A170656" w14:textId="77777777" w:rsidR="00801A4A" w:rsidRPr="00713AFD" w:rsidRDefault="00801A4A" w:rsidP="00491154">
            <w:pPr>
              <w:pStyle w:val="CellNormal"/>
              <w:rPr>
                <w:b/>
              </w:rPr>
            </w:pPr>
            <w:r w:rsidRPr="00713AFD">
              <w:rPr>
                <w:b/>
              </w:rPr>
              <w:t>DataBuffer</w:t>
            </w:r>
          </w:p>
        </w:tc>
        <w:tc>
          <w:tcPr>
            <w:tcW w:w="6182" w:type="dxa"/>
            <w:vAlign w:val="center"/>
          </w:tcPr>
          <w:p w14:paraId="305AC133" w14:textId="77777777" w:rsidR="002B36B6" w:rsidRDefault="00801A4A" w:rsidP="002B36B6">
            <w:pPr>
              <w:pStyle w:val="CellNormal"/>
            </w:pPr>
            <w:r>
              <w:t>The buffer returned as part of the G</w:t>
            </w:r>
            <w:r w:rsidR="002B36B6">
              <w:t>DSV</w:t>
            </w:r>
            <w:r>
              <w:t xml:space="preserve"> call is an array of </w:t>
            </w:r>
            <w:r w:rsidR="002B36B6">
              <w:t>DiscreteValueData</w:t>
            </w:r>
            <w:r>
              <w:t xml:space="preserve"> C-structs.  </w:t>
            </w:r>
            <w:r w:rsidR="002B36B6">
              <w:t xml:space="preserve">This array of structures should explicitly define all supported values for the requested Control ID.  If both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rsidR="002B36B6">
              <w:t xml:space="preserve"> and the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rsidR="002B36B6">
              <w:t xml:space="preserve"> are supported, then the array of supported values will be shared between them.  </w:t>
            </w:r>
          </w:p>
          <w:p w14:paraId="24B27E99" w14:textId="77777777" w:rsidR="00801A4A" w:rsidRDefault="00801A4A" w:rsidP="002B36B6">
            <w:pPr>
              <w:pStyle w:val="CellNormal"/>
            </w:pPr>
            <w:r>
              <w:t xml:space="preserve">It is </w:t>
            </w:r>
            <w:r w:rsidR="002B36B6">
              <w:t xml:space="preserve">not </w:t>
            </w:r>
            <w:r>
              <w:t>valid to return an empty buffer.</w:t>
            </w:r>
          </w:p>
        </w:tc>
      </w:tr>
    </w:tbl>
    <w:p w14:paraId="5A4819AA" w14:textId="3132E1FF" w:rsidR="00801A4A" w:rsidRDefault="00801A4A" w:rsidP="004B630F">
      <w:pPr>
        <w:pStyle w:val="StyleCaptionCentered"/>
        <w:ind w:left="720"/>
        <w:jc w:val="left"/>
      </w:pPr>
      <w:bookmarkStart w:id="2293" w:name="_Toc447095703"/>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7</w:t>
      </w:r>
      <w:r w:rsidR="003C1B33">
        <w:rPr>
          <w:noProof/>
        </w:rPr>
        <w:fldChar w:fldCharType="end"/>
      </w:r>
      <w:r>
        <w:t xml:space="preserve">: GACI </w:t>
      </w:r>
      <w:r w:rsidR="004E2979">
        <w:t>Return Value</w:t>
      </w:r>
      <w:r>
        <w:t xml:space="preserve"> Definition</w:t>
      </w:r>
      <w:bookmarkEnd w:id="2293"/>
    </w:p>
    <w:p w14:paraId="1B0D66A7" w14:textId="77777777" w:rsidR="004B630F" w:rsidRDefault="004B630F" w:rsidP="004B630F">
      <w:pPr>
        <w:pStyle w:val="StyleCaptionCentered"/>
        <w:ind w:left="72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2B36B6" w14:paraId="6382A964" w14:textId="77777777" w:rsidTr="00491154">
        <w:trPr>
          <w:trHeight w:val="467"/>
          <w:tblHeader/>
          <w:jc w:val="center"/>
        </w:trPr>
        <w:tc>
          <w:tcPr>
            <w:tcW w:w="1761" w:type="dxa"/>
          </w:tcPr>
          <w:p w14:paraId="6C27CA9D" w14:textId="77777777" w:rsidR="002B36B6" w:rsidRPr="009A1D58" w:rsidRDefault="002B36B6" w:rsidP="00491154">
            <w:pPr>
              <w:pStyle w:val="CellHeader"/>
            </w:pPr>
            <w:r>
              <w:t>Field Name</w:t>
            </w:r>
          </w:p>
        </w:tc>
        <w:tc>
          <w:tcPr>
            <w:tcW w:w="6182" w:type="dxa"/>
          </w:tcPr>
          <w:p w14:paraId="4D94E0D8" w14:textId="77777777" w:rsidR="002B36B6" w:rsidRDefault="002B36B6" w:rsidP="00491154">
            <w:pPr>
              <w:pStyle w:val="CellHeader"/>
            </w:pPr>
            <w:r>
              <w:t>Definition</w:t>
            </w:r>
          </w:p>
        </w:tc>
      </w:tr>
      <w:tr w:rsidR="002B36B6" w14:paraId="7BCC5B5F" w14:textId="77777777" w:rsidTr="00491154">
        <w:trPr>
          <w:trHeight w:val="467"/>
          <w:jc w:val="center"/>
        </w:trPr>
        <w:tc>
          <w:tcPr>
            <w:tcW w:w="1761" w:type="dxa"/>
            <w:vAlign w:val="center"/>
          </w:tcPr>
          <w:p w14:paraId="26A942E3" w14:textId="77777777" w:rsidR="002B36B6" w:rsidRPr="00713AFD" w:rsidRDefault="002B36B6" w:rsidP="00491154">
            <w:pPr>
              <w:pStyle w:val="CellNormal"/>
              <w:rPr>
                <w:b/>
              </w:rPr>
            </w:pPr>
            <w:r>
              <w:rPr>
                <w:b/>
              </w:rPr>
              <w:t>DataValue</w:t>
            </w:r>
          </w:p>
        </w:tc>
        <w:tc>
          <w:tcPr>
            <w:tcW w:w="6182" w:type="dxa"/>
            <w:vAlign w:val="center"/>
          </w:tcPr>
          <w:p w14:paraId="4677C4F9" w14:textId="77777777" w:rsidR="002B36B6" w:rsidRPr="002B36B6" w:rsidRDefault="002B36B6" w:rsidP="002B36B6">
            <w:pPr>
              <w:pStyle w:val="IndentedNormal"/>
              <w:ind w:left="0"/>
            </w:pPr>
            <w:r>
              <w:t xml:space="preserve">This value will be sent as the input to both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t xml:space="preserve"> and the </w:t>
            </w:r>
            <w:r w:rsidR="00A0555D">
              <w:fldChar w:fldCharType="begin"/>
            </w:r>
            <w:r w:rsidR="00A0555D">
              <w:instrText xml:space="preserve"> REF _Ref271146200 \h  \* MERGEFORMAT </w:instrText>
            </w:r>
            <w:r w:rsidR="00A0555D">
              <w:fldChar w:fldCharType="separate"/>
            </w:r>
            <w:r w:rsidR="00B55D7F" w:rsidRPr="00B55D7F">
              <w:rPr>
                <w:rStyle w:val="SubtleReference"/>
              </w:rPr>
              <w:t>Run-Time Control Objects</w:t>
            </w:r>
            <w:r w:rsidR="00A0555D">
              <w:fldChar w:fldCharType="end"/>
            </w:r>
            <w:r>
              <w:t xml:space="preserve"> for the associated </w:t>
            </w:r>
            <w:r>
              <w:rPr>
                <w:b/>
              </w:rPr>
              <w:t>DisplayValue</w:t>
            </w:r>
            <w:r>
              <w:t>.</w:t>
            </w:r>
          </w:p>
        </w:tc>
      </w:tr>
      <w:tr w:rsidR="002B36B6" w14:paraId="32DD1B0C" w14:textId="77777777" w:rsidTr="00491154">
        <w:trPr>
          <w:trHeight w:val="467"/>
          <w:jc w:val="center"/>
        </w:trPr>
        <w:tc>
          <w:tcPr>
            <w:tcW w:w="1761" w:type="dxa"/>
            <w:vAlign w:val="center"/>
          </w:tcPr>
          <w:p w14:paraId="69DA4053" w14:textId="77777777" w:rsidR="002B36B6" w:rsidRPr="00713AFD" w:rsidRDefault="002B36B6" w:rsidP="00491154">
            <w:pPr>
              <w:pStyle w:val="CellNormal"/>
              <w:rPr>
                <w:b/>
              </w:rPr>
            </w:pPr>
            <w:r>
              <w:rPr>
                <w:b/>
              </w:rPr>
              <w:t>DisplayValue</w:t>
            </w:r>
          </w:p>
        </w:tc>
        <w:tc>
          <w:tcPr>
            <w:tcW w:w="6182" w:type="dxa"/>
            <w:vAlign w:val="center"/>
          </w:tcPr>
          <w:p w14:paraId="74E290E2" w14:textId="77777777" w:rsidR="002B36B6" w:rsidRDefault="002B36B6" w:rsidP="00491154">
            <w:r>
              <w:t xml:space="preserve">The value for the graphical user interface display which will be presented to the end-user.  Any precision that is applied to the </w:t>
            </w:r>
            <w:r>
              <w:rPr>
                <w:b/>
              </w:rPr>
              <w:t>DisplayValue</w:t>
            </w:r>
            <w:r>
              <w:t xml:space="preserve"> is described in the </w:t>
            </w:r>
            <w:r w:rsidR="00A0555D">
              <w:fldChar w:fldCharType="begin"/>
            </w:r>
            <w:r w:rsidR="00A0555D">
              <w:instrText xml:space="preserve"> REF _Ref274124907 \h  \* MERGEFORMAT </w:instrText>
            </w:r>
            <w:r w:rsidR="00A0555D">
              <w:fldChar w:fldCharType="separate"/>
            </w:r>
            <w:r w:rsidR="00B55D7F" w:rsidRPr="00B55D7F">
              <w:rPr>
                <w:rStyle w:val="SubtleReference"/>
              </w:rPr>
              <w:t>Get Available Controls (GACI)</w:t>
            </w:r>
            <w:r w:rsidR="00A0555D">
              <w:fldChar w:fldCharType="end"/>
            </w:r>
            <w:r>
              <w:t xml:space="preserve"> method with the associated Control ID.</w:t>
            </w:r>
            <w:r w:rsidR="00543FFD">
              <w:t xml:space="preserve"> This field is handled as a 2’s complement to represent a negative value where necessary.</w:t>
            </w:r>
          </w:p>
        </w:tc>
      </w:tr>
    </w:tbl>
    <w:p w14:paraId="67637964" w14:textId="1FAE836B" w:rsidR="002B36B6" w:rsidRDefault="002B36B6" w:rsidP="004B630F">
      <w:pPr>
        <w:pStyle w:val="StyleCaptionCentered"/>
        <w:ind w:left="720"/>
        <w:jc w:val="left"/>
      </w:pPr>
      <w:bookmarkStart w:id="2294" w:name="_Toc447095704"/>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8</w:t>
      </w:r>
      <w:r w:rsidR="003C1B33">
        <w:rPr>
          <w:noProof/>
        </w:rPr>
        <w:fldChar w:fldCharType="end"/>
      </w:r>
      <w:r>
        <w:t>: DiscreteValueData Structure Definition</w:t>
      </w:r>
      <w:bookmarkEnd w:id="2294"/>
    </w:p>
    <w:p w14:paraId="6E34EFF4" w14:textId="77777777" w:rsidR="00680C7A" w:rsidRDefault="00680C7A" w:rsidP="00680C7A">
      <w:pPr>
        <w:pStyle w:val="Heading4"/>
      </w:pPr>
      <w:bookmarkStart w:id="2295" w:name="_Toc277320316"/>
      <w:bookmarkStart w:id="2296" w:name="_Toc277689686"/>
      <w:bookmarkStart w:id="2297" w:name="_Toc277834861"/>
      <w:bookmarkStart w:id="2298" w:name="_Toc284228106"/>
      <w:bookmarkStart w:id="2299" w:name="_Toc284421263"/>
      <w:bookmarkStart w:id="2300" w:name="_Toc285780625"/>
      <w:bookmarkStart w:id="2301" w:name="_Toc277320325"/>
      <w:bookmarkStart w:id="2302" w:name="_Toc277689695"/>
      <w:bookmarkStart w:id="2303" w:name="_Toc277834870"/>
      <w:bookmarkStart w:id="2304" w:name="_Toc284228115"/>
      <w:bookmarkStart w:id="2305" w:name="_Toc284421272"/>
      <w:bookmarkStart w:id="2306" w:name="_Toc285780634"/>
      <w:bookmarkStart w:id="2307" w:name="_Toc277320327"/>
      <w:bookmarkStart w:id="2308" w:name="_Toc277689697"/>
      <w:bookmarkStart w:id="2309" w:name="_Toc277834872"/>
      <w:bookmarkStart w:id="2310" w:name="_Toc284228117"/>
      <w:bookmarkStart w:id="2311" w:name="_Toc284421274"/>
      <w:bookmarkStart w:id="2312" w:name="_Toc285780636"/>
      <w:bookmarkStart w:id="2313" w:name="_Toc277320330"/>
      <w:bookmarkStart w:id="2314" w:name="_Toc277689700"/>
      <w:bookmarkStart w:id="2315" w:name="_Toc277834875"/>
      <w:bookmarkStart w:id="2316" w:name="_Toc284228120"/>
      <w:bookmarkStart w:id="2317" w:name="_Toc284421277"/>
      <w:bookmarkStart w:id="2318" w:name="_Toc285780639"/>
      <w:bookmarkStart w:id="2319" w:name="_Get_SMI_Command"/>
      <w:bookmarkStart w:id="2320" w:name="_Toc461460125"/>
      <w:bookmarkStart w:id="2321" w:name="_Ref271148978"/>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r>
        <w:t>Get SMI Command Value (GSCV)</w:t>
      </w:r>
      <w:bookmarkEnd w:id="2320"/>
    </w:p>
    <w:p w14:paraId="7FE662CA" w14:textId="77777777" w:rsidR="00680C7A" w:rsidRDefault="00680C7A" w:rsidP="00680C7A">
      <w:pPr>
        <w:pStyle w:val="IndentedNormal"/>
      </w:pPr>
      <w:r>
        <w:t xml:space="preserve">The GSCV object is a control detail object which </w:t>
      </w:r>
      <w:r w:rsidR="00491154">
        <w:t xml:space="preserve">evaluates to the </w:t>
      </w:r>
      <w:r>
        <w:t xml:space="preserve">SMI command that should be sent to the appropriate SW SMI port for the platform.  This is a custom value for each BIOS that designates which value should be placed in the AL register prior to performing the SW SMI described in the </w:t>
      </w:r>
      <w:r w:rsidR="00A0555D">
        <w:fldChar w:fldCharType="begin"/>
      </w:r>
      <w:r w:rsidR="00A0555D">
        <w:instrText xml:space="preserve"> REF _Ref271145900 \h  \* MERGEFORMAT </w:instrText>
      </w:r>
      <w:r w:rsidR="00A0555D">
        <w:fldChar w:fldCharType="separate"/>
      </w:r>
      <w:r w:rsidR="00B55D7F" w:rsidRPr="00B55D7F">
        <w:rPr>
          <w:rStyle w:val="SubtleReference"/>
        </w:rPr>
        <w:t>SW SMI Real-Time Communications Interface</w:t>
      </w:r>
      <w:r w:rsidR="00A0555D">
        <w:fldChar w:fldCharType="end"/>
      </w:r>
      <w:r>
        <w:t xml:space="preserve"> section of the document.</w:t>
      </w:r>
    </w:p>
    <w:p w14:paraId="4A97F31F" w14:textId="77777777" w:rsidR="00831E84" w:rsidRDefault="00831E84" w:rsidP="00831E84">
      <w:pPr>
        <w:pStyle w:val="IndentedNormal"/>
      </w:pPr>
      <w:r>
        <w:t>If OEM/ODM has decided not to support SMI handler, OEM/ODM can set GSCV value to 0xFF. The XTU service will ignore SMI handler at runtime. If GSCV is set to 0xFF, the following features will be impacted:</w:t>
      </w:r>
    </w:p>
    <w:p w14:paraId="4256C6A0" w14:textId="77777777" w:rsidR="00831E84" w:rsidRDefault="00831E84" w:rsidP="00831E84">
      <w:pPr>
        <w:pStyle w:val="IndentedNormal"/>
        <w:numPr>
          <w:ilvl w:val="0"/>
          <w:numId w:val="13"/>
        </w:numPr>
      </w:pPr>
      <w:r>
        <w:lastRenderedPageBreak/>
        <w:t>Runtime overclocking settings will not be persisted at boot time, which means the runtime overclocking settings will be lost once system has rebooted.</w:t>
      </w:r>
    </w:p>
    <w:p w14:paraId="160EC437" w14:textId="77777777" w:rsidR="00831E84" w:rsidRDefault="00831E84" w:rsidP="00831E84">
      <w:pPr>
        <w:pStyle w:val="IndentedNormal"/>
        <w:numPr>
          <w:ilvl w:val="0"/>
          <w:numId w:val="13"/>
        </w:numPr>
      </w:pPr>
      <w:r>
        <w:t xml:space="preserve">Boot-time overclocking will not be supported. Traditionally, memory overclocking via XMP profiles is handled by XTU BIOS interface. This requires SMI support. If SMI is not supported, XMP based memory overclocking cannot be supported. </w:t>
      </w:r>
    </w:p>
    <w:p w14:paraId="143B8632" w14:textId="03279B88" w:rsidR="00831E84" w:rsidRDefault="00831E84" w:rsidP="00680C7A">
      <w:pPr>
        <w:pStyle w:val="IndentedNormal"/>
      </w:pPr>
      <w:r>
        <w:t>When SMI is not supported, the XTU BIOS interface can be used purely for runtime overclocking customization. OEM/ODM can limit the number of available tuning and monitoring controls and limit the level of overclocking for certain tuning controls.</w:t>
      </w:r>
    </w:p>
    <w:p w14:paraId="4468E907" w14:textId="77777777" w:rsidR="00680C7A" w:rsidRDefault="00680C7A" w:rsidP="005F446D">
      <w:pPr>
        <w:pStyle w:val="IndentedBold"/>
      </w:pPr>
      <w:r>
        <w:t>Syntax for Signature</w:t>
      </w:r>
    </w:p>
    <w:p w14:paraId="07C07EF3" w14:textId="77777777" w:rsidR="00680C7A" w:rsidRDefault="00491154" w:rsidP="00680C7A">
      <w:pPr>
        <w:pStyle w:val="Code"/>
      </w:pPr>
      <w:r>
        <w:t xml:space="preserve">Name </w:t>
      </w:r>
      <w:r w:rsidR="00680C7A">
        <w:t>(GSCV, 0</w:t>
      </w:r>
      <w:r>
        <w:t>xXX</w:t>
      </w:r>
      <w:r w:rsidR="00680C7A">
        <w:t>)</w:t>
      </w:r>
    </w:p>
    <w:p w14:paraId="7ED2D5BD" w14:textId="77777777" w:rsidR="00182791" w:rsidRDefault="00182791" w:rsidP="00856887">
      <w:pPr>
        <w:pStyle w:val="Heading4"/>
        <w:numPr>
          <w:ilvl w:val="3"/>
          <w:numId w:val="4"/>
        </w:numPr>
      </w:pPr>
      <w:bookmarkStart w:id="2322" w:name="_Get_XMP_Setting"/>
      <w:bookmarkStart w:id="2323" w:name="_Toc461460126"/>
      <w:bookmarkEnd w:id="2322"/>
      <w:r>
        <w:t xml:space="preserve">Get XMP </w:t>
      </w:r>
      <w:r w:rsidR="00BA4497">
        <w:t>Display</w:t>
      </w:r>
      <w:r>
        <w:t xml:space="preserve"> Values (GX</w:t>
      </w:r>
      <w:r w:rsidR="00BA4497">
        <w:t>D</w:t>
      </w:r>
      <w:r>
        <w:t>V)</w:t>
      </w:r>
      <w:bookmarkEnd w:id="2323"/>
    </w:p>
    <w:p w14:paraId="795EACF7" w14:textId="77777777" w:rsidR="00182791" w:rsidRDefault="00182791" w:rsidP="00182791">
      <w:pPr>
        <w:pStyle w:val="IndentedNormal"/>
      </w:pPr>
      <w:r>
        <w:t>The GX</w:t>
      </w:r>
      <w:r w:rsidR="00BA4497">
        <w:t>D</w:t>
      </w:r>
      <w:r>
        <w:t>V object is a control detail object which retrieves the requested XMP profile’s settings and their associated display values.  This mechanism is only necessary if the platform supports XMP.  It is an optional method for implementation.  However it is required to be implemented for XTU to support XMP.</w:t>
      </w:r>
    </w:p>
    <w:p w14:paraId="401E82EE" w14:textId="77777777" w:rsidR="00182791" w:rsidRDefault="00182791" w:rsidP="005F446D">
      <w:pPr>
        <w:pStyle w:val="IndentedBold"/>
      </w:pPr>
      <w:r>
        <w:t>Syntax for Signature</w:t>
      </w:r>
    </w:p>
    <w:p w14:paraId="6D91C065" w14:textId="77777777" w:rsidR="00182791" w:rsidRDefault="00182791" w:rsidP="00182791">
      <w:pPr>
        <w:pStyle w:val="Code"/>
      </w:pPr>
      <w:r>
        <w:t>Method(GX</w:t>
      </w:r>
      <w:r w:rsidR="00894802">
        <w:t>D</w:t>
      </w:r>
      <w:r>
        <w:t>V, 1, NotSerialized, 0, PkgObj, IntObj)</w:t>
      </w:r>
    </w:p>
    <w:p w14:paraId="0B8EDE07" w14:textId="77777777" w:rsidR="00182791" w:rsidRDefault="00182791" w:rsidP="00182791">
      <w:pPr>
        <w:pStyle w:val="Code"/>
      </w:pPr>
    </w:p>
    <w:p w14:paraId="02E8656C" w14:textId="77777777" w:rsidR="00182791" w:rsidRDefault="00182791" w:rsidP="005F446D">
      <w:pPr>
        <w:pStyle w:val="IndentedBold"/>
      </w:pPr>
      <w:r>
        <w:t>Description</w:t>
      </w:r>
    </w:p>
    <w:p w14:paraId="2887A086" w14:textId="77777777" w:rsidR="00182791" w:rsidRDefault="00182791" w:rsidP="00182791">
      <w:pPr>
        <w:pStyle w:val="IndentedNormal"/>
      </w:pPr>
      <w:r>
        <w:t xml:space="preserve">The purpose of this function is to query the BIOS about the memory frequency, timings, and voltages associated with a specific XMP profile.  All Memory settings that are supported by the platform must be returned as part of the BIOS Settings Data Structure returned from the SMI call.  This includes every supported Control ID from the memory section of </w:t>
      </w:r>
      <w:r w:rsidR="00A0555D">
        <w:fldChar w:fldCharType="begin"/>
      </w:r>
      <w:r w:rsidR="00A0555D">
        <w:instrText xml:space="preserve"> REF _Ref271199140 \h  \* MERGEFORMAT </w:instrText>
      </w:r>
      <w:r w:rsidR="00A0555D">
        <w:fldChar w:fldCharType="separate"/>
      </w:r>
      <w:r w:rsidR="00B55D7F" w:rsidRPr="00B55D7F">
        <w:rPr>
          <w:rStyle w:val="SubtleReference"/>
        </w:rPr>
        <w:t>Table 30: Numerically Sorted Control ID Enumerations</w:t>
      </w:r>
      <w:r w:rsidR="00A0555D">
        <w:fldChar w:fldCharType="end"/>
      </w:r>
      <w:r>
        <w:t xml:space="preserve"> as well as the Memory Voltage and optionally the System Agent Voltage from the voltage section of the enumeration.  All of this data must be returned by this method.</w:t>
      </w:r>
    </w:p>
    <w:p w14:paraId="762608AC" w14:textId="77777777" w:rsidR="00182791" w:rsidRDefault="00182791" w:rsidP="005F446D">
      <w:pPr>
        <w:pStyle w:val="IndentedBold"/>
      </w:pPr>
      <w:r>
        <w:t>Arguments</w:t>
      </w:r>
    </w:p>
    <w:p w14:paraId="2C27B715" w14:textId="77777777" w:rsidR="00182791" w:rsidRDefault="00182791" w:rsidP="00182791">
      <w:pPr>
        <w:pStyle w:val="IndentedNormal"/>
      </w:pPr>
      <w:r>
        <w:t>The single input to the GX</w:t>
      </w:r>
      <w:r w:rsidR="00BA4497">
        <w:t>D</w:t>
      </w:r>
      <w:r>
        <w:t>V method is the XMP Profile to be queried, Profile 1 or Profile 2.</w:t>
      </w:r>
    </w:p>
    <w:p w14:paraId="0AA75934" w14:textId="77777777" w:rsidR="00182791" w:rsidRPr="00C45237" w:rsidRDefault="00182791" w:rsidP="00182791">
      <w:pPr>
        <w:keepNext/>
        <w:ind w:firstLine="720"/>
        <w:rPr>
          <w:b/>
        </w:rPr>
      </w:pPr>
      <w:r>
        <w:rPr>
          <w:b/>
        </w:rPr>
        <w:t>P</w:t>
      </w:r>
      <w:r w:rsidRPr="00C45237">
        <w:rPr>
          <w:b/>
        </w:rPr>
        <w:t>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182791" w14:paraId="3BAD45EB" w14:textId="77777777" w:rsidTr="00E32B24">
        <w:trPr>
          <w:trHeight w:val="467"/>
          <w:tblHeader/>
          <w:jc w:val="center"/>
        </w:trPr>
        <w:tc>
          <w:tcPr>
            <w:tcW w:w="1761" w:type="dxa"/>
          </w:tcPr>
          <w:p w14:paraId="5115D8B0" w14:textId="77777777" w:rsidR="00182791" w:rsidRPr="009A1D58" w:rsidRDefault="00182791" w:rsidP="00E32B24">
            <w:pPr>
              <w:pStyle w:val="CellHeader"/>
            </w:pPr>
            <w:r>
              <w:t>Field Name</w:t>
            </w:r>
          </w:p>
        </w:tc>
        <w:tc>
          <w:tcPr>
            <w:tcW w:w="6182" w:type="dxa"/>
          </w:tcPr>
          <w:p w14:paraId="4E26A5A3" w14:textId="77777777" w:rsidR="00182791" w:rsidRDefault="00182791" w:rsidP="00E32B24">
            <w:pPr>
              <w:pStyle w:val="CellHeader"/>
            </w:pPr>
            <w:r>
              <w:t>Definition</w:t>
            </w:r>
          </w:p>
        </w:tc>
      </w:tr>
      <w:tr w:rsidR="00182791" w14:paraId="2F61FE5A" w14:textId="77777777" w:rsidTr="00E32B24">
        <w:trPr>
          <w:trHeight w:val="467"/>
          <w:jc w:val="center"/>
        </w:trPr>
        <w:tc>
          <w:tcPr>
            <w:tcW w:w="1761" w:type="dxa"/>
            <w:vAlign w:val="center"/>
          </w:tcPr>
          <w:p w14:paraId="01600AD6" w14:textId="77777777" w:rsidR="00182791" w:rsidRDefault="00182791" w:rsidP="00E32B24">
            <w:pPr>
              <w:pStyle w:val="CellNormal"/>
              <w:rPr>
                <w:b/>
              </w:rPr>
            </w:pPr>
            <w:r>
              <w:rPr>
                <w:b/>
              </w:rPr>
              <w:t>ProfileNumber</w:t>
            </w:r>
          </w:p>
          <w:p w14:paraId="5C8C6BA3" w14:textId="77777777" w:rsidR="00182791" w:rsidRPr="00182791" w:rsidRDefault="00182791" w:rsidP="00E32B24">
            <w:pPr>
              <w:pStyle w:val="CellNormal"/>
            </w:pPr>
            <w:r>
              <w:t>(Arg0)</w:t>
            </w:r>
          </w:p>
        </w:tc>
        <w:tc>
          <w:tcPr>
            <w:tcW w:w="6182" w:type="dxa"/>
            <w:vAlign w:val="center"/>
          </w:tcPr>
          <w:p w14:paraId="120A3964" w14:textId="77777777" w:rsidR="00182791" w:rsidRDefault="00182791" w:rsidP="00E32B24">
            <w:pPr>
              <w:pStyle w:val="IndentedNormal"/>
              <w:ind w:left="0"/>
            </w:pPr>
            <w:r>
              <w:t>This is a value which represents either Profile 1 or Profile 2.</w:t>
            </w:r>
          </w:p>
          <w:p w14:paraId="2D4862DB" w14:textId="77777777" w:rsidR="00182791" w:rsidRDefault="00182791" w:rsidP="00E32B24">
            <w:pPr>
              <w:pStyle w:val="IndentedNormal"/>
            </w:pPr>
            <w:r>
              <w:t>1 – Retrieve values for Profile 1</w:t>
            </w:r>
          </w:p>
          <w:p w14:paraId="4D0547DF" w14:textId="77777777" w:rsidR="00182791" w:rsidRDefault="00182791" w:rsidP="00E32B24">
            <w:pPr>
              <w:pStyle w:val="IndentedNormal"/>
            </w:pPr>
            <w:r>
              <w:t>2 – Retrieve values for Profile 2</w:t>
            </w:r>
          </w:p>
          <w:p w14:paraId="5EA30775" w14:textId="77777777" w:rsidR="00182791" w:rsidRPr="002B36B6" w:rsidRDefault="00182791" w:rsidP="00E32B24">
            <w:pPr>
              <w:pStyle w:val="IndentedNormal"/>
            </w:pPr>
            <w:r>
              <w:t>All other inputs – Invalid and should return an error.</w:t>
            </w:r>
          </w:p>
        </w:tc>
      </w:tr>
    </w:tbl>
    <w:p w14:paraId="5D679D48" w14:textId="2FCEC53C" w:rsidR="00182791" w:rsidRDefault="00182791" w:rsidP="004B630F">
      <w:pPr>
        <w:pStyle w:val="StyleCaptionCentered"/>
        <w:ind w:left="720"/>
        <w:jc w:val="left"/>
      </w:pPr>
      <w:bookmarkStart w:id="2324" w:name="_Toc447095705"/>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9</w:t>
      </w:r>
      <w:r w:rsidR="003C1B33">
        <w:rPr>
          <w:noProof/>
        </w:rPr>
        <w:fldChar w:fldCharType="end"/>
      </w:r>
      <w:r>
        <w:t>: GX</w:t>
      </w:r>
      <w:r w:rsidR="00BA4497">
        <w:t>D</w:t>
      </w:r>
      <w:r>
        <w:t>V Argument Definition</w:t>
      </w:r>
      <w:bookmarkEnd w:id="2324"/>
    </w:p>
    <w:p w14:paraId="6B09C425" w14:textId="77777777" w:rsidR="00182791" w:rsidRDefault="00182791" w:rsidP="005F446D">
      <w:pPr>
        <w:pStyle w:val="IndentedBold"/>
      </w:pPr>
      <w:r>
        <w:t>Result</w:t>
      </w:r>
    </w:p>
    <w:p w14:paraId="70B6BC58" w14:textId="77777777" w:rsidR="00182791" w:rsidRDefault="00182791" w:rsidP="00182791">
      <w:pPr>
        <w:pStyle w:val="IndentedNormal"/>
      </w:pPr>
      <w:r>
        <w:t>A package object is returned with the following definition:</w:t>
      </w:r>
    </w:p>
    <w:p w14:paraId="2D647461" w14:textId="77777777" w:rsidR="00182791" w:rsidRDefault="00182791" w:rsidP="00182791">
      <w:pPr>
        <w:pStyle w:val="Code"/>
      </w:pPr>
      <w:r>
        <w:t>Name (RETV, Package()</w:t>
      </w:r>
    </w:p>
    <w:p w14:paraId="01D1832F" w14:textId="77777777" w:rsidR="00182791" w:rsidRDefault="00182791" w:rsidP="00182791">
      <w:pPr>
        <w:pStyle w:val="Code"/>
      </w:pPr>
      <w:r>
        <w:t>{</w:t>
      </w:r>
      <w:r>
        <w:tab/>
        <w:t>// Field Name</w:t>
      </w:r>
      <w:r>
        <w:tab/>
      </w:r>
      <w:r>
        <w:tab/>
      </w:r>
      <w:r>
        <w:tab/>
        <w:t>// Field Type</w:t>
      </w:r>
    </w:p>
    <w:p w14:paraId="5DA262A9" w14:textId="77777777" w:rsidR="00182791" w:rsidRDefault="00182791" w:rsidP="00182791">
      <w:pPr>
        <w:pStyle w:val="Code"/>
      </w:pPr>
      <w:r>
        <w:tab/>
        <w:t>ErrorCode</w:t>
      </w:r>
      <w:r>
        <w:tab/>
      </w:r>
      <w:r>
        <w:tab/>
      </w:r>
      <w:r>
        <w:tab/>
      </w:r>
      <w:r>
        <w:tab/>
        <w:t>// DWORD</w:t>
      </w:r>
    </w:p>
    <w:p w14:paraId="39AFDD44" w14:textId="77777777" w:rsidR="00182791" w:rsidRDefault="00182791" w:rsidP="00182791">
      <w:pPr>
        <w:pStyle w:val="Code"/>
      </w:pPr>
      <w:r>
        <w:tab/>
        <w:t>DataBuffer</w:t>
      </w:r>
      <w:r>
        <w:tab/>
      </w:r>
      <w:r>
        <w:tab/>
      </w:r>
      <w:r>
        <w:tab/>
      </w:r>
      <w:r>
        <w:tab/>
        <w:t>// XmpDisplayValue[]</w:t>
      </w:r>
    </w:p>
    <w:p w14:paraId="2AC84B74" w14:textId="77777777" w:rsidR="00182791" w:rsidRDefault="00182791" w:rsidP="00182791">
      <w:pPr>
        <w:pStyle w:val="Code"/>
      </w:pPr>
      <w:r>
        <w:t>})</w:t>
      </w:r>
    </w:p>
    <w:p w14:paraId="61035B22" w14:textId="77777777" w:rsidR="00182791" w:rsidRDefault="00182791" w:rsidP="00182791">
      <w:pPr>
        <w:pStyle w:val="Code"/>
      </w:pPr>
    </w:p>
    <w:p w14:paraId="58CC17D1" w14:textId="77777777" w:rsidR="00182791" w:rsidRDefault="00182791" w:rsidP="00182791">
      <w:r>
        <w:tab/>
        <w:t>The resultant buffer is defined as an array of packed XmpDisplayValue C-structs.</w:t>
      </w:r>
    </w:p>
    <w:p w14:paraId="28BA9F6B" w14:textId="77777777" w:rsidR="00182791" w:rsidRDefault="00182791" w:rsidP="00182791">
      <w:pPr>
        <w:pStyle w:val="Code"/>
        <w:ind w:left="0" w:firstLine="720"/>
      </w:pPr>
      <w:r>
        <w:lastRenderedPageBreak/>
        <w:t>struct XmpDisplayValue</w:t>
      </w:r>
    </w:p>
    <w:p w14:paraId="1A829454" w14:textId="77777777" w:rsidR="00182791" w:rsidRDefault="00182791" w:rsidP="00182791">
      <w:pPr>
        <w:pStyle w:val="Code"/>
        <w:ind w:left="0" w:firstLine="720"/>
      </w:pPr>
      <w:r>
        <w:t>{</w:t>
      </w:r>
    </w:p>
    <w:p w14:paraId="1E8126CC" w14:textId="77777777" w:rsidR="00182791" w:rsidRDefault="00182791" w:rsidP="00182791">
      <w:pPr>
        <w:pStyle w:val="Code"/>
        <w:ind w:left="0"/>
      </w:pPr>
      <w:r>
        <w:tab/>
      </w:r>
      <w:r>
        <w:tab/>
        <w:t>WORD</w:t>
      </w:r>
      <w:r>
        <w:tab/>
        <w:t>ControlID</w:t>
      </w:r>
    </w:p>
    <w:p w14:paraId="5BBA1023" w14:textId="77777777" w:rsidR="00182791" w:rsidRDefault="00182791" w:rsidP="00182791">
      <w:pPr>
        <w:pStyle w:val="Code"/>
        <w:ind w:left="0"/>
      </w:pPr>
      <w:r>
        <w:tab/>
      </w:r>
      <w:r>
        <w:tab/>
        <w:t>BYTE</w:t>
      </w:r>
      <w:r>
        <w:tab/>
        <w:t>Reserved</w:t>
      </w:r>
    </w:p>
    <w:p w14:paraId="0C09F91E" w14:textId="77777777" w:rsidR="00182791" w:rsidRDefault="00182791" w:rsidP="00182791">
      <w:pPr>
        <w:pStyle w:val="Code"/>
        <w:ind w:left="0"/>
      </w:pPr>
      <w:r>
        <w:tab/>
      </w:r>
      <w:r>
        <w:tab/>
        <w:t>BYTE</w:t>
      </w:r>
      <w:r>
        <w:tab/>
        <w:t>Precision</w:t>
      </w:r>
    </w:p>
    <w:p w14:paraId="75A6A4AC" w14:textId="77777777" w:rsidR="00182791" w:rsidRDefault="00182791" w:rsidP="00182791">
      <w:pPr>
        <w:pStyle w:val="Code"/>
        <w:ind w:left="0"/>
      </w:pPr>
      <w:r>
        <w:tab/>
      </w:r>
      <w:r>
        <w:tab/>
        <w:t>DWORD</w:t>
      </w:r>
      <w:r>
        <w:tab/>
        <w:t>DisplayValue</w:t>
      </w:r>
    </w:p>
    <w:p w14:paraId="15086435" w14:textId="77777777" w:rsidR="00182791" w:rsidRDefault="00182791" w:rsidP="00182791">
      <w:pPr>
        <w:pStyle w:val="Code"/>
        <w:ind w:left="0"/>
      </w:pPr>
      <w:r>
        <w:tab/>
        <w:t>}</w:t>
      </w:r>
    </w:p>
    <w:p w14:paraId="7DF8F355" w14:textId="77777777" w:rsidR="00182791" w:rsidRDefault="00182791" w:rsidP="00182791">
      <w:pPr>
        <w:pStyle w:val="Code"/>
        <w:ind w:left="0"/>
      </w:pPr>
    </w:p>
    <w:p w14:paraId="529BF8EB" w14:textId="77777777" w:rsidR="00182791" w:rsidRPr="00C45237" w:rsidRDefault="00182791" w:rsidP="00182791">
      <w:pPr>
        <w:keepNext/>
        <w:rPr>
          <w:b/>
        </w:rPr>
      </w:pPr>
      <w:r w:rsidRPr="00C45237">
        <w:rPr>
          <w:b/>
        </w:rPr>
        <w:tab/>
      </w:r>
      <w:r>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6182"/>
      </w:tblGrid>
      <w:tr w:rsidR="00182791" w14:paraId="20DADD95" w14:textId="77777777" w:rsidTr="00E32B24">
        <w:trPr>
          <w:trHeight w:val="467"/>
          <w:tblHeader/>
          <w:jc w:val="center"/>
        </w:trPr>
        <w:tc>
          <w:tcPr>
            <w:tcW w:w="1502" w:type="dxa"/>
          </w:tcPr>
          <w:p w14:paraId="44A91EB8" w14:textId="77777777" w:rsidR="00182791" w:rsidRPr="009A1D58" w:rsidRDefault="00182791" w:rsidP="00E32B24">
            <w:pPr>
              <w:pStyle w:val="CellHeader"/>
            </w:pPr>
            <w:r>
              <w:t>Field Name</w:t>
            </w:r>
          </w:p>
        </w:tc>
        <w:tc>
          <w:tcPr>
            <w:tcW w:w="6182" w:type="dxa"/>
          </w:tcPr>
          <w:p w14:paraId="270C6066" w14:textId="77777777" w:rsidR="00182791" w:rsidRDefault="00182791" w:rsidP="00E32B24">
            <w:pPr>
              <w:pStyle w:val="CellHeader"/>
            </w:pPr>
            <w:r>
              <w:t>Definition</w:t>
            </w:r>
          </w:p>
        </w:tc>
      </w:tr>
      <w:tr w:rsidR="00182791" w14:paraId="612F17F4" w14:textId="77777777" w:rsidTr="00182791">
        <w:trPr>
          <w:cantSplit/>
          <w:trHeight w:val="467"/>
          <w:jc w:val="center"/>
        </w:trPr>
        <w:tc>
          <w:tcPr>
            <w:tcW w:w="1502" w:type="dxa"/>
            <w:vAlign w:val="center"/>
          </w:tcPr>
          <w:p w14:paraId="07735D45" w14:textId="77777777" w:rsidR="00182791" w:rsidRPr="00713AFD" w:rsidRDefault="00182791" w:rsidP="00E32B24">
            <w:pPr>
              <w:pStyle w:val="CellNormal"/>
              <w:rPr>
                <w:b/>
              </w:rPr>
            </w:pPr>
            <w:r w:rsidRPr="00713AFD">
              <w:rPr>
                <w:b/>
              </w:rPr>
              <w:t>ErrorCode</w:t>
            </w:r>
          </w:p>
        </w:tc>
        <w:tc>
          <w:tcPr>
            <w:tcW w:w="6182" w:type="dxa"/>
            <w:vAlign w:val="center"/>
          </w:tcPr>
          <w:p w14:paraId="6FCDE61F" w14:textId="77777777" w:rsidR="00182791" w:rsidRDefault="00182791" w:rsidP="00E32B24">
            <w:pPr>
              <w:pStyle w:val="IndentedNormal"/>
              <w:ind w:left="0"/>
            </w:pPr>
            <w:r>
              <w:t>Defined as:</w:t>
            </w:r>
          </w:p>
          <w:p w14:paraId="49022D18" w14:textId="77777777" w:rsidR="00182791" w:rsidRDefault="00182791" w:rsidP="00E32B24">
            <w:r>
              <w:tab/>
              <w:t>Success == 0</w:t>
            </w:r>
          </w:p>
          <w:p w14:paraId="7388D90B" w14:textId="77777777" w:rsidR="00182791" w:rsidRDefault="00182791" w:rsidP="00E32B24">
            <w:r>
              <w:tab/>
              <w:t>Invalid Input Argument == 1</w:t>
            </w:r>
          </w:p>
          <w:p w14:paraId="63FB6757" w14:textId="77777777" w:rsidR="00182791" w:rsidRDefault="00182791" w:rsidP="00E32B24">
            <w:pPr>
              <w:ind w:left="720"/>
            </w:pPr>
            <w:r>
              <w:t>XMP Not Supported == 2</w:t>
            </w:r>
          </w:p>
          <w:p w14:paraId="3EB8679F" w14:textId="77777777" w:rsidR="00182791" w:rsidRDefault="00182791" w:rsidP="00E32B24">
            <w:r>
              <w:tab/>
              <w:t>Unexpected Error == 0xFFFFFFFF</w:t>
            </w:r>
          </w:p>
          <w:p w14:paraId="436C11A2" w14:textId="77777777" w:rsidR="00182791" w:rsidRDefault="00182791" w:rsidP="00E32B24">
            <w:r>
              <w:t>Any value that is returned which is not equal to 0 is considered a failure.  A value of 1 describes an invalid input.  This is generally because a request for Profiles other than 1 &amp; 2.</w:t>
            </w:r>
          </w:p>
          <w:p w14:paraId="23ED49A6" w14:textId="77777777" w:rsidR="00182791" w:rsidRDefault="00182791" w:rsidP="00E32B24">
            <w:r>
              <w:t>In any error condition the caller should not use the DataBuffer as its values are indeterminate.</w:t>
            </w:r>
          </w:p>
        </w:tc>
      </w:tr>
      <w:tr w:rsidR="00182791" w14:paraId="5ED6C0EB" w14:textId="77777777" w:rsidTr="00182791">
        <w:trPr>
          <w:cantSplit/>
          <w:trHeight w:val="467"/>
          <w:jc w:val="center"/>
        </w:trPr>
        <w:tc>
          <w:tcPr>
            <w:tcW w:w="1502" w:type="dxa"/>
            <w:vAlign w:val="center"/>
          </w:tcPr>
          <w:p w14:paraId="66B6E3C0" w14:textId="77777777" w:rsidR="00182791" w:rsidRPr="00713AFD" w:rsidRDefault="00182791" w:rsidP="00E32B24">
            <w:pPr>
              <w:pStyle w:val="CellNormal"/>
              <w:rPr>
                <w:b/>
              </w:rPr>
            </w:pPr>
            <w:r w:rsidRPr="00713AFD">
              <w:rPr>
                <w:b/>
              </w:rPr>
              <w:t>DataBuffer</w:t>
            </w:r>
          </w:p>
        </w:tc>
        <w:tc>
          <w:tcPr>
            <w:tcW w:w="6182" w:type="dxa"/>
            <w:vAlign w:val="center"/>
          </w:tcPr>
          <w:p w14:paraId="114C1D1C" w14:textId="77777777" w:rsidR="00182791" w:rsidRDefault="00182791" w:rsidP="00E32B24">
            <w:pPr>
              <w:pStyle w:val="CellNormal"/>
            </w:pPr>
            <w:r>
              <w:t>The buffer returned as part of the G</w:t>
            </w:r>
            <w:r w:rsidR="00894802">
              <w:t>XD</w:t>
            </w:r>
            <w:r>
              <w:t>V call is an array of XmpDisplayValue C-structs.  This array of structures should explicitly define all Control IDs and their associated Display Values that will be altered if the requested XMP Profile is applied to the system.</w:t>
            </w:r>
          </w:p>
          <w:p w14:paraId="30058547" w14:textId="77777777" w:rsidR="00182791" w:rsidRDefault="00182791" w:rsidP="00E32B24">
            <w:pPr>
              <w:pStyle w:val="CellNormal"/>
            </w:pPr>
            <w:r>
              <w:t>It is not valid to return an empty buffer.</w:t>
            </w:r>
          </w:p>
        </w:tc>
      </w:tr>
    </w:tbl>
    <w:p w14:paraId="6FB3E630" w14:textId="2A714D70" w:rsidR="00182791" w:rsidRDefault="00182791" w:rsidP="004B630F">
      <w:pPr>
        <w:pStyle w:val="StyleCaptionCentered"/>
        <w:ind w:left="720"/>
        <w:jc w:val="left"/>
      </w:pPr>
      <w:bookmarkStart w:id="2325" w:name="_Toc447095706"/>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10</w:t>
      </w:r>
      <w:r w:rsidR="003C1B33">
        <w:rPr>
          <w:noProof/>
        </w:rPr>
        <w:fldChar w:fldCharType="end"/>
      </w:r>
      <w:r>
        <w:t>: GX</w:t>
      </w:r>
      <w:r w:rsidR="00BA4497">
        <w:t>D</w:t>
      </w:r>
      <w:r>
        <w:t>V Return Value Definition</w:t>
      </w:r>
      <w:bookmarkEnd w:id="2325"/>
    </w:p>
    <w:p w14:paraId="6392B213" w14:textId="77777777" w:rsidR="004B630F" w:rsidRDefault="004B630F" w:rsidP="004B630F">
      <w:pPr>
        <w:pStyle w:val="StyleCaptionCentered"/>
        <w:ind w:left="720"/>
        <w:jc w:val="lef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182791" w14:paraId="198738E3" w14:textId="77777777" w:rsidTr="00182791">
        <w:trPr>
          <w:trHeight w:val="467"/>
          <w:tblHeader/>
          <w:jc w:val="center"/>
        </w:trPr>
        <w:tc>
          <w:tcPr>
            <w:tcW w:w="1761" w:type="dxa"/>
          </w:tcPr>
          <w:p w14:paraId="0DC67FD0" w14:textId="77777777" w:rsidR="00182791" w:rsidRPr="009A1D58" w:rsidRDefault="00182791" w:rsidP="00E32B24">
            <w:pPr>
              <w:pStyle w:val="CellHeader"/>
            </w:pPr>
            <w:r>
              <w:t>Field Name</w:t>
            </w:r>
          </w:p>
        </w:tc>
        <w:tc>
          <w:tcPr>
            <w:tcW w:w="6182" w:type="dxa"/>
          </w:tcPr>
          <w:p w14:paraId="1321FA2D" w14:textId="77777777" w:rsidR="00182791" w:rsidRDefault="00182791" w:rsidP="00E32B24">
            <w:pPr>
              <w:pStyle w:val="CellHeader"/>
            </w:pPr>
            <w:r>
              <w:t>Definition</w:t>
            </w:r>
          </w:p>
        </w:tc>
      </w:tr>
      <w:tr w:rsidR="00182791" w14:paraId="6C31A931" w14:textId="77777777" w:rsidTr="00182791">
        <w:trPr>
          <w:cantSplit/>
          <w:trHeight w:val="467"/>
          <w:jc w:val="center"/>
        </w:trPr>
        <w:tc>
          <w:tcPr>
            <w:tcW w:w="1761" w:type="dxa"/>
            <w:vAlign w:val="center"/>
          </w:tcPr>
          <w:p w14:paraId="739E1A34" w14:textId="77777777" w:rsidR="00182791" w:rsidRPr="00713AFD" w:rsidRDefault="00182791" w:rsidP="00E32B24">
            <w:pPr>
              <w:pStyle w:val="CellNormal"/>
              <w:rPr>
                <w:b/>
              </w:rPr>
            </w:pPr>
            <w:r>
              <w:rPr>
                <w:b/>
              </w:rPr>
              <w:t>ControlID</w:t>
            </w:r>
          </w:p>
        </w:tc>
        <w:tc>
          <w:tcPr>
            <w:tcW w:w="6182" w:type="dxa"/>
            <w:vAlign w:val="center"/>
          </w:tcPr>
          <w:p w14:paraId="13603082" w14:textId="77777777" w:rsidR="00182791" w:rsidRPr="002B36B6" w:rsidRDefault="00182791" w:rsidP="00182791">
            <w:pPr>
              <w:pStyle w:val="IndentedNormal"/>
              <w:ind w:left="0"/>
            </w:pPr>
            <w:r>
              <w:t>This field describes a Control ID that is manipulated if the currently queried XMP Profile is selected to be applied to the system.</w:t>
            </w:r>
          </w:p>
        </w:tc>
      </w:tr>
      <w:tr w:rsidR="00182791" w14:paraId="433F913F" w14:textId="77777777" w:rsidTr="00182791">
        <w:trPr>
          <w:cantSplit/>
          <w:trHeight w:val="467"/>
          <w:jc w:val="center"/>
        </w:trPr>
        <w:tc>
          <w:tcPr>
            <w:tcW w:w="1761" w:type="dxa"/>
            <w:vAlign w:val="center"/>
          </w:tcPr>
          <w:p w14:paraId="48349EF5" w14:textId="77777777" w:rsidR="00182791" w:rsidRPr="00713AFD" w:rsidRDefault="00182791" w:rsidP="00E32B24">
            <w:pPr>
              <w:pStyle w:val="CellNormal"/>
              <w:rPr>
                <w:b/>
              </w:rPr>
            </w:pPr>
            <w:r>
              <w:rPr>
                <w:b/>
              </w:rPr>
              <w:t>Reserved</w:t>
            </w:r>
          </w:p>
        </w:tc>
        <w:tc>
          <w:tcPr>
            <w:tcW w:w="6182" w:type="dxa"/>
            <w:vAlign w:val="center"/>
          </w:tcPr>
          <w:p w14:paraId="25C2F50C" w14:textId="77777777" w:rsidR="00182791" w:rsidRDefault="00182791" w:rsidP="00E32B24">
            <w:r>
              <w:t>This field must be set to 00h.</w:t>
            </w:r>
          </w:p>
        </w:tc>
      </w:tr>
      <w:tr w:rsidR="00182791" w14:paraId="5445C17A" w14:textId="77777777" w:rsidTr="00182791">
        <w:trPr>
          <w:cantSplit/>
          <w:trHeight w:val="467"/>
          <w:jc w:val="center"/>
        </w:trPr>
        <w:tc>
          <w:tcPr>
            <w:tcW w:w="1761" w:type="dxa"/>
            <w:vAlign w:val="center"/>
          </w:tcPr>
          <w:p w14:paraId="78B3E717" w14:textId="77777777" w:rsidR="00182791" w:rsidRDefault="00182791" w:rsidP="00E32B24">
            <w:pPr>
              <w:pStyle w:val="CellNormal"/>
              <w:rPr>
                <w:b/>
              </w:rPr>
            </w:pPr>
            <w:r w:rsidRPr="00713AFD">
              <w:rPr>
                <w:b/>
              </w:rPr>
              <w:lastRenderedPageBreak/>
              <w:t>Precision</w:t>
            </w:r>
          </w:p>
        </w:tc>
        <w:tc>
          <w:tcPr>
            <w:tcW w:w="6182" w:type="dxa"/>
            <w:vAlign w:val="center"/>
          </w:tcPr>
          <w:p w14:paraId="28B548F4" w14:textId="77777777" w:rsidR="00182791" w:rsidRDefault="00182791" w:rsidP="00E32B24">
            <w:pPr>
              <w:pStyle w:val="IndentedNormal"/>
              <w:ind w:left="0"/>
            </w:pPr>
            <w:r>
              <w:t xml:space="preserve">This field is used to allow the BIOS to represent non-whole numbers as fixed-point values.  The precision specified will be applied to the value in the </w:t>
            </w:r>
            <w:r w:rsidRPr="00182791">
              <w:rPr>
                <w:b/>
              </w:rPr>
              <w:t>DisplayValue</w:t>
            </w:r>
            <w:r>
              <w:t xml:space="preserve"> field of this structure.  See the following examples:</w:t>
            </w:r>
          </w:p>
          <w:p w14:paraId="4DBC8C2F" w14:textId="77777777" w:rsidR="00ED6FB3" w:rsidRDefault="00ED6FB3" w:rsidP="00ED6FB3">
            <w:pPr>
              <w:keepNext/>
              <w:spacing w:after="0"/>
              <w:ind w:left="720"/>
            </w:pPr>
            <w:r>
              <w:t xml:space="preserve">DisplayValue: </w:t>
            </w:r>
            <w:r>
              <w:tab/>
            </w:r>
            <w:r>
              <w:tab/>
              <w:t>125</w:t>
            </w:r>
          </w:p>
          <w:p w14:paraId="555AD538" w14:textId="77777777" w:rsidR="00ED6FB3" w:rsidRDefault="00ED6FB3" w:rsidP="00ED6FB3">
            <w:pPr>
              <w:keepNext/>
              <w:spacing w:after="0"/>
              <w:ind w:left="720"/>
            </w:pPr>
            <w:r>
              <w:t xml:space="preserve">Precision: </w:t>
            </w:r>
            <w:r>
              <w:tab/>
            </w:r>
            <w:r>
              <w:tab/>
              <w:t>2</w:t>
            </w:r>
          </w:p>
          <w:p w14:paraId="18B29FA3" w14:textId="77777777" w:rsidR="00ED6FB3" w:rsidRDefault="00ED6FB3" w:rsidP="00ED6FB3">
            <w:pPr>
              <w:keepNext/>
              <w:spacing w:after="0"/>
              <w:ind w:left="720"/>
            </w:pPr>
            <w:r>
              <w:t xml:space="preserve">XTU UI: </w:t>
            </w:r>
            <w:r>
              <w:tab/>
            </w:r>
            <w:r>
              <w:tab/>
              <w:t>1.25</w:t>
            </w:r>
          </w:p>
          <w:p w14:paraId="17A2DEF9" w14:textId="77777777" w:rsidR="00ED6FB3" w:rsidRDefault="00ED6FB3" w:rsidP="00ED6FB3"/>
          <w:p w14:paraId="5E50B71E" w14:textId="77777777" w:rsidR="00ED6FB3" w:rsidRDefault="00ED6FB3" w:rsidP="00ED6FB3">
            <w:pPr>
              <w:keepNext/>
              <w:spacing w:after="0"/>
              <w:ind w:left="720"/>
            </w:pPr>
            <w:r>
              <w:t xml:space="preserve">DisplayValue: </w:t>
            </w:r>
            <w:r>
              <w:tab/>
            </w:r>
            <w:r>
              <w:tab/>
              <w:t>40</w:t>
            </w:r>
          </w:p>
          <w:p w14:paraId="598DF0BC" w14:textId="77777777" w:rsidR="00ED6FB3" w:rsidRDefault="00ED6FB3" w:rsidP="00ED6FB3">
            <w:pPr>
              <w:keepNext/>
              <w:spacing w:after="0"/>
              <w:ind w:left="720"/>
            </w:pPr>
            <w:r>
              <w:t>Precision:</w:t>
            </w:r>
            <w:r>
              <w:tab/>
            </w:r>
            <w:r>
              <w:tab/>
              <w:t>0</w:t>
            </w:r>
          </w:p>
          <w:p w14:paraId="35593949" w14:textId="77777777" w:rsidR="00ED6FB3" w:rsidRDefault="00ED6FB3" w:rsidP="00ED6FB3">
            <w:pPr>
              <w:keepNext/>
              <w:spacing w:after="0"/>
              <w:ind w:left="720"/>
            </w:pPr>
            <w:r>
              <w:t xml:space="preserve">XTU UI: </w:t>
            </w:r>
            <w:r>
              <w:tab/>
              <w:t xml:space="preserve"> </w:t>
            </w:r>
            <w:r>
              <w:tab/>
              <w:t>40</w:t>
            </w:r>
          </w:p>
          <w:p w14:paraId="3AF768F5" w14:textId="77777777" w:rsidR="00ED6FB3" w:rsidRDefault="00ED6FB3" w:rsidP="00ED6FB3"/>
          <w:p w14:paraId="408244C3" w14:textId="77777777" w:rsidR="00ED6FB3" w:rsidRDefault="00ED6FB3" w:rsidP="00ED6FB3">
            <w:pPr>
              <w:keepNext/>
              <w:spacing w:after="0"/>
              <w:ind w:left="720"/>
            </w:pPr>
            <w:r>
              <w:t>DisplayValue:</w:t>
            </w:r>
            <w:r>
              <w:tab/>
            </w:r>
            <w:r>
              <w:tab/>
              <w:t>400</w:t>
            </w:r>
          </w:p>
          <w:p w14:paraId="6094CACC" w14:textId="77777777" w:rsidR="00ED6FB3" w:rsidRDefault="00ED6FB3" w:rsidP="00ED6FB3">
            <w:pPr>
              <w:keepNext/>
              <w:spacing w:after="0"/>
              <w:ind w:left="720"/>
            </w:pPr>
            <w:r>
              <w:t>Precision:</w:t>
            </w:r>
            <w:r>
              <w:tab/>
            </w:r>
            <w:r>
              <w:tab/>
              <w:t>1</w:t>
            </w:r>
          </w:p>
          <w:p w14:paraId="4734EBC5" w14:textId="77777777" w:rsidR="00182791" w:rsidRDefault="00ED6FB3" w:rsidP="00ED6FB3">
            <w:pPr>
              <w:ind w:left="720"/>
            </w:pPr>
            <w:r>
              <w:t xml:space="preserve">XTU UI: </w:t>
            </w:r>
            <w:r>
              <w:tab/>
            </w:r>
            <w:r>
              <w:tab/>
              <w:t>40.0</w:t>
            </w:r>
          </w:p>
        </w:tc>
      </w:tr>
      <w:tr w:rsidR="00182791" w14:paraId="4F3C0BF2" w14:textId="77777777" w:rsidTr="00182791">
        <w:trPr>
          <w:cantSplit/>
          <w:trHeight w:val="467"/>
          <w:jc w:val="center"/>
        </w:trPr>
        <w:tc>
          <w:tcPr>
            <w:tcW w:w="1761" w:type="dxa"/>
            <w:vAlign w:val="center"/>
          </w:tcPr>
          <w:p w14:paraId="131C4827" w14:textId="77777777" w:rsidR="00182791" w:rsidRDefault="00182791" w:rsidP="00E32B24">
            <w:pPr>
              <w:pStyle w:val="CellNormal"/>
              <w:rPr>
                <w:b/>
              </w:rPr>
            </w:pPr>
            <w:r>
              <w:rPr>
                <w:b/>
              </w:rPr>
              <w:t>DisplayValue</w:t>
            </w:r>
          </w:p>
        </w:tc>
        <w:tc>
          <w:tcPr>
            <w:tcW w:w="6182" w:type="dxa"/>
            <w:vAlign w:val="center"/>
          </w:tcPr>
          <w:p w14:paraId="3F08CA0C" w14:textId="77777777" w:rsidR="00182791" w:rsidRDefault="00182791" w:rsidP="00182791">
            <w:r>
              <w:t>The value for the graphical user interface display which will be presented to the end-user.</w:t>
            </w:r>
          </w:p>
        </w:tc>
      </w:tr>
    </w:tbl>
    <w:p w14:paraId="4DA317BB" w14:textId="45E4E58B" w:rsidR="00182791" w:rsidRDefault="00182791" w:rsidP="004B630F">
      <w:pPr>
        <w:pStyle w:val="StyleCaptionCentered"/>
        <w:ind w:left="720"/>
        <w:jc w:val="left"/>
        <w:rPr>
          <w:ins w:id="2326" w:author="Zimmermann, Thomas" w:date="2016-09-12T10:02:00Z"/>
        </w:rPr>
      </w:pPr>
      <w:bookmarkStart w:id="2327" w:name="_Toc447095707"/>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11</w:t>
      </w:r>
      <w:r w:rsidR="003C1B33">
        <w:rPr>
          <w:noProof/>
        </w:rPr>
        <w:fldChar w:fldCharType="end"/>
      </w:r>
      <w:r>
        <w:t>: XmpDisplayValue Structure Definition</w:t>
      </w:r>
      <w:bookmarkEnd w:id="2327"/>
    </w:p>
    <w:p w14:paraId="715419E4" w14:textId="045C3D81" w:rsidR="00835A56" w:rsidRDefault="00835A56" w:rsidP="00835A56">
      <w:pPr>
        <w:pStyle w:val="Heading4"/>
        <w:rPr>
          <w:ins w:id="2328" w:author="Zimmermann, Thomas" w:date="2016-09-12T10:02:00Z"/>
        </w:rPr>
      </w:pPr>
      <w:bookmarkStart w:id="2329" w:name="_Ref461459551"/>
      <w:bookmarkStart w:id="2330" w:name="_Toc461460127"/>
      <w:ins w:id="2331" w:author="Zimmermann, Thomas" w:date="2016-09-12T10:02:00Z">
        <w:r>
          <w:t xml:space="preserve">Get SMI </w:t>
        </w:r>
      </w:ins>
      <w:ins w:id="2332" w:author="Zimmermann, Thomas" w:date="2016-09-12T15:44:00Z">
        <w:r w:rsidR="00432163">
          <w:t>Common</w:t>
        </w:r>
      </w:ins>
      <w:ins w:id="2333" w:author="Zimmermann, Thomas" w:date="2016-09-12T10:02:00Z">
        <w:r>
          <w:t xml:space="preserve"> Buffer (GSCB)</w:t>
        </w:r>
        <w:bookmarkEnd w:id="2329"/>
        <w:bookmarkEnd w:id="2330"/>
      </w:ins>
    </w:p>
    <w:p w14:paraId="6DE624F6" w14:textId="52C3BB52" w:rsidR="00835A56" w:rsidRDefault="00835A56" w:rsidP="00F74564">
      <w:pPr>
        <w:pStyle w:val="IndentedNormal"/>
        <w:rPr>
          <w:ins w:id="2334" w:author="Zimmermann, Thomas" w:date="2016-09-12T10:03:00Z"/>
        </w:rPr>
      </w:pPr>
      <w:ins w:id="2335" w:author="Zimmermann, Thomas" w:date="2016-09-12T10:02:00Z">
        <w:r>
          <w:t xml:space="preserve">The GCSB </w:t>
        </w:r>
      </w:ins>
      <w:ins w:id="2336" w:author="Zimmermann, Thomas" w:date="2016-09-12T10:03:00Z">
        <w:r>
          <w:t xml:space="preserve">object </w:t>
        </w:r>
      </w:ins>
      <w:ins w:id="2337" w:author="Zimmermann, Thomas" w:date="2016-09-12T10:02:00Z">
        <w:r>
          <w:t>is</w:t>
        </w:r>
      </w:ins>
      <w:ins w:id="2338" w:author="Zimmermann, Thomas" w:date="2016-09-12T10:03:00Z">
        <w:r w:rsidRPr="00835A56">
          <w:t xml:space="preserve"> </w:t>
        </w:r>
        <w:r>
          <w:t xml:space="preserve">a control detail object which </w:t>
        </w:r>
      </w:ins>
      <w:ins w:id="2339" w:author="Zimmermann, Thomas" w:date="2016-09-12T13:45:00Z">
        <w:r w:rsidR="002067C0">
          <w:t>r</w:t>
        </w:r>
        <w:r w:rsidR="00FD76DB">
          <w:t xml:space="preserve">eturns the address of </w:t>
        </w:r>
      </w:ins>
      <w:ins w:id="2340" w:author="Zimmermann, Thomas" w:date="2016-09-12T15:44:00Z">
        <w:r w:rsidR="00432163">
          <w:t>SMI common buffer</w:t>
        </w:r>
      </w:ins>
      <w:ins w:id="2341" w:author="Zimmermann, Thomas" w:date="2016-09-12T10:03:00Z">
        <w:r>
          <w:t xml:space="preserve">.  </w:t>
        </w:r>
      </w:ins>
      <w:ins w:id="2342" w:author="Zimmermann, Thomas" w:date="2016-09-12T15:44:00Z">
        <w:r w:rsidR="00432163">
          <w:t xml:space="preserve">The SMI common buffer is an area of memory allocated during BIOS runtime which is </w:t>
        </w:r>
      </w:ins>
      <w:ins w:id="2343" w:author="Zimmermann, Thomas" w:date="2016-09-12T15:45:00Z">
        <w:r w:rsidR="00432163">
          <w:t xml:space="preserve">trusted. BIOS is required to allocate a 3 kilobyte buffer for use during the XTU SMI handler to handle accesses </w:t>
        </w:r>
      </w:ins>
      <w:ins w:id="2344" w:author="Zimmermann, Thomas" w:date="2016-09-12T16:07:00Z">
        <w:r w:rsidR="00F74564">
          <w:t xml:space="preserve">of the BIOS settings structure </w:t>
        </w:r>
      </w:ins>
      <w:ins w:id="2345" w:author="Zimmermann, Thomas" w:date="2016-09-12T15:48:00Z">
        <w:r w:rsidR="00432163">
          <w:t>during SMM</w:t>
        </w:r>
      </w:ins>
      <w:ins w:id="2346" w:author="Zimmermann, Thomas" w:date="2016-09-12T15:45:00Z">
        <w:r w:rsidR="00432163">
          <w:t xml:space="preserve">. XTU will use this address to </w:t>
        </w:r>
      </w:ins>
      <w:ins w:id="2347" w:author="Zimmermann, Thomas" w:date="2016-09-12T15:47:00Z">
        <w:r w:rsidR="00432163">
          <w:t xml:space="preserve">populate the </w:t>
        </w:r>
      </w:ins>
      <w:ins w:id="2348" w:author="Zimmermann, Thomas" w:date="2016-09-12T16:07:00Z">
        <w:r w:rsidR="00F74564">
          <w:t>BIOS settings structure</w:t>
        </w:r>
      </w:ins>
      <w:ins w:id="2349" w:author="Zimmermann, Thomas" w:date="2016-09-12T16:08:00Z">
        <w:r w:rsidR="00F74564">
          <w:t xml:space="preserve"> </w:t>
        </w:r>
      </w:ins>
      <w:ins w:id="2350" w:author="Zimmermann, Thomas" w:date="2016-09-12T15:47:00Z">
        <w:r w:rsidR="00432163">
          <w:t>it wants BIOS to operate on during the SMI handler.</w:t>
        </w:r>
      </w:ins>
      <w:ins w:id="2351" w:author="Zimmermann, Thomas" w:date="2016-09-12T16:08:00Z">
        <w:r w:rsidR="00F74564">
          <w:t xml:space="preserve"> </w:t>
        </w:r>
      </w:ins>
      <w:ins w:id="2352" w:author="Zimmermann, Thomas" w:date="2016-09-12T16:09:00Z">
        <w:r w:rsidR="00F74564">
          <w:t xml:space="preserve">Please refer to </w:t>
        </w:r>
        <w:r w:rsidR="00F74564" w:rsidRPr="00F74564">
          <w:rPr>
            <w:rStyle w:val="SubtleReference"/>
          </w:rPr>
          <w:fldChar w:fldCharType="begin"/>
        </w:r>
        <w:r w:rsidR="00F74564" w:rsidRPr="00F74564">
          <w:rPr>
            <w:rStyle w:val="SubtleReference"/>
          </w:rPr>
          <w:instrText xml:space="preserve"> REF _Ref461459847 \h </w:instrText>
        </w:r>
        <w:r w:rsidR="00F74564">
          <w:rPr>
            <w:rStyle w:val="SubtleReference"/>
          </w:rPr>
          <w:instrText xml:space="preserve"> \* MERGEFORMAT </w:instrText>
        </w:r>
      </w:ins>
      <w:r w:rsidR="00F74564" w:rsidRPr="00F74564">
        <w:rPr>
          <w:rStyle w:val="SubtleReference"/>
        </w:rPr>
      </w:r>
      <w:ins w:id="2353" w:author="Zimmermann, Thomas" w:date="2016-09-12T16:09:00Z">
        <w:r w:rsidR="00F74564" w:rsidRPr="00F74564">
          <w:rPr>
            <w:rStyle w:val="SubtleReference"/>
          </w:rPr>
          <w:fldChar w:fldCharType="separate"/>
        </w:r>
        <w:r w:rsidR="00F74564" w:rsidRPr="00F74564">
          <w:rPr>
            <w:rStyle w:val="SubtleReference"/>
          </w:rPr>
          <w:t>BIOS Settings Structure</w:t>
        </w:r>
        <w:r w:rsidR="00F74564" w:rsidRPr="00F74564">
          <w:rPr>
            <w:rStyle w:val="SubtleReference"/>
          </w:rPr>
          <w:fldChar w:fldCharType="end"/>
        </w:r>
        <w:r w:rsidR="00F74564">
          <w:t xml:space="preserve"> for the structure definition.</w:t>
        </w:r>
      </w:ins>
    </w:p>
    <w:p w14:paraId="2F803929" w14:textId="77777777" w:rsidR="00835A56" w:rsidRDefault="00835A56" w:rsidP="00835A56">
      <w:pPr>
        <w:pStyle w:val="IndentedBold"/>
        <w:rPr>
          <w:ins w:id="2354" w:author="Zimmermann, Thomas" w:date="2016-09-12T10:02:00Z"/>
        </w:rPr>
      </w:pPr>
      <w:ins w:id="2355" w:author="Zimmermann, Thomas" w:date="2016-09-12T10:02:00Z">
        <w:r>
          <w:t>Syntax for Signature</w:t>
        </w:r>
      </w:ins>
    </w:p>
    <w:p w14:paraId="651DAB6A" w14:textId="0C63A0C4" w:rsidR="00835A56" w:rsidRDefault="008E2EF7" w:rsidP="00835A56">
      <w:pPr>
        <w:pStyle w:val="Code"/>
        <w:rPr>
          <w:ins w:id="2356" w:author="Zimmermann, Thomas" w:date="2016-09-12T10:02:00Z"/>
        </w:rPr>
      </w:pPr>
      <w:ins w:id="2357" w:author="Zimmermann, Thomas" w:date="2016-09-12T10:18:00Z">
        <w:r w:rsidRPr="008E2EF7">
          <w:t>Method(GSCB, 0x0, NotSerialized, 0, PkgObj)</w:t>
        </w:r>
      </w:ins>
    </w:p>
    <w:p w14:paraId="3E45F353" w14:textId="77777777" w:rsidR="00835A56" w:rsidRDefault="00835A56" w:rsidP="00835A56">
      <w:pPr>
        <w:pStyle w:val="Code"/>
        <w:rPr>
          <w:ins w:id="2358" w:author="Zimmermann, Thomas" w:date="2016-09-12T10:02:00Z"/>
        </w:rPr>
      </w:pPr>
    </w:p>
    <w:p w14:paraId="1C948D9F" w14:textId="77777777" w:rsidR="00835A56" w:rsidRDefault="00835A56" w:rsidP="00835A56">
      <w:pPr>
        <w:pStyle w:val="IndentedBold"/>
        <w:rPr>
          <w:ins w:id="2359" w:author="Zimmermann, Thomas" w:date="2016-09-12T10:02:00Z"/>
        </w:rPr>
      </w:pPr>
      <w:ins w:id="2360" w:author="Zimmermann, Thomas" w:date="2016-09-12T10:02:00Z">
        <w:r>
          <w:t>Description</w:t>
        </w:r>
      </w:ins>
    </w:p>
    <w:p w14:paraId="0A09D7C5" w14:textId="2B509842" w:rsidR="00835A56" w:rsidRDefault="00835A56" w:rsidP="00835A56">
      <w:pPr>
        <w:pStyle w:val="IndentedNormal"/>
        <w:rPr>
          <w:ins w:id="2361" w:author="Zimmermann, Thomas" w:date="2016-09-12T10:02:00Z"/>
        </w:rPr>
      </w:pPr>
      <w:ins w:id="2362" w:author="Zimmermann, Thomas" w:date="2016-09-12T10:02:00Z">
        <w:r>
          <w:t xml:space="preserve">The purpose of this method is to retrieve the </w:t>
        </w:r>
      </w:ins>
      <w:ins w:id="2363" w:author="Zimmermann, Thomas" w:date="2016-09-12T15:48:00Z">
        <w:r w:rsidR="00432163">
          <w:t xml:space="preserve">base address of the 3-kilobyte XTU </w:t>
        </w:r>
      </w:ins>
      <w:ins w:id="2364" w:author="Zimmermann, Thomas" w:date="2016-09-12T15:50:00Z">
        <w:r w:rsidR="00432163">
          <w:t xml:space="preserve">SMI </w:t>
        </w:r>
      </w:ins>
      <w:ins w:id="2365" w:author="Zimmermann, Thomas" w:date="2016-09-12T15:48:00Z">
        <w:r w:rsidR="00432163">
          <w:t>common buffer.</w:t>
        </w:r>
      </w:ins>
    </w:p>
    <w:p w14:paraId="36A74D39" w14:textId="77777777" w:rsidR="00835A56" w:rsidRDefault="00835A56" w:rsidP="00835A56">
      <w:pPr>
        <w:pStyle w:val="IndentedBold"/>
        <w:rPr>
          <w:ins w:id="2366" w:author="Zimmermann, Thomas" w:date="2016-09-12T10:02:00Z"/>
        </w:rPr>
      </w:pPr>
      <w:ins w:id="2367" w:author="Zimmermann, Thomas" w:date="2016-09-12T10:02:00Z">
        <w:r>
          <w:t>Arguments</w:t>
        </w:r>
      </w:ins>
    </w:p>
    <w:p w14:paraId="4B4A6770" w14:textId="5581616D" w:rsidR="00835A56" w:rsidRDefault="00432163" w:rsidP="00835A56">
      <w:pPr>
        <w:pStyle w:val="IndentedNormal"/>
        <w:rPr>
          <w:ins w:id="2368" w:author="Zimmermann, Thomas" w:date="2016-09-12T10:02:00Z"/>
        </w:rPr>
      </w:pPr>
      <w:ins w:id="2369" w:author="Zimmermann, Thomas" w:date="2016-09-12T15:49:00Z">
        <w:r>
          <w:t>None</w:t>
        </w:r>
      </w:ins>
    </w:p>
    <w:p w14:paraId="559493E7" w14:textId="77777777" w:rsidR="00835A56" w:rsidRDefault="00835A56" w:rsidP="00835A56">
      <w:pPr>
        <w:pStyle w:val="IndentedBold"/>
        <w:rPr>
          <w:ins w:id="2370" w:author="Zimmermann, Thomas" w:date="2016-09-12T10:02:00Z"/>
        </w:rPr>
      </w:pPr>
      <w:ins w:id="2371" w:author="Zimmermann, Thomas" w:date="2016-09-12T10:02:00Z">
        <w:r>
          <w:t>Result</w:t>
        </w:r>
      </w:ins>
    </w:p>
    <w:p w14:paraId="2AA64C62" w14:textId="153238B1" w:rsidR="00835A56" w:rsidRDefault="00835A56" w:rsidP="00432163">
      <w:pPr>
        <w:pStyle w:val="IndentedNormal"/>
      </w:pPr>
      <w:ins w:id="2372" w:author="Zimmermann, Thomas" w:date="2016-09-12T10:02:00Z">
        <w:r>
          <w:t xml:space="preserve">A </w:t>
        </w:r>
      </w:ins>
      <w:ins w:id="2373" w:author="Zimmermann, Thomas" w:date="2016-09-12T15:49:00Z">
        <w:r w:rsidR="00432163">
          <w:t>32-bit address is returned</w:t>
        </w:r>
      </w:ins>
      <w:ins w:id="2374" w:author="Zimmermann, Thomas" w:date="2016-09-12T15:50:00Z">
        <w:r w:rsidR="00432163">
          <w:t>.</w:t>
        </w:r>
      </w:ins>
    </w:p>
    <w:p w14:paraId="04D25274" w14:textId="77777777" w:rsidR="00C5393C" w:rsidRDefault="00FA0A6C" w:rsidP="00182791">
      <w:pPr>
        <w:pStyle w:val="Heading3"/>
      </w:pPr>
      <w:bookmarkStart w:id="2375" w:name="_Toc277320333"/>
      <w:bookmarkStart w:id="2376" w:name="_Toc277689703"/>
      <w:bookmarkStart w:id="2377" w:name="_Toc277834878"/>
      <w:bookmarkStart w:id="2378" w:name="_Toc284228123"/>
      <w:bookmarkStart w:id="2379" w:name="_Toc284421280"/>
      <w:bookmarkStart w:id="2380" w:name="_Toc285780642"/>
      <w:bookmarkStart w:id="2381" w:name="_Toc274129567"/>
      <w:bookmarkStart w:id="2382" w:name="_Toc274129568"/>
      <w:bookmarkStart w:id="2383" w:name="_Toc274129569"/>
      <w:bookmarkStart w:id="2384" w:name="_Toc274129570"/>
      <w:bookmarkStart w:id="2385" w:name="_Toc274129571"/>
      <w:bookmarkStart w:id="2386" w:name="_Toc274129572"/>
      <w:bookmarkStart w:id="2387" w:name="_Toc274129573"/>
      <w:bookmarkStart w:id="2388" w:name="_Toc274129574"/>
      <w:bookmarkStart w:id="2389" w:name="_Toc274129575"/>
      <w:bookmarkStart w:id="2390" w:name="_Toc274129576"/>
      <w:bookmarkStart w:id="2391" w:name="_Toc274129577"/>
      <w:bookmarkStart w:id="2392" w:name="_Toc274129578"/>
      <w:bookmarkStart w:id="2393" w:name="_Toc274129579"/>
      <w:bookmarkStart w:id="2394" w:name="_Toc274129580"/>
      <w:bookmarkStart w:id="2395" w:name="_Toc274129581"/>
      <w:bookmarkStart w:id="2396" w:name="_Toc274129582"/>
      <w:bookmarkStart w:id="2397" w:name="_Toc274129583"/>
      <w:bookmarkStart w:id="2398" w:name="_Toc274129584"/>
      <w:bookmarkStart w:id="2399" w:name="_Toc274129585"/>
      <w:bookmarkStart w:id="2400" w:name="_Toc274129586"/>
      <w:bookmarkStart w:id="2401" w:name="_Toc274129587"/>
      <w:bookmarkStart w:id="2402" w:name="_Toc274129588"/>
      <w:bookmarkStart w:id="2403" w:name="_Toc274129589"/>
      <w:bookmarkStart w:id="2404" w:name="_Toc274129590"/>
      <w:bookmarkStart w:id="2405" w:name="_Toc274129591"/>
      <w:bookmarkStart w:id="2406" w:name="_Toc274129592"/>
      <w:bookmarkStart w:id="2407" w:name="_Toc274129593"/>
      <w:bookmarkStart w:id="2408" w:name="_Toc274129596"/>
      <w:bookmarkStart w:id="2409" w:name="_Toc274129597"/>
      <w:bookmarkStart w:id="2410" w:name="_Control_Device_Read"/>
      <w:bookmarkStart w:id="2411" w:name="_Toc277320360"/>
      <w:bookmarkStart w:id="2412" w:name="_Toc277689730"/>
      <w:bookmarkStart w:id="2413" w:name="_Toc277834905"/>
      <w:bookmarkStart w:id="2414" w:name="_Toc284228150"/>
      <w:bookmarkStart w:id="2415" w:name="_Toc284421307"/>
      <w:bookmarkStart w:id="2416" w:name="_Toc285780669"/>
      <w:bookmarkStart w:id="2417" w:name="_Control_Device_Write"/>
      <w:bookmarkStart w:id="2418" w:name="_Toc277320362"/>
      <w:bookmarkStart w:id="2419" w:name="_Toc277689732"/>
      <w:bookmarkStart w:id="2420" w:name="_Toc277834907"/>
      <w:bookmarkStart w:id="2421" w:name="_Toc284228152"/>
      <w:bookmarkStart w:id="2422" w:name="_Toc284421309"/>
      <w:bookmarkStart w:id="2423" w:name="_Toc285780671"/>
      <w:bookmarkStart w:id="2424" w:name="_Toc277320366"/>
      <w:bookmarkStart w:id="2425" w:name="_Toc277689736"/>
      <w:bookmarkStart w:id="2426" w:name="_Toc277834911"/>
      <w:bookmarkStart w:id="2427" w:name="_Toc284228156"/>
      <w:bookmarkStart w:id="2428" w:name="_Toc284421313"/>
      <w:bookmarkStart w:id="2429" w:name="_Toc285780675"/>
      <w:bookmarkStart w:id="2430" w:name="_Toc461460128"/>
      <w:bookmarkEnd w:id="2321"/>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r>
        <w:t xml:space="preserve">Monitor-Only </w:t>
      </w:r>
      <w:r w:rsidR="00867ADE">
        <w:t>Objects</w:t>
      </w:r>
      <w:bookmarkEnd w:id="2199"/>
      <w:bookmarkEnd w:id="2200"/>
      <w:bookmarkEnd w:id="2201"/>
      <w:bookmarkEnd w:id="2202"/>
      <w:bookmarkEnd w:id="2203"/>
      <w:bookmarkEnd w:id="2430"/>
    </w:p>
    <w:p w14:paraId="13B1E6BD" w14:textId="77777777" w:rsidR="00016EDB" w:rsidRDefault="005A427C" w:rsidP="00016EDB">
      <w:bookmarkStart w:id="2431" w:name="_Toc197924751"/>
      <w:bookmarkStart w:id="2432" w:name="_Toc217355324"/>
      <w:bookmarkStart w:id="2433" w:name="_Toc218999714"/>
      <w:bookmarkStart w:id="2434" w:name="_Toc206291671"/>
      <w:r>
        <w:t>The Monitor</w:t>
      </w:r>
      <w:r w:rsidR="00FA0A6C">
        <w:t>-Only</w:t>
      </w:r>
      <w:r>
        <w:t xml:space="preserve"> </w:t>
      </w:r>
      <w:r w:rsidR="00B529B8">
        <w:t>objects</w:t>
      </w:r>
      <w:r>
        <w:t xml:space="preserve"> provide access to various temperature, voltage, </w:t>
      </w:r>
      <w:r w:rsidR="00FA0A6C">
        <w:t xml:space="preserve">and </w:t>
      </w:r>
      <w:r>
        <w:t xml:space="preserve">fan </w:t>
      </w:r>
      <w:r w:rsidR="00B529B8">
        <w:t>data</w:t>
      </w:r>
      <w:r>
        <w:t xml:space="preserve"> implemented</w:t>
      </w:r>
      <w:r w:rsidR="00B529B8">
        <w:t xml:space="preserve"> by BIOS</w:t>
      </w:r>
      <w:r>
        <w:t xml:space="preserve"> </w:t>
      </w:r>
      <w:r w:rsidR="00B529B8">
        <w:t>o</w:t>
      </w:r>
      <w:r>
        <w:t xml:space="preserve">n a particular platform through an application level mechanism. </w:t>
      </w:r>
      <w:r w:rsidR="00B529B8">
        <w:t xml:space="preserve"> </w:t>
      </w:r>
      <w:r>
        <w:t xml:space="preserve">This is accomplished by defining and implementing </w:t>
      </w:r>
      <w:r w:rsidR="003B38EA">
        <w:t>the methods described in this section with</w:t>
      </w:r>
      <w:r>
        <w:t>in the platform BIOS and using software (</w:t>
      </w:r>
      <w:r w:rsidR="00FA0A6C">
        <w:t>i.e. Intel® Extreme Tuning Utility</w:t>
      </w:r>
      <w:r>
        <w:t>) to view the thermal data.</w:t>
      </w:r>
    </w:p>
    <w:p w14:paraId="2AED95C9" w14:textId="77777777" w:rsidR="00016EDB" w:rsidRDefault="00C5393C" w:rsidP="00DE6062">
      <w:pPr>
        <w:pStyle w:val="Heading4"/>
        <w:rPr>
          <w:lang w:val="pt-BR"/>
        </w:rPr>
      </w:pPr>
      <w:bookmarkStart w:id="2435" w:name="_Toc241989417"/>
      <w:bookmarkStart w:id="2436" w:name="_Toc241998317"/>
      <w:bookmarkStart w:id="2437" w:name="_Toc242006593"/>
      <w:bookmarkStart w:id="2438" w:name="_Toc242176175"/>
      <w:bookmarkStart w:id="2439" w:name="_Toc242237842"/>
      <w:bookmarkStart w:id="2440" w:name="_Toc241989418"/>
      <w:bookmarkStart w:id="2441" w:name="_Toc241998318"/>
      <w:bookmarkStart w:id="2442" w:name="_Toc242006594"/>
      <w:bookmarkStart w:id="2443" w:name="_Toc242176176"/>
      <w:bookmarkStart w:id="2444" w:name="_Toc242237843"/>
      <w:bookmarkStart w:id="2445" w:name="_Toc241989419"/>
      <w:bookmarkStart w:id="2446" w:name="_Toc241998319"/>
      <w:bookmarkStart w:id="2447" w:name="_Toc242006595"/>
      <w:bookmarkStart w:id="2448" w:name="_Toc242176177"/>
      <w:bookmarkStart w:id="2449" w:name="_Toc242237844"/>
      <w:bookmarkStart w:id="2450" w:name="_Toc241989432"/>
      <w:bookmarkStart w:id="2451" w:name="_Toc241998332"/>
      <w:bookmarkStart w:id="2452" w:name="_Toc242006608"/>
      <w:bookmarkStart w:id="2453" w:name="_Toc242176190"/>
      <w:bookmarkStart w:id="2454" w:name="_Toc242237857"/>
      <w:bookmarkStart w:id="2455" w:name="_Toc241989433"/>
      <w:bookmarkStart w:id="2456" w:name="_Toc241998333"/>
      <w:bookmarkStart w:id="2457" w:name="_Toc242006609"/>
      <w:bookmarkStart w:id="2458" w:name="_Toc242176191"/>
      <w:bookmarkStart w:id="2459" w:name="_Toc242237858"/>
      <w:bookmarkStart w:id="2460" w:name="_Toc241989434"/>
      <w:bookmarkStart w:id="2461" w:name="_Toc241998334"/>
      <w:bookmarkStart w:id="2462" w:name="_Toc242006610"/>
      <w:bookmarkStart w:id="2463" w:name="_Toc242176192"/>
      <w:bookmarkStart w:id="2464" w:name="_Toc242237859"/>
      <w:bookmarkStart w:id="2465" w:name="_Toc241989435"/>
      <w:bookmarkStart w:id="2466" w:name="_Toc241998335"/>
      <w:bookmarkStart w:id="2467" w:name="_Toc242006611"/>
      <w:bookmarkStart w:id="2468" w:name="_Toc242176193"/>
      <w:bookmarkStart w:id="2469" w:name="_Toc242237860"/>
      <w:bookmarkStart w:id="2470" w:name="_Toc241989436"/>
      <w:bookmarkStart w:id="2471" w:name="_Toc241998336"/>
      <w:bookmarkStart w:id="2472" w:name="_Toc242006612"/>
      <w:bookmarkStart w:id="2473" w:name="_Toc242176194"/>
      <w:bookmarkStart w:id="2474" w:name="_Toc242237861"/>
      <w:bookmarkStart w:id="2475" w:name="_Toc241989437"/>
      <w:bookmarkStart w:id="2476" w:name="_Toc241998337"/>
      <w:bookmarkStart w:id="2477" w:name="_Toc242006613"/>
      <w:bookmarkStart w:id="2478" w:name="_Toc242176195"/>
      <w:bookmarkStart w:id="2479" w:name="_Toc242237862"/>
      <w:bookmarkStart w:id="2480" w:name="_Toc241989438"/>
      <w:bookmarkStart w:id="2481" w:name="_Toc241998338"/>
      <w:bookmarkStart w:id="2482" w:name="_Toc242006614"/>
      <w:bookmarkStart w:id="2483" w:name="_Toc242176196"/>
      <w:bookmarkStart w:id="2484" w:name="_Toc242237863"/>
      <w:bookmarkStart w:id="2485" w:name="_Toc241989439"/>
      <w:bookmarkStart w:id="2486" w:name="_Toc241998339"/>
      <w:bookmarkStart w:id="2487" w:name="_Toc242006615"/>
      <w:bookmarkStart w:id="2488" w:name="_Toc242176197"/>
      <w:bookmarkStart w:id="2489" w:name="_Toc242237864"/>
      <w:bookmarkStart w:id="2490" w:name="_Toc241989440"/>
      <w:bookmarkStart w:id="2491" w:name="_Toc241998340"/>
      <w:bookmarkStart w:id="2492" w:name="_Toc242006616"/>
      <w:bookmarkStart w:id="2493" w:name="_Toc242176198"/>
      <w:bookmarkStart w:id="2494" w:name="_Toc242237865"/>
      <w:bookmarkStart w:id="2495" w:name="_Toc241989441"/>
      <w:bookmarkStart w:id="2496" w:name="_Toc241998341"/>
      <w:bookmarkStart w:id="2497" w:name="_Toc242006617"/>
      <w:bookmarkStart w:id="2498" w:name="_Toc242176199"/>
      <w:bookmarkStart w:id="2499" w:name="_Toc242237866"/>
      <w:bookmarkStart w:id="2500" w:name="_Toc241989442"/>
      <w:bookmarkStart w:id="2501" w:name="_Toc241998342"/>
      <w:bookmarkStart w:id="2502" w:name="_Toc242006618"/>
      <w:bookmarkStart w:id="2503" w:name="_Toc242176200"/>
      <w:bookmarkStart w:id="2504" w:name="_Toc242237867"/>
      <w:bookmarkStart w:id="2505" w:name="_Toc241989443"/>
      <w:bookmarkStart w:id="2506" w:name="_Toc241998343"/>
      <w:bookmarkStart w:id="2507" w:name="_Toc242006619"/>
      <w:bookmarkStart w:id="2508" w:name="_Toc242176201"/>
      <w:bookmarkStart w:id="2509" w:name="_Toc242237868"/>
      <w:bookmarkStart w:id="2510" w:name="_Toc197923552"/>
      <w:bookmarkStart w:id="2511" w:name="_Toc197923554"/>
      <w:bookmarkStart w:id="2512" w:name="_Temperature_Sensor_Data"/>
      <w:bookmarkStart w:id="2513" w:name="_Toc197924753"/>
      <w:bookmarkStart w:id="2514" w:name="_Toc217355327"/>
      <w:bookmarkStart w:id="2515" w:name="_Toc218999717"/>
      <w:bookmarkStart w:id="2516" w:name="_Toc206291674"/>
      <w:bookmarkStart w:id="2517" w:name="_Toc242577855"/>
      <w:bookmarkStart w:id="2518" w:name="_Toc461460129"/>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r w:rsidRPr="00F75D56">
        <w:rPr>
          <w:lang w:val="pt-BR"/>
        </w:rPr>
        <w:lastRenderedPageBreak/>
        <w:t>Temperature Sensor Data Dump (TSDD)</w:t>
      </w:r>
      <w:bookmarkEnd w:id="2513"/>
      <w:bookmarkEnd w:id="2514"/>
      <w:bookmarkEnd w:id="2515"/>
      <w:bookmarkEnd w:id="2516"/>
      <w:bookmarkEnd w:id="2517"/>
      <w:bookmarkEnd w:id="2518"/>
    </w:p>
    <w:p w14:paraId="7798118A" w14:textId="77777777" w:rsidR="00E433D7" w:rsidRDefault="00C5393C" w:rsidP="00E433D7">
      <w:pPr>
        <w:pStyle w:val="IndentedNormal"/>
      </w:pPr>
      <w:r>
        <w:t xml:space="preserve">The TSDD </w:t>
      </w:r>
      <w:r w:rsidR="009E670F">
        <w:t xml:space="preserve">method </w:t>
      </w:r>
      <w:r>
        <w:t>evaluates to a packaged list of information about available temperature sensors and the current absolute temperature values.</w:t>
      </w:r>
      <w:r w:rsidR="0036166E">
        <w:t xml:space="preserve">  This object is required</w:t>
      </w:r>
      <w:r w:rsidR="009E670F">
        <w:t xml:space="preserve"> to be implemented</w:t>
      </w:r>
      <w:r w:rsidR="0036166E">
        <w:t xml:space="preserve"> when using </w:t>
      </w:r>
      <w:r w:rsidR="007F42A7">
        <w:t>any Performance Tuning &amp; Monitoring ACPI Devices.</w:t>
      </w:r>
    </w:p>
    <w:p w14:paraId="1FE5CCF4" w14:textId="77777777" w:rsidR="00D03420" w:rsidRDefault="00D03420" w:rsidP="00D03420">
      <w:pPr>
        <w:pStyle w:val="IndentedNormal"/>
      </w:pPr>
      <w:r>
        <w:t>Typical temperature values returned by this object would include processor diode temperature (if available and accessible).  Other platform temperature sensors like voltage regulator, memory, or notebook skin may also be returned.</w:t>
      </w:r>
    </w:p>
    <w:p w14:paraId="4DF45CD2" w14:textId="77777777" w:rsidR="002E6539" w:rsidRDefault="002E6539" w:rsidP="005F446D">
      <w:pPr>
        <w:pStyle w:val="IndentedBold"/>
      </w:pPr>
      <w:r>
        <w:t>Syntax for Signature</w:t>
      </w:r>
    </w:p>
    <w:p w14:paraId="3299B643" w14:textId="77777777" w:rsidR="002E6539" w:rsidRDefault="002E6539" w:rsidP="002E6539">
      <w:pPr>
        <w:pStyle w:val="Code"/>
      </w:pPr>
      <w:r>
        <w:t>Method(TSDD, 0, NotSerialized, 0, PkgObject)</w:t>
      </w:r>
    </w:p>
    <w:p w14:paraId="4DF1F73D" w14:textId="77777777" w:rsidR="002E6539" w:rsidRDefault="002E6539" w:rsidP="002E6539">
      <w:pPr>
        <w:pStyle w:val="IndentedNormal"/>
      </w:pPr>
    </w:p>
    <w:p w14:paraId="56A6C343" w14:textId="77777777" w:rsidR="002E6539" w:rsidRDefault="002E6539" w:rsidP="005F446D">
      <w:pPr>
        <w:pStyle w:val="IndentedBold"/>
      </w:pPr>
      <w:r>
        <w:t>Description</w:t>
      </w:r>
    </w:p>
    <w:p w14:paraId="569DD4F4" w14:textId="77777777" w:rsidR="002E6539" w:rsidRDefault="002E6539" w:rsidP="002E6539">
      <w:pPr>
        <w:pStyle w:val="IndentedNormal"/>
      </w:pPr>
      <w:r>
        <w:t xml:space="preserve">The purpose of this method is to </w:t>
      </w:r>
      <w:r w:rsidR="0036799E">
        <w:t>be able to get the current state of all temperatures on the platform which have been provided by the platform.</w:t>
      </w:r>
    </w:p>
    <w:p w14:paraId="7FFF78E4" w14:textId="77777777" w:rsidR="002E6539" w:rsidRDefault="002E6539" w:rsidP="005F446D">
      <w:pPr>
        <w:pStyle w:val="IndentedBold"/>
      </w:pPr>
      <w:r>
        <w:t>Arguments</w:t>
      </w:r>
    </w:p>
    <w:p w14:paraId="06CDC462" w14:textId="77777777" w:rsidR="002E6539" w:rsidRDefault="0036799E" w:rsidP="002E6539">
      <w:pPr>
        <w:pStyle w:val="IndentedNormal"/>
      </w:pPr>
      <w:r>
        <w:t>No input parameters</w:t>
      </w:r>
      <w:r w:rsidR="002E6539">
        <w:t>.</w:t>
      </w:r>
    </w:p>
    <w:p w14:paraId="1EF39954" w14:textId="77777777" w:rsidR="002E6539" w:rsidRDefault="002E6539" w:rsidP="005F446D">
      <w:pPr>
        <w:pStyle w:val="IndentedBold"/>
      </w:pPr>
      <w:r>
        <w:t>Result</w:t>
      </w:r>
    </w:p>
    <w:p w14:paraId="024DE810" w14:textId="77777777" w:rsidR="0036799E" w:rsidRPr="0009014E" w:rsidRDefault="0036799E" w:rsidP="0036799E">
      <w:pPr>
        <w:pStyle w:val="Code"/>
      </w:pPr>
      <w:r>
        <w:t>Name (RETV, Package()</w:t>
      </w:r>
    </w:p>
    <w:p w14:paraId="01CC584D" w14:textId="77777777" w:rsidR="0036799E" w:rsidRDefault="0036799E" w:rsidP="0036799E">
      <w:pPr>
        <w:pStyle w:val="Code"/>
      </w:pPr>
      <w:r>
        <w:t>{</w:t>
      </w:r>
      <w:r>
        <w:tab/>
        <w:t>//Field Name</w:t>
      </w:r>
      <w:r>
        <w:tab/>
      </w:r>
      <w:r>
        <w:tab/>
        <w:t>//Field Type</w:t>
      </w:r>
    </w:p>
    <w:p w14:paraId="17643514" w14:textId="77777777" w:rsidR="0036799E" w:rsidRDefault="0036799E" w:rsidP="0036799E">
      <w:pPr>
        <w:pStyle w:val="Code"/>
      </w:pPr>
      <w:r>
        <w:tab/>
        <w:t>UsageId1,</w:t>
      </w:r>
      <w:r>
        <w:tab/>
      </w:r>
      <w:r>
        <w:tab/>
      </w:r>
      <w:r>
        <w:tab/>
        <w:t>// DWORD</w:t>
      </w:r>
    </w:p>
    <w:p w14:paraId="7A550617" w14:textId="77777777" w:rsidR="0036799E" w:rsidRDefault="0036799E" w:rsidP="0036799E">
      <w:pPr>
        <w:pStyle w:val="Code"/>
      </w:pPr>
      <w:r>
        <w:tab/>
        <w:t>UniqueId1,</w:t>
      </w:r>
      <w:r>
        <w:tab/>
      </w:r>
      <w:r>
        <w:tab/>
      </w:r>
      <w:r>
        <w:tab/>
        <w:t>// DWORD</w:t>
      </w:r>
    </w:p>
    <w:p w14:paraId="2AD7A406" w14:textId="77777777" w:rsidR="0036799E" w:rsidRDefault="0036799E" w:rsidP="0036799E">
      <w:pPr>
        <w:pStyle w:val="Code"/>
      </w:pPr>
      <w:r>
        <w:tab/>
        <w:t>CurrentValue1</w:t>
      </w:r>
      <w:r>
        <w:tab/>
      </w:r>
      <w:r>
        <w:tab/>
        <w:t>// DWORD</w:t>
      </w:r>
    </w:p>
    <w:p w14:paraId="2DBC51C6" w14:textId="77777777" w:rsidR="0036799E" w:rsidRDefault="0036799E" w:rsidP="0036799E">
      <w:pPr>
        <w:pStyle w:val="Code"/>
      </w:pPr>
      <w:r>
        <w:tab/>
        <w:t>Reserved1,</w:t>
      </w:r>
      <w:r>
        <w:tab/>
      </w:r>
      <w:r>
        <w:tab/>
      </w:r>
      <w:r>
        <w:tab/>
        <w:t>// DWORD</w:t>
      </w:r>
    </w:p>
    <w:p w14:paraId="2C99D95F" w14:textId="77777777" w:rsidR="0036799E" w:rsidRDefault="0036799E" w:rsidP="0036799E">
      <w:pPr>
        <w:pStyle w:val="Code"/>
      </w:pPr>
      <w:r>
        <w:tab/>
        <w:t>…</w:t>
      </w:r>
    </w:p>
    <w:p w14:paraId="2534CD15" w14:textId="77777777" w:rsidR="0036799E" w:rsidRDefault="0036799E" w:rsidP="0036799E">
      <w:pPr>
        <w:pStyle w:val="Code"/>
      </w:pPr>
      <w:r>
        <w:tab/>
        <w:t>…</w:t>
      </w:r>
    </w:p>
    <w:p w14:paraId="75AC619D" w14:textId="77777777" w:rsidR="0036799E" w:rsidRDefault="0036799E" w:rsidP="0036799E">
      <w:pPr>
        <w:pStyle w:val="Code"/>
      </w:pPr>
      <w:r>
        <w:tab/>
        <w:t>UsageIdN,</w:t>
      </w:r>
      <w:r>
        <w:tab/>
      </w:r>
      <w:r>
        <w:tab/>
      </w:r>
      <w:r>
        <w:tab/>
        <w:t>// DWORD</w:t>
      </w:r>
    </w:p>
    <w:p w14:paraId="7129ACB5" w14:textId="77777777" w:rsidR="0036799E" w:rsidRDefault="0036799E" w:rsidP="0036799E">
      <w:pPr>
        <w:pStyle w:val="Code"/>
      </w:pPr>
      <w:r>
        <w:tab/>
        <w:t>UniqueIdN,</w:t>
      </w:r>
      <w:r>
        <w:tab/>
      </w:r>
      <w:r>
        <w:tab/>
      </w:r>
      <w:r>
        <w:tab/>
        <w:t>// DWORD</w:t>
      </w:r>
    </w:p>
    <w:p w14:paraId="66D39283" w14:textId="77777777" w:rsidR="0036799E" w:rsidRDefault="0036799E" w:rsidP="0036799E">
      <w:pPr>
        <w:pStyle w:val="Code"/>
      </w:pPr>
      <w:r>
        <w:tab/>
        <w:t>CurrentValueN,</w:t>
      </w:r>
      <w:r>
        <w:tab/>
      </w:r>
      <w:r>
        <w:tab/>
        <w:t>// DWORD</w:t>
      </w:r>
    </w:p>
    <w:p w14:paraId="5DA8A80B" w14:textId="77777777" w:rsidR="0036799E" w:rsidRDefault="0036799E" w:rsidP="0036799E">
      <w:pPr>
        <w:pStyle w:val="Code"/>
      </w:pPr>
      <w:r>
        <w:tab/>
        <w:t>ReservedN</w:t>
      </w:r>
      <w:r>
        <w:tab/>
      </w:r>
      <w:r>
        <w:tab/>
      </w:r>
      <w:r>
        <w:tab/>
        <w:t>// DWORD</w:t>
      </w:r>
    </w:p>
    <w:p w14:paraId="2A43A2E3" w14:textId="77777777" w:rsidR="0036799E" w:rsidRDefault="0036799E" w:rsidP="0036799E">
      <w:pPr>
        <w:pStyle w:val="Code"/>
      </w:pPr>
      <w:r>
        <w:t>})</w:t>
      </w:r>
    </w:p>
    <w:p w14:paraId="7FCC9FB9" w14:textId="77777777" w:rsidR="002E6539" w:rsidRDefault="002E6539" w:rsidP="002E6539">
      <w:pPr>
        <w:pStyle w:val="Code"/>
      </w:pPr>
    </w:p>
    <w:p w14:paraId="6818846D" w14:textId="77777777" w:rsidR="0036799E" w:rsidRDefault="0036799E" w:rsidP="0036799E">
      <w:pPr>
        <w:pStyle w:val="IndentedNormal"/>
      </w:pPr>
      <w:r>
        <w:t>NOTE: If no temperature sensors are present on the system, then a null package must be returned for the TSDD object.</w:t>
      </w:r>
    </w:p>
    <w:p w14:paraId="0F9D2C22" w14:textId="77777777" w:rsidR="002E6539" w:rsidRPr="00C45237" w:rsidRDefault="002E6539" w:rsidP="002E6539">
      <w:pPr>
        <w:keepNext/>
        <w:rPr>
          <w:b/>
        </w:rPr>
      </w:pPr>
      <w:r w:rsidRPr="00C45237">
        <w:rPr>
          <w:b/>
        </w:rPr>
        <w:tab/>
      </w:r>
      <w:r>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E3159B" w14:paraId="5BD2C44F" w14:textId="77777777" w:rsidTr="00E32B24">
        <w:trPr>
          <w:trHeight w:val="467"/>
          <w:tblHeader/>
          <w:jc w:val="center"/>
        </w:trPr>
        <w:tc>
          <w:tcPr>
            <w:tcW w:w="1761" w:type="dxa"/>
          </w:tcPr>
          <w:p w14:paraId="1BB2C25C" w14:textId="77777777" w:rsidR="00E3159B" w:rsidRPr="009A1D58" w:rsidRDefault="00E3159B" w:rsidP="00E32B24">
            <w:pPr>
              <w:pStyle w:val="CellHeader"/>
            </w:pPr>
            <w:r>
              <w:t>Field Name</w:t>
            </w:r>
          </w:p>
        </w:tc>
        <w:tc>
          <w:tcPr>
            <w:tcW w:w="6182" w:type="dxa"/>
          </w:tcPr>
          <w:p w14:paraId="33D70B21" w14:textId="77777777" w:rsidR="00E3159B" w:rsidRDefault="00E3159B" w:rsidP="00E32B24">
            <w:pPr>
              <w:pStyle w:val="CellHeader"/>
            </w:pPr>
            <w:r>
              <w:t>Definition</w:t>
            </w:r>
          </w:p>
        </w:tc>
      </w:tr>
      <w:tr w:rsidR="00E3159B" w14:paraId="4D8D9019" w14:textId="77777777" w:rsidTr="00E32B24">
        <w:trPr>
          <w:trHeight w:val="467"/>
          <w:jc w:val="center"/>
        </w:trPr>
        <w:tc>
          <w:tcPr>
            <w:tcW w:w="1761" w:type="dxa"/>
            <w:vAlign w:val="center"/>
          </w:tcPr>
          <w:p w14:paraId="3FC1E3F0" w14:textId="77777777" w:rsidR="00E3159B" w:rsidRPr="00713AFD" w:rsidRDefault="00E3159B" w:rsidP="00E32B24">
            <w:pPr>
              <w:pStyle w:val="CellNormal"/>
              <w:rPr>
                <w:b/>
              </w:rPr>
            </w:pPr>
            <w:r>
              <w:rPr>
                <w:b/>
              </w:rPr>
              <w:t>UsageId</w:t>
            </w:r>
          </w:p>
        </w:tc>
        <w:tc>
          <w:tcPr>
            <w:tcW w:w="6182" w:type="dxa"/>
            <w:vAlign w:val="center"/>
          </w:tcPr>
          <w:p w14:paraId="0C5254D8" w14:textId="77777777" w:rsidR="00E3159B" w:rsidRPr="002B36B6" w:rsidRDefault="0063165C" w:rsidP="0063165C">
            <w:pPr>
              <w:pStyle w:val="IndentedNormal"/>
              <w:ind w:left="0"/>
            </w:pPr>
            <w:r>
              <w:t xml:space="preserve">Indicates the type of device the temperature value is reported for. The value must be one of the values from </w:t>
            </w:r>
            <w:r w:rsidR="00A0555D">
              <w:fldChar w:fldCharType="begin"/>
            </w:r>
            <w:r w:rsidR="00A0555D">
              <w:instrText xml:space="preserve"> REF _Ref271207862 \h  \* MERGEFORMAT </w:instrText>
            </w:r>
            <w:r w:rsidR="00A0555D">
              <w:fldChar w:fldCharType="separate"/>
            </w:r>
            <w:r w:rsidR="00B55D7F" w:rsidRPr="00B55D7F">
              <w:rPr>
                <w:rStyle w:val="SubtleReference"/>
              </w:rPr>
              <w:t>Table 31: Temperature (TSDD) Usage enumeration</w:t>
            </w:r>
            <w:r w:rsidR="00A0555D">
              <w:fldChar w:fldCharType="end"/>
            </w:r>
            <w:r>
              <w:t>.</w:t>
            </w:r>
          </w:p>
        </w:tc>
      </w:tr>
      <w:tr w:rsidR="00E3159B" w14:paraId="644BC982" w14:textId="77777777" w:rsidTr="00E32B24">
        <w:trPr>
          <w:trHeight w:val="467"/>
          <w:jc w:val="center"/>
        </w:trPr>
        <w:tc>
          <w:tcPr>
            <w:tcW w:w="1761" w:type="dxa"/>
            <w:vAlign w:val="center"/>
          </w:tcPr>
          <w:p w14:paraId="4ADE00AC" w14:textId="77777777" w:rsidR="00E3159B" w:rsidRPr="00713AFD" w:rsidRDefault="00E3159B" w:rsidP="00E32B24">
            <w:pPr>
              <w:pStyle w:val="CellNormal"/>
              <w:rPr>
                <w:b/>
              </w:rPr>
            </w:pPr>
            <w:r>
              <w:rPr>
                <w:b/>
              </w:rPr>
              <w:t>UniqueId</w:t>
            </w:r>
          </w:p>
        </w:tc>
        <w:tc>
          <w:tcPr>
            <w:tcW w:w="6182" w:type="dxa"/>
            <w:vAlign w:val="center"/>
          </w:tcPr>
          <w:p w14:paraId="41CCAE69" w14:textId="77777777" w:rsidR="00E3159B" w:rsidRDefault="0063165C" w:rsidP="0063165C">
            <w:pPr>
              <w:pStyle w:val="IndentedNormal"/>
              <w:ind w:left="0"/>
            </w:pPr>
            <w:r>
              <w:t xml:space="preserve">The UniqueId value reported by BIOS in the TSDD package must uniquely identify a device within the Performance Tuning &amp; Monitoring ACPI Device scope (this includes VSDD and FSDD devices as well).  </w:t>
            </w:r>
          </w:p>
        </w:tc>
      </w:tr>
      <w:tr w:rsidR="00E3159B" w14:paraId="06E2C0D6" w14:textId="77777777" w:rsidTr="00E32B24">
        <w:trPr>
          <w:trHeight w:val="467"/>
          <w:jc w:val="center"/>
        </w:trPr>
        <w:tc>
          <w:tcPr>
            <w:tcW w:w="1761" w:type="dxa"/>
            <w:vAlign w:val="center"/>
          </w:tcPr>
          <w:p w14:paraId="4A7E787C" w14:textId="77777777" w:rsidR="00E3159B" w:rsidRDefault="00E3159B" w:rsidP="00E32B24">
            <w:pPr>
              <w:pStyle w:val="CellNormal"/>
              <w:rPr>
                <w:b/>
              </w:rPr>
            </w:pPr>
            <w:r>
              <w:rPr>
                <w:b/>
              </w:rPr>
              <w:t>CurrentValue</w:t>
            </w:r>
          </w:p>
        </w:tc>
        <w:tc>
          <w:tcPr>
            <w:tcW w:w="6182" w:type="dxa"/>
            <w:vAlign w:val="center"/>
          </w:tcPr>
          <w:p w14:paraId="70E11B57" w14:textId="77777777" w:rsidR="00E3159B" w:rsidRDefault="0063165C" w:rsidP="009C1B4A">
            <w:pPr>
              <w:pStyle w:val="IndentedNormal"/>
              <w:ind w:left="0"/>
            </w:pPr>
            <w:r>
              <w:t xml:space="preserve">The units of the current absolute temperature value returned must be </w:t>
            </w:r>
            <w:r w:rsidRPr="006B1830">
              <w:t>10ths</w:t>
            </w:r>
            <w:r>
              <w:t xml:space="preserve"> of a Kelvin. For example, if the temperature is </w:t>
            </w:r>
            <w:r w:rsidRPr="006B1830">
              <w:t>30</w:t>
            </w:r>
            <w:r>
              <w:t xml:space="preserve"> degrees Celsius then the value returned must be (2732 + 300) = 3032.</w:t>
            </w:r>
          </w:p>
        </w:tc>
      </w:tr>
      <w:tr w:rsidR="00E3159B" w14:paraId="677C58A5" w14:textId="77777777" w:rsidTr="00E32B24">
        <w:trPr>
          <w:trHeight w:val="467"/>
          <w:jc w:val="center"/>
        </w:trPr>
        <w:tc>
          <w:tcPr>
            <w:tcW w:w="1761" w:type="dxa"/>
            <w:vAlign w:val="center"/>
          </w:tcPr>
          <w:p w14:paraId="440C7855" w14:textId="77777777" w:rsidR="00E3159B" w:rsidRDefault="00E3159B" w:rsidP="00E32B24">
            <w:pPr>
              <w:pStyle w:val="CellNormal"/>
              <w:rPr>
                <w:b/>
              </w:rPr>
            </w:pPr>
            <w:r>
              <w:rPr>
                <w:b/>
              </w:rPr>
              <w:t>Reserved</w:t>
            </w:r>
          </w:p>
        </w:tc>
        <w:tc>
          <w:tcPr>
            <w:tcW w:w="6182" w:type="dxa"/>
            <w:vAlign w:val="center"/>
          </w:tcPr>
          <w:p w14:paraId="2D711D43" w14:textId="77777777" w:rsidR="00E3159B" w:rsidRDefault="00D03420" w:rsidP="00E32B24">
            <w:r>
              <w:t>The value of the reserved field is 0000h.</w:t>
            </w:r>
          </w:p>
        </w:tc>
      </w:tr>
    </w:tbl>
    <w:p w14:paraId="2861B2D2" w14:textId="293543B2" w:rsidR="00E3159B" w:rsidRDefault="00E3159B" w:rsidP="00324BFC">
      <w:pPr>
        <w:pStyle w:val="StyleCaptionCentered"/>
        <w:ind w:left="720"/>
        <w:jc w:val="left"/>
      </w:pPr>
      <w:bookmarkStart w:id="2519" w:name="_Toc447095708"/>
      <w:r>
        <w:lastRenderedPageBreak/>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17</w:t>
      </w:r>
      <w:r w:rsidR="003C1B33">
        <w:rPr>
          <w:noProof/>
        </w:rPr>
        <w:fldChar w:fldCharType="end"/>
      </w:r>
      <w:r>
        <w:t>: TSDD Package Parameter Definitions</w:t>
      </w:r>
      <w:bookmarkEnd w:id="2519"/>
    </w:p>
    <w:p w14:paraId="4715E5F3" w14:textId="77777777" w:rsidR="00016EDB" w:rsidRDefault="00C5393C" w:rsidP="00A871E6">
      <w:pPr>
        <w:pStyle w:val="Heading4"/>
        <w:rPr>
          <w:lang w:val="pt-BR"/>
        </w:rPr>
      </w:pPr>
      <w:bookmarkStart w:id="2520" w:name="_Toc241989445"/>
      <w:bookmarkStart w:id="2521" w:name="_Toc241998345"/>
      <w:bookmarkStart w:id="2522" w:name="_Toc242006621"/>
      <w:bookmarkStart w:id="2523" w:name="_Toc241989446"/>
      <w:bookmarkStart w:id="2524" w:name="_Toc241998346"/>
      <w:bookmarkStart w:id="2525" w:name="_Toc242006622"/>
      <w:bookmarkStart w:id="2526" w:name="_Toc241989447"/>
      <w:bookmarkStart w:id="2527" w:name="_Toc241998347"/>
      <w:bookmarkStart w:id="2528" w:name="_Toc242006623"/>
      <w:bookmarkStart w:id="2529" w:name="_Toc241989448"/>
      <w:bookmarkStart w:id="2530" w:name="_Toc241998348"/>
      <w:bookmarkStart w:id="2531" w:name="_Toc242006624"/>
      <w:bookmarkStart w:id="2532" w:name="_Toc241989449"/>
      <w:bookmarkStart w:id="2533" w:name="_Toc241998349"/>
      <w:bookmarkStart w:id="2534" w:name="_Toc242006625"/>
      <w:bookmarkStart w:id="2535" w:name="_Toc241989450"/>
      <w:bookmarkStart w:id="2536" w:name="_Toc241998350"/>
      <w:bookmarkStart w:id="2537" w:name="_Toc242006626"/>
      <w:bookmarkStart w:id="2538" w:name="_Toc241989451"/>
      <w:bookmarkStart w:id="2539" w:name="_Toc241998351"/>
      <w:bookmarkStart w:id="2540" w:name="_Toc242006627"/>
      <w:bookmarkStart w:id="2541" w:name="_Toc241989452"/>
      <w:bookmarkStart w:id="2542" w:name="_Toc241998352"/>
      <w:bookmarkStart w:id="2543" w:name="_Toc242006628"/>
      <w:bookmarkStart w:id="2544" w:name="_Toc241989453"/>
      <w:bookmarkStart w:id="2545" w:name="_Toc241998353"/>
      <w:bookmarkStart w:id="2546" w:name="_Toc242006629"/>
      <w:bookmarkStart w:id="2547" w:name="_Toc241989454"/>
      <w:bookmarkStart w:id="2548" w:name="_Toc241998354"/>
      <w:bookmarkStart w:id="2549" w:name="_Toc242006630"/>
      <w:bookmarkStart w:id="2550" w:name="_Toc241989455"/>
      <w:bookmarkStart w:id="2551" w:name="_Toc241998355"/>
      <w:bookmarkStart w:id="2552" w:name="_Toc242006631"/>
      <w:bookmarkStart w:id="2553" w:name="_Toc241989456"/>
      <w:bookmarkStart w:id="2554" w:name="_Toc241998356"/>
      <w:bookmarkStart w:id="2555" w:name="_Toc242006632"/>
      <w:bookmarkStart w:id="2556" w:name="_Toc241989457"/>
      <w:bookmarkStart w:id="2557" w:name="_Toc241998357"/>
      <w:bookmarkStart w:id="2558" w:name="_Toc242006633"/>
      <w:bookmarkStart w:id="2559" w:name="_Toc241989458"/>
      <w:bookmarkStart w:id="2560" w:name="_Toc241998358"/>
      <w:bookmarkStart w:id="2561" w:name="_Toc242006634"/>
      <w:bookmarkStart w:id="2562" w:name="_Toc241989459"/>
      <w:bookmarkStart w:id="2563" w:name="_Toc241998359"/>
      <w:bookmarkStart w:id="2564" w:name="_Toc242006635"/>
      <w:bookmarkStart w:id="2565" w:name="_Toc241989460"/>
      <w:bookmarkStart w:id="2566" w:name="_Toc241998360"/>
      <w:bookmarkStart w:id="2567" w:name="_Toc242006636"/>
      <w:bookmarkStart w:id="2568" w:name="_Toc241989461"/>
      <w:bookmarkStart w:id="2569" w:name="_Toc241998361"/>
      <w:bookmarkStart w:id="2570" w:name="_Toc242006637"/>
      <w:bookmarkStart w:id="2571" w:name="_Voltage_Sensor_Data"/>
      <w:bookmarkStart w:id="2572" w:name="_Toc197924754"/>
      <w:bookmarkStart w:id="2573" w:name="_Toc217355328"/>
      <w:bookmarkStart w:id="2574" w:name="_Toc218999718"/>
      <w:bookmarkStart w:id="2575" w:name="_Toc206291675"/>
      <w:bookmarkStart w:id="2576" w:name="_Toc461460130"/>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r w:rsidRPr="00F75D56">
        <w:rPr>
          <w:lang w:val="pt-BR"/>
        </w:rPr>
        <w:t>Voltage Sensor Data Dump (VSDD)</w:t>
      </w:r>
      <w:bookmarkEnd w:id="2572"/>
      <w:bookmarkEnd w:id="2573"/>
      <w:bookmarkEnd w:id="2574"/>
      <w:bookmarkEnd w:id="2575"/>
      <w:bookmarkEnd w:id="2576"/>
    </w:p>
    <w:p w14:paraId="2E2375F1" w14:textId="77777777" w:rsidR="003576AD" w:rsidRDefault="003576AD" w:rsidP="003576AD">
      <w:pPr>
        <w:pStyle w:val="IndentedNormal"/>
      </w:pPr>
      <w:r>
        <w:rPr>
          <w:lang w:val="pt-BR"/>
        </w:rPr>
        <w:t>T</w:t>
      </w:r>
      <w:r w:rsidR="00C5393C">
        <w:t xml:space="preserve">he VSDD </w:t>
      </w:r>
      <w:r w:rsidR="00C7450F">
        <w:t xml:space="preserve">method </w:t>
      </w:r>
      <w:r w:rsidR="00C5393C">
        <w:t xml:space="preserve">evaluates to a packaged list of information about available </w:t>
      </w:r>
      <w:r w:rsidR="007F42A7">
        <w:t>v</w:t>
      </w:r>
      <w:r w:rsidR="00C5393C">
        <w:t>oltage sensors and the current voltage values.</w:t>
      </w:r>
      <w:r w:rsidR="007F42A7">
        <w:t xml:space="preserve">  This object is required when using any Performance Tuning &amp; Monitoring ACPI Devices.</w:t>
      </w:r>
    </w:p>
    <w:p w14:paraId="21707026" w14:textId="77777777" w:rsidR="008C7241" w:rsidRDefault="008C7241" w:rsidP="008C7241">
      <w:pPr>
        <w:pStyle w:val="IndentedNormal"/>
      </w:pPr>
      <w:r>
        <w:t>Typical voltage values returned by this object would include CPU core, Uncore, Memory, and/or PCH.</w:t>
      </w:r>
    </w:p>
    <w:p w14:paraId="718B3439" w14:textId="77777777" w:rsidR="0067464A" w:rsidRDefault="0067464A" w:rsidP="005F446D">
      <w:pPr>
        <w:pStyle w:val="IndentedBold"/>
      </w:pPr>
      <w:r>
        <w:t>Syntax for Signature</w:t>
      </w:r>
    </w:p>
    <w:p w14:paraId="045F676C" w14:textId="77777777" w:rsidR="0067464A" w:rsidRDefault="0067464A" w:rsidP="0067464A">
      <w:pPr>
        <w:pStyle w:val="Code"/>
      </w:pPr>
      <w:r>
        <w:t>Method(VSDD, 0, NotSerialized, 0, PkgObject)</w:t>
      </w:r>
    </w:p>
    <w:p w14:paraId="5B0F3F53" w14:textId="77777777" w:rsidR="0067464A" w:rsidRDefault="0067464A" w:rsidP="0067464A">
      <w:pPr>
        <w:pStyle w:val="IndentedNormal"/>
      </w:pPr>
    </w:p>
    <w:p w14:paraId="72FD299E" w14:textId="77777777" w:rsidR="0067464A" w:rsidRDefault="0067464A" w:rsidP="005F446D">
      <w:pPr>
        <w:pStyle w:val="IndentedBold"/>
      </w:pPr>
      <w:r>
        <w:t>Description</w:t>
      </w:r>
    </w:p>
    <w:p w14:paraId="753283C3" w14:textId="77777777" w:rsidR="0067464A" w:rsidRDefault="0067464A" w:rsidP="0067464A">
      <w:pPr>
        <w:pStyle w:val="IndentedNormal"/>
      </w:pPr>
      <w:r>
        <w:t>The purpose of this method is to be able to get the current state of all voltages on the platform which have been provided by the platform.</w:t>
      </w:r>
    </w:p>
    <w:p w14:paraId="2DF5C94D" w14:textId="77777777" w:rsidR="0067464A" w:rsidRDefault="0067464A" w:rsidP="005F446D">
      <w:pPr>
        <w:pStyle w:val="IndentedBold"/>
      </w:pPr>
      <w:r>
        <w:t>Arguments</w:t>
      </w:r>
    </w:p>
    <w:p w14:paraId="49385362" w14:textId="77777777" w:rsidR="0067464A" w:rsidRDefault="0067464A" w:rsidP="0067464A">
      <w:pPr>
        <w:pStyle w:val="IndentedNormal"/>
      </w:pPr>
      <w:r>
        <w:t>No input parameters.</w:t>
      </w:r>
    </w:p>
    <w:p w14:paraId="10E3AA3A" w14:textId="77777777" w:rsidR="0067464A" w:rsidRDefault="0067464A" w:rsidP="005F446D">
      <w:pPr>
        <w:pStyle w:val="IndentedBold"/>
      </w:pPr>
      <w:r>
        <w:t>Result</w:t>
      </w:r>
    </w:p>
    <w:p w14:paraId="09061B76" w14:textId="77777777" w:rsidR="00016EDB" w:rsidRDefault="00C5393C" w:rsidP="00016EDB">
      <w:pPr>
        <w:pStyle w:val="Code"/>
      </w:pPr>
      <w:r>
        <w:t>Name (</w:t>
      </w:r>
      <w:r w:rsidR="00FB08A0">
        <w:t>VLTV</w:t>
      </w:r>
      <w:r>
        <w:t>, Package()</w:t>
      </w:r>
    </w:p>
    <w:p w14:paraId="4A582DAC" w14:textId="77777777" w:rsidR="00016EDB" w:rsidRDefault="00C5393C" w:rsidP="00016EDB">
      <w:pPr>
        <w:pStyle w:val="Code"/>
      </w:pPr>
      <w:r>
        <w:t>{</w:t>
      </w:r>
      <w:r>
        <w:tab/>
        <w:t>//Field Name</w:t>
      </w:r>
      <w:r>
        <w:tab/>
      </w:r>
      <w:r>
        <w:tab/>
        <w:t>//Field Type</w:t>
      </w:r>
    </w:p>
    <w:p w14:paraId="33DCF4FB" w14:textId="77777777" w:rsidR="00016EDB" w:rsidRDefault="00C5393C" w:rsidP="00016EDB">
      <w:pPr>
        <w:pStyle w:val="Code"/>
      </w:pPr>
      <w:r>
        <w:tab/>
        <w:t>UsageId1,</w:t>
      </w:r>
      <w:r>
        <w:tab/>
      </w:r>
      <w:r>
        <w:tab/>
      </w:r>
      <w:r>
        <w:tab/>
        <w:t>// DWORD</w:t>
      </w:r>
    </w:p>
    <w:p w14:paraId="3EAEFE53" w14:textId="77777777" w:rsidR="00016EDB" w:rsidRDefault="00C5393C" w:rsidP="00016EDB">
      <w:pPr>
        <w:pStyle w:val="Code"/>
      </w:pPr>
      <w:r>
        <w:tab/>
      </w:r>
      <w:r w:rsidR="00EB2334">
        <w:t>Unique</w:t>
      </w:r>
      <w:r>
        <w:t>Id1,</w:t>
      </w:r>
      <w:r>
        <w:tab/>
      </w:r>
      <w:r>
        <w:tab/>
      </w:r>
      <w:r>
        <w:tab/>
        <w:t>// DWORD</w:t>
      </w:r>
    </w:p>
    <w:p w14:paraId="5A5F9862" w14:textId="77777777" w:rsidR="00016EDB" w:rsidRDefault="00C5393C" w:rsidP="00016EDB">
      <w:pPr>
        <w:pStyle w:val="Code"/>
      </w:pPr>
      <w:r>
        <w:tab/>
        <w:t>CurrentValue1</w:t>
      </w:r>
      <w:r>
        <w:tab/>
      </w:r>
      <w:r>
        <w:tab/>
        <w:t>// DWORD</w:t>
      </w:r>
    </w:p>
    <w:p w14:paraId="2065C677" w14:textId="77777777" w:rsidR="00016EDB" w:rsidRDefault="00EE558B" w:rsidP="00016EDB">
      <w:pPr>
        <w:pStyle w:val="Code"/>
      </w:pPr>
      <w:r>
        <w:tab/>
        <w:t>Reserved1,</w:t>
      </w:r>
      <w:r>
        <w:tab/>
      </w:r>
      <w:r>
        <w:tab/>
      </w:r>
      <w:r>
        <w:tab/>
        <w:t>// DWORD</w:t>
      </w:r>
      <w:r w:rsidR="001215EE">
        <w:tab/>
      </w:r>
    </w:p>
    <w:p w14:paraId="7B7B750E" w14:textId="77777777" w:rsidR="00016EDB" w:rsidRDefault="00C5393C" w:rsidP="00016EDB">
      <w:pPr>
        <w:pStyle w:val="Code"/>
      </w:pPr>
      <w:r>
        <w:tab/>
        <w:t>…</w:t>
      </w:r>
    </w:p>
    <w:p w14:paraId="4A469245" w14:textId="77777777" w:rsidR="00016EDB" w:rsidRDefault="00C5393C" w:rsidP="00016EDB">
      <w:pPr>
        <w:pStyle w:val="Code"/>
      </w:pPr>
      <w:r>
        <w:tab/>
        <w:t>…</w:t>
      </w:r>
    </w:p>
    <w:p w14:paraId="10664865" w14:textId="77777777" w:rsidR="00016EDB" w:rsidRDefault="00C5393C" w:rsidP="00016EDB">
      <w:pPr>
        <w:pStyle w:val="Code"/>
      </w:pPr>
      <w:r>
        <w:tab/>
        <w:t>UsageIdN,</w:t>
      </w:r>
      <w:r>
        <w:tab/>
      </w:r>
      <w:r>
        <w:tab/>
      </w:r>
      <w:r>
        <w:tab/>
        <w:t>// DWORD</w:t>
      </w:r>
    </w:p>
    <w:p w14:paraId="3EF410AD" w14:textId="77777777" w:rsidR="00016EDB" w:rsidRDefault="00C5393C" w:rsidP="00016EDB">
      <w:pPr>
        <w:pStyle w:val="Code"/>
      </w:pPr>
      <w:r>
        <w:tab/>
      </w:r>
      <w:r w:rsidR="00EB2334">
        <w:t>UniqueIdN</w:t>
      </w:r>
      <w:r>
        <w:t>,</w:t>
      </w:r>
      <w:r>
        <w:tab/>
      </w:r>
      <w:r>
        <w:tab/>
      </w:r>
      <w:r>
        <w:tab/>
        <w:t>// DWORD</w:t>
      </w:r>
    </w:p>
    <w:p w14:paraId="3430895A" w14:textId="77777777" w:rsidR="00016EDB" w:rsidRDefault="00C5393C" w:rsidP="00016EDB">
      <w:pPr>
        <w:pStyle w:val="Code"/>
      </w:pPr>
      <w:r>
        <w:tab/>
        <w:t>CurrentValueN</w:t>
      </w:r>
      <w:r w:rsidR="00EE558B">
        <w:t>,</w:t>
      </w:r>
      <w:r>
        <w:tab/>
      </w:r>
      <w:r>
        <w:tab/>
        <w:t>// DWORD</w:t>
      </w:r>
    </w:p>
    <w:p w14:paraId="451206A1" w14:textId="77777777" w:rsidR="00016EDB" w:rsidRDefault="00EE558B" w:rsidP="00016EDB">
      <w:pPr>
        <w:pStyle w:val="Code"/>
      </w:pPr>
      <w:r>
        <w:tab/>
        <w:t>ReservedN</w:t>
      </w:r>
      <w:r w:rsidR="00C5393C">
        <w:tab/>
      </w:r>
      <w:r w:rsidR="00C5393C">
        <w:tab/>
      </w:r>
      <w:r w:rsidR="00C5393C">
        <w:tab/>
        <w:t>// DWORD</w:t>
      </w:r>
    </w:p>
    <w:p w14:paraId="5F952C86" w14:textId="77777777" w:rsidR="0067464A" w:rsidRDefault="00C5393C" w:rsidP="00016EDB">
      <w:pPr>
        <w:pStyle w:val="Code"/>
      </w:pPr>
      <w:r>
        <w:t>}</w:t>
      </w:r>
      <w:r w:rsidR="00B529B8">
        <w:t>)</w:t>
      </w:r>
    </w:p>
    <w:p w14:paraId="78D9E8F1" w14:textId="77777777" w:rsidR="00FB08A0" w:rsidRDefault="00FB08A0" w:rsidP="0067464A">
      <w:pPr>
        <w:pStyle w:val="Code"/>
      </w:pPr>
    </w:p>
    <w:p w14:paraId="5ACA64B4" w14:textId="77777777" w:rsidR="007F42A7" w:rsidRDefault="007F42A7" w:rsidP="007F42A7">
      <w:pPr>
        <w:pStyle w:val="IndentedNormal"/>
      </w:pPr>
      <w:r>
        <w:t>NOTE: If no voltages are present on the system, then a null package must be returned for the VSDD object.</w:t>
      </w:r>
    </w:p>
    <w:p w14:paraId="218630AC" w14:textId="77777777" w:rsidR="0067464A" w:rsidRPr="0067464A" w:rsidRDefault="0067464A" w:rsidP="0067464A">
      <w:pPr>
        <w:keepNext/>
        <w:rPr>
          <w:b/>
        </w:rPr>
      </w:pPr>
      <w:r w:rsidRPr="00C45237">
        <w:rPr>
          <w:b/>
        </w:rPr>
        <w:tab/>
      </w:r>
      <w:r>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8C7241" w14:paraId="05A2914E" w14:textId="77777777" w:rsidTr="00E32B24">
        <w:trPr>
          <w:trHeight w:val="467"/>
          <w:tblHeader/>
          <w:jc w:val="center"/>
        </w:trPr>
        <w:tc>
          <w:tcPr>
            <w:tcW w:w="1761" w:type="dxa"/>
          </w:tcPr>
          <w:p w14:paraId="340603D0" w14:textId="77777777" w:rsidR="008C7241" w:rsidRPr="009A1D58" w:rsidRDefault="008C7241" w:rsidP="00E32B24">
            <w:pPr>
              <w:pStyle w:val="CellHeader"/>
            </w:pPr>
            <w:r>
              <w:t>Field Name</w:t>
            </w:r>
          </w:p>
        </w:tc>
        <w:tc>
          <w:tcPr>
            <w:tcW w:w="6182" w:type="dxa"/>
          </w:tcPr>
          <w:p w14:paraId="65CD076B" w14:textId="77777777" w:rsidR="008C7241" w:rsidRDefault="008C7241" w:rsidP="00E32B24">
            <w:pPr>
              <w:pStyle w:val="CellHeader"/>
            </w:pPr>
            <w:r>
              <w:t>Definition</w:t>
            </w:r>
          </w:p>
        </w:tc>
      </w:tr>
      <w:tr w:rsidR="008C7241" w14:paraId="6BAA6077" w14:textId="77777777" w:rsidTr="00E32B24">
        <w:trPr>
          <w:trHeight w:val="467"/>
          <w:jc w:val="center"/>
        </w:trPr>
        <w:tc>
          <w:tcPr>
            <w:tcW w:w="1761" w:type="dxa"/>
            <w:vAlign w:val="center"/>
          </w:tcPr>
          <w:p w14:paraId="48AD135C" w14:textId="77777777" w:rsidR="008C7241" w:rsidRPr="00713AFD" w:rsidRDefault="008C7241" w:rsidP="00E32B24">
            <w:pPr>
              <w:pStyle w:val="CellNormal"/>
              <w:rPr>
                <w:b/>
              </w:rPr>
            </w:pPr>
            <w:r>
              <w:rPr>
                <w:b/>
              </w:rPr>
              <w:t>UsageId</w:t>
            </w:r>
          </w:p>
        </w:tc>
        <w:tc>
          <w:tcPr>
            <w:tcW w:w="6182" w:type="dxa"/>
            <w:vAlign w:val="center"/>
          </w:tcPr>
          <w:p w14:paraId="32CC88D7" w14:textId="77777777" w:rsidR="008C7241" w:rsidRPr="002B36B6" w:rsidRDefault="00F13A6A" w:rsidP="00E32B24">
            <w:pPr>
              <w:pStyle w:val="IndentedNormal"/>
              <w:ind w:left="0"/>
            </w:pPr>
            <w:r>
              <w:t xml:space="preserve">Indicates the type of device the voltage value is reported for. UsageId for VSDD package must be one of the values from </w:t>
            </w:r>
            <w:r w:rsidR="00A0555D">
              <w:fldChar w:fldCharType="begin"/>
            </w:r>
            <w:r w:rsidR="00A0555D">
              <w:instrText xml:space="preserve"> REF _Ref271208364 \h  \* MERGEFORMAT </w:instrText>
            </w:r>
            <w:r w:rsidR="00A0555D">
              <w:fldChar w:fldCharType="separate"/>
            </w:r>
            <w:r w:rsidR="00B55D7F" w:rsidRPr="00B55D7F">
              <w:rPr>
                <w:rStyle w:val="SubtleReference"/>
              </w:rPr>
              <w:t>Table 32: Voltage (VSDD) Usage enumeration</w:t>
            </w:r>
            <w:r w:rsidR="00A0555D">
              <w:fldChar w:fldCharType="end"/>
            </w:r>
            <w:r>
              <w:t>.</w:t>
            </w:r>
          </w:p>
        </w:tc>
      </w:tr>
      <w:tr w:rsidR="008C7241" w14:paraId="18E7E822" w14:textId="77777777" w:rsidTr="00E32B24">
        <w:trPr>
          <w:trHeight w:val="467"/>
          <w:jc w:val="center"/>
        </w:trPr>
        <w:tc>
          <w:tcPr>
            <w:tcW w:w="1761" w:type="dxa"/>
            <w:vAlign w:val="center"/>
          </w:tcPr>
          <w:p w14:paraId="0243B690" w14:textId="77777777" w:rsidR="008C7241" w:rsidRPr="00713AFD" w:rsidRDefault="008C7241" w:rsidP="00E32B24">
            <w:pPr>
              <w:pStyle w:val="CellNormal"/>
              <w:rPr>
                <w:b/>
              </w:rPr>
            </w:pPr>
            <w:r>
              <w:rPr>
                <w:b/>
              </w:rPr>
              <w:t>UniqueId</w:t>
            </w:r>
          </w:p>
        </w:tc>
        <w:tc>
          <w:tcPr>
            <w:tcW w:w="6182" w:type="dxa"/>
            <w:vAlign w:val="center"/>
          </w:tcPr>
          <w:p w14:paraId="7ABF5334" w14:textId="77777777" w:rsidR="008C7241" w:rsidRDefault="00F13A6A" w:rsidP="00F13A6A">
            <w:pPr>
              <w:pStyle w:val="IndentedNormal"/>
              <w:ind w:left="0"/>
            </w:pPr>
            <w:r>
              <w:t>The UniqueId value reported by BIOS in the VSDD package must uniquely identify a device within the Performance Tuning &amp; Monitoring ACPI Device scope (this includes TSDD and FSDD devices as well).</w:t>
            </w:r>
          </w:p>
        </w:tc>
      </w:tr>
      <w:tr w:rsidR="008C7241" w14:paraId="27B1716D" w14:textId="77777777" w:rsidTr="00E32B24">
        <w:trPr>
          <w:trHeight w:val="467"/>
          <w:jc w:val="center"/>
        </w:trPr>
        <w:tc>
          <w:tcPr>
            <w:tcW w:w="1761" w:type="dxa"/>
            <w:vAlign w:val="center"/>
          </w:tcPr>
          <w:p w14:paraId="13C11CAC" w14:textId="77777777" w:rsidR="008C7241" w:rsidRDefault="008C7241" w:rsidP="00E32B24">
            <w:pPr>
              <w:pStyle w:val="CellNormal"/>
              <w:rPr>
                <w:b/>
              </w:rPr>
            </w:pPr>
            <w:r>
              <w:rPr>
                <w:b/>
              </w:rPr>
              <w:t>CurrentValue</w:t>
            </w:r>
          </w:p>
        </w:tc>
        <w:tc>
          <w:tcPr>
            <w:tcW w:w="6182" w:type="dxa"/>
            <w:vAlign w:val="center"/>
          </w:tcPr>
          <w:p w14:paraId="7275AE6D" w14:textId="77777777" w:rsidR="008C7241" w:rsidRDefault="00F13A6A" w:rsidP="00F13A6A">
            <w:pPr>
              <w:pStyle w:val="IndentedNormal"/>
              <w:ind w:left="0"/>
            </w:pPr>
            <w:r>
              <w:t>The unit of the current voltage returned must be millivolts (mV). E.g., if the Voltage is 1.1 V, then the value returned must be 1100.</w:t>
            </w:r>
          </w:p>
        </w:tc>
      </w:tr>
      <w:tr w:rsidR="008C7241" w14:paraId="0D2C4120" w14:textId="77777777" w:rsidTr="00E32B24">
        <w:trPr>
          <w:trHeight w:val="467"/>
          <w:jc w:val="center"/>
        </w:trPr>
        <w:tc>
          <w:tcPr>
            <w:tcW w:w="1761" w:type="dxa"/>
            <w:vAlign w:val="center"/>
          </w:tcPr>
          <w:p w14:paraId="5D5936BE" w14:textId="77777777" w:rsidR="008C7241" w:rsidRDefault="008C7241" w:rsidP="00E32B24">
            <w:pPr>
              <w:pStyle w:val="CellNormal"/>
              <w:rPr>
                <w:b/>
              </w:rPr>
            </w:pPr>
            <w:r>
              <w:rPr>
                <w:b/>
              </w:rPr>
              <w:t>Reserved</w:t>
            </w:r>
          </w:p>
        </w:tc>
        <w:tc>
          <w:tcPr>
            <w:tcW w:w="6182" w:type="dxa"/>
            <w:vAlign w:val="center"/>
          </w:tcPr>
          <w:p w14:paraId="4295F030" w14:textId="77777777" w:rsidR="008C7241" w:rsidRDefault="008C7241" w:rsidP="00E32B24">
            <w:r>
              <w:t>The value of the reserved field is 0000h.</w:t>
            </w:r>
          </w:p>
        </w:tc>
      </w:tr>
    </w:tbl>
    <w:p w14:paraId="75CB1A60" w14:textId="35F8971F" w:rsidR="008C7241" w:rsidRDefault="008C7241" w:rsidP="00324BFC">
      <w:pPr>
        <w:pStyle w:val="StyleCaptionCentered"/>
        <w:ind w:left="720"/>
        <w:jc w:val="left"/>
      </w:pPr>
      <w:bookmarkStart w:id="2577" w:name="_Toc447095709"/>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18</w:t>
      </w:r>
      <w:r w:rsidR="003C1B33">
        <w:rPr>
          <w:noProof/>
        </w:rPr>
        <w:fldChar w:fldCharType="end"/>
      </w:r>
      <w:r>
        <w:t xml:space="preserve">: </w:t>
      </w:r>
      <w:r w:rsidR="00F13A6A">
        <w:t>V</w:t>
      </w:r>
      <w:r>
        <w:t>SDD Package Parameter Definitions</w:t>
      </w:r>
      <w:bookmarkEnd w:id="2577"/>
    </w:p>
    <w:p w14:paraId="0BBFC618" w14:textId="77777777" w:rsidR="00016EDB" w:rsidRDefault="00C5393C" w:rsidP="00DE6062">
      <w:pPr>
        <w:pStyle w:val="Heading4"/>
      </w:pPr>
      <w:bookmarkStart w:id="2578" w:name="_Fan_Sensor_Data"/>
      <w:bookmarkStart w:id="2579" w:name="_Toc197924755"/>
      <w:bookmarkStart w:id="2580" w:name="_Toc217355329"/>
      <w:bookmarkStart w:id="2581" w:name="_Toc218999719"/>
      <w:bookmarkStart w:id="2582" w:name="_Toc206291676"/>
      <w:bookmarkStart w:id="2583" w:name="_Toc242577856"/>
      <w:bookmarkStart w:id="2584" w:name="_Toc271209501"/>
      <w:bookmarkStart w:id="2585" w:name="_Toc461460131"/>
      <w:bookmarkEnd w:id="2578"/>
      <w:r>
        <w:lastRenderedPageBreak/>
        <w:t>Fan Sensor Data Dump (FSDD)</w:t>
      </w:r>
      <w:bookmarkEnd w:id="2579"/>
      <w:bookmarkEnd w:id="2580"/>
      <w:bookmarkEnd w:id="2581"/>
      <w:bookmarkEnd w:id="2582"/>
      <w:bookmarkEnd w:id="2583"/>
      <w:bookmarkEnd w:id="2584"/>
      <w:bookmarkEnd w:id="2585"/>
    </w:p>
    <w:p w14:paraId="571F4BE0" w14:textId="77777777" w:rsidR="00C5393C" w:rsidRDefault="00C5393C" w:rsidP="00C5393C">
      <w:pPr>
        <w:pStyle w:val="IndentedNormal"/>
      </w:pPr>
      <w:r>
        <w:t xml:space="preserve">The FSDD </w:t>
      </w:r>
      <w:r w:rsidR="00C7450F">
        <w:t xml:space="preserve">method </w:t>
      </w:r>
      <w:r>
        <w:t>evaluates to a packaged list of information about available fan sensors and the current fan speed values.</w:t>
      </w:r>
      <w:r w:rsidR="007F42A7">
        <w:t xml:space="preserve">  This object is required when using any Performance Tuning &amp; Monitoring ACPI Devices.</w:t>
      </w:r>
    </w:p>
    <w:p w14:paraId="66AEC350" w14:textId="77777777" w:rsidR="00181323" w:rsidRDefault="00181323" w:rsidP="005F446D">
      <w:pPr>
        <w:pStyle w:val="IndentedBold"/>
      </w:pPr>
      <w:r>
        <w:t>Syntax for Signature</w:t>
      </w:r>
    </w:p>
    <w:p w14:paraId="5987C654" w14:textId="77777777" w:rsidR="00181323" w:rsidRDefault="00181323" w:rsidP="00181323">
      <w:pPr>
        <w:pStyle w:val="Code"/>
      </w:pPr>
      <w:r>
        <w:t>Method(FSDD, 0, NotSerialized, 0, PkgObject)</w:t>
      </w:r>
    </w:p>
    <w:p w14:paraId="48D05E6E" w14:textId="77777777" w:rsidR="00181323" w:rsidRDefault="00181323" w:rsidP="00181323">
      <w:pPr>
        <w:pStyle w:val="IndentedNormal"/>
      </w:pPr>
    </w:p>
    <w:p w14:paraId="7CC37A99" w14:textId="77777777" w:rsidR="00181323" w:rsidRDefault="00181323" w:rsidP="005F446D">
      <w:pPr>
        <w:pStyle w:val="IndentedBold"/>
      </w:pPr>
      <w:r>
        <w:t>Description</w:t>
      </w:r>
    </w:p>
    <w:p w14:paraId="72433B36" w14:textId="77777777" w:rsidR="00181323" w:rsidRDefault="00181323" w:rsidP="00181323">
      <w:pPr>
        <w:pStyle w:val="IndentedNormal"/>
      </w:pPr>
      <w:r>
        <w:t>The purpose of this method is to be able to get the current speed of all fans on the platform which have been provided by the platform.</w:t>
      </w:r>
    </w:p>
    <w:p w14:paraId="18437BBC" w14:textId="77777777" w:rsidR="00181323" w:rsidRDefault="00181323" w:rsidP="005F446D">
      <w:pPr>
        <w:pStyle w:val="IndentedBold"/>
      </w:pPr>
      <w:r>
        <w:t>Arguments</w:t>
      </w:r>
    </w:p>
    <w:p w14:paraId="6FEE8B2C" w14:textId="77777777" w:rsidR="00181323" w:rsidRDefault="00181323" w:rsidP="00181323">
      <w:pPr>
        <w:pStyle w:val="IndentedNormal"/>
      </w:pPr>
      <w:r>
        <w:t>No input parameters.</w:t>
      </w:r>
    </w:p>
    <w:p w14:paraId="2D5E19D0" w14:textId="77777777" w:rsidR="00181323" w:rsidRDefault="00181323" w:rsidP="005F446D">
      <w:pPr>
        <w:pStyle w:val="IndentedBold"/>
      </w:pPr>
      <w:r>
        <w:t>Result</w:t>
      </w:r>
    </w:p>
    <w:p w14:paraId="0E10F9BC" w14:textId="77777777" w:rsidR="00016EDB" w:rsidRDefault="00C5393C" w:rsidP="00016EDB">
      <w:pPr>
        <w:pStyle w:val="Code"/>
      </w:pPr>
      <w:r>
        <w:t>Name (</w:t>
      </w:r>
      <w:r w:rsidR="003576AD">
        <w:t>RPMV</w:t>
      </w:r>
      <w:r>
        <w:t>, Package()</w:t>
      </w:r>
    </w:p>
    <w:p w14:paraId="3C496B7A" w14:textId="77777777" w:rsidR="00016EDB" w:rsidRDefault="00C5393C" w:rsidP="00016EDB">
      <w:pPr>
        <w:pStyle w:val="Code"/>
      </w:pPr>
      <w:r>
        <w:t>{</w:t>
      </w:r>
      <w:r>
        <w:tab/>
        <w:t>//Field Name</w:t>
      </w:r>
      <w:r>
        <w:tab/>
      </w:r>
      <w:r>
        <w:tab/>
        <w:t>//Field Type</w:t>
      </w:r>
    </w:p>
    <w:p w14:paraId="67ACFA6A" w14:textId="77777777" w:rsidR="00016EDB" w:rsidRDefault="00C5393C" w:rsidP="00016EDB">
      <w:pPr>
        <w:pStyle w:val="Code"/>
      </w:pPr>
      <w:r>
        <w:tab/>
        <w:t>UsageId1,</w:t>
      </w:r>
      <w:r>
        <w:tab/>
      </w:r>
      <w:r>
        <w:tab/>
      </w:r>
      <w:r>
        <w:tab/>
        <w:t>// DWORD</w:t>
      </w:r>
    </w:p>
    <w:p w14:paraId="720F9F34" w14:textId="77777777" w:rsidR="00016EDB" w:rsidRDefault="00C5393C" w:rsidP="00016EDB">
      <w:pPr>
        <w:pStyle w:val="Code"/>
      </w:pPr>
      <w:r>
        <w:tab/>
      </w:r>
      <w:r w:rsidR="00EB2334">
        <w:t>UniqueId1</w:t>
      </w:r>
      <w:r>
        <w:t>,</w:t>
      </w:r>
      <w:r>
        <w:tab/>
      </w:r>
      <w:r>
        <w:tab/>
      </w:r>
      <w:r>
        <w:tab/>
        <w:t>// DWORD</w:t>
      </w:r>
    </w:p>
    <w:p w14:paraId="5C5B80E7" w14:textId="77777777" w:rsidR="00016EDB" w:rsidRDefault="00C5393C" w:rsidP="00016EDB">
      <w:pPr>
        <w:pStyle w:val="Code"/>
      </w:pPr>
      <w:r>
        <w:tab/>
        <w:t>CurrentValue1</w:t>
      </w:r>
      <w:r w:rsidR="00A67ACE">
        <w:t>,</w:t>
      </w:r>
      <w:r>
        <w:tab/>
      </w:r>
      <w:r>
        <w:tab/>
        <w:t>// DWORD</w:t>
      </w:r>
    </w:p>
    <w:p w14:paraId="3D6D173A" w14:textId="77777777" w:rsidR="00016EDB" w:rsidRDefault="008845FE" w:rsidP="00016EDB">
      <w:pPr>
        <w:pStyle w:val="Code"/>
      </w:pPr>
      <w:r>
        <w:tab/>
        <w:t>Reserved1,</w:t>
      </w:r>
      <w:r>
        <w:tab/>
      </w:r>
      <w:r>
        <w:tab/>
      </w:r>
      <w:r>
        <w:tab/>
        <w:t>// DWORD</w:t>
      </w:r>
    </w:p>
    <w:p w14:paraId="1D20E8D6" w14:textId="77777777" w:rsidR="00016EDB" w:rsidRDefault="00C5393C" w:rsidP="00016EDB">
      <w:pPr>
        <w:pStyle w:val="Code"/>
      </w:pPr>
      <w:r>
        <w:tab/>
        <w:t>…</w:t>
      </w:r>
    </w:p>
    <w:p w14:paraId="12910847" w14:textId="77777777" w:rsidR="00016EDB" w:rsidRDefault="00C5393C" w:rsidP="00016EDB">
      <w:pPr>
        <w:pStyle w:val="Code"/>
      </w:pPr>
      <w:r>
        <w:tab/>
        <w:t>…</w:t>
      </w:r>
    </w:p>
    <w:p w14:paraId="60F7378D" w14:textId="77777777" w:rsidR="00016EDB" w:rsidRDefault="00C5393C" w:rsidP="00016EDB">
      <w:pPr>
        <w:pStyle w:val="Code"/>
      </w:pPr>
      <w:r>
        <w:tab/>
        <w:t>UsageIdN,</w:t>
      </w:r>
      <w:r>
        <w:tab/>
      </w:r>
      <w:r>
        <w:tab/>
      </w:r>
      <w:r>
        <w:tab/>
        <w:t>// DWORD</w:t>
      </w:r>
    </w:p>
    <w:p w14:paraId="071AF910" w14:textId="77777777" w:rsidR="00016EDB" w:rsidRDefault="00C5393C" w:rsidP="00016EDB">
      <w:pPr>
        <w:pStyle w:val="Code"/>
      </w:pPr>
      <w:r>
        <w:tab/>
      </w:r>
      <w:r w:rsidR="00EB2334">
        <w:t>UniqueIdN</w:t>
      </w:r>
      <w:r>
        <w:t>,</w:t>
      </w:r>
      <w:r>
        <w:tab/>
      </w:r>
      <w:r>
        <w:tab/>
      </w:r>
      <w:r>
        <w:tab/>
        <w:t>// DWORD</w:t>
      </w:r>
    </w:p>
    <w:p w14:paraId="30D19050" w14:textId="77777777" w:rsidR="00016EDB" w:rsidRDefault="00C5393C" w:rsidP="00016EDB">
      <w:pPr>
        <w:pStyle w:val="Code"/>
      </w:pPr>
      <w:r>
        <w:tab/>
        <w:t>CurrentValueN</w:t>
      </w:r>
      <w:r w:rsidR="008845FE">
        <w:t>,</w:t>
      </w:r>
      <w:r>
        <w:tab/>
      </w:r>
      <w:r>
        <w:tab/>
        <w:t>// DWORD</w:t>
      </w:r>
    </w:p>
    <w:p w14:paraId="729A1B0F" w14:textId="77777777" w:rsidR="00016EDB" w:rsidRDefault="008845FE" w:rsidP="00016EDB">
      <w:pPr>
        <w:pStyle w:val="Code"/>
      </w:pPr>
      <w:r>
        <w:tab/>
        <w:t>ReservedN</w:t>
      </w:r>
      <w:r w:rsidR="00C5393C">
        <w:tab/>
      </w:r>
      <w:r w:rsidR="00C5393C">
        <w:tab/>
      </w:r>
      <w:r w:rsidR="00C5393C">
        <w:tab/>
        <w:t>// DWORD</w:t>
      </w:r>
    </w:p>
    <w:p w14:paraId="1D0D1207" w14:textId="77777777" w:rsidR="00016EDB" w:rsidRDefault="00C5393C" w:rsidP="00016EDB">
      <w:pPr>
        <w:pStyle w:val="Code"/>
      </w:pPr>
      <w:r>
        <w:t>}</w:t>
      </w:r>
      <w:r w:rsidR="00B529B8">
        <w:t>)</w:t>
      </w:r>
    </w:p>
    <w:p w14:paraId="19794886" w14:textId="77777777" w:rsidR="00FB08A0" w:rsidRDefault="00FB08A0" w:rsidP="00FB08A0">
      <w:pPr>
        <w:pStyle w:val="Code"/>
      </w:pPr>
    </w:p>
    <w:p w14:paraId="5CDFF613" w14:textId="77777777" w:rsidR="007F42A7" w:rsidRDefault="007F42A7" w:rsidP="007F42A7">
      <w:pPr>
        <w:pStyle w:val="IndentedNormal"/>
      </w:pPr>
      <w:r>
        <w:t>NOTE: If no fan sensors are present on the system, then a null package must be returned.</w:t>
      </w:r>
    </w:p>
    <w:p w14:paraId="16F015FD" w14:textId="77777777" w:rsidR="00181323" w:rsidRPr="00181323" w:rsidRDefault="00181323" w:rsidP="00181323">
      <w:pPr>
        <w:keepNext/>
        <w:rPr>
          <w:b/>
        </w:rPr>
      </w:pPr>
      <w:r w:rsidRPr="00C45237">
        <w:rPr>
          <w:b/>
        </w:rPr>
        <w:tab/>
      </w:r>
      <w:r>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F13A6A" w14:paraId="7169ED81" w14:textId="77777777" w:rsidTr="00E32B24">
        <w:trPr>
          <w:trHeight w:val="467"/>
          <w:tblHeader/>
          <w:jc w:val="center"/>
        </w:trPr>
        <w:tc>
          <w:tcPr>
            <w:tcW w:w="1761" w:type="dxa"/>
          </w:tcPr>
          <w:p w14:paraId="138851A5" w14:textId="77777777" w:rsidR="00F13A6A" w:rsidRPr="009A1D58" w:rsidRDefault="00F13A6A" w:rsidP="00E32B24">
            <w:pPr>
              <w:pStyle w:val="CellHeader"/>
            </w:pPr>
            <w:r>
              <w:t>Field Name</w:t>
            </w:r>
          </w:p>
        </w:tc>
        <w:tc>
          <w:tcPr>
            <w:tcW w:w="6182" w:type="dxa"/>
          </w:tcPr>
          <w:p w14:paraId="6FB0EC66" w14:textId="77777777" w:rsidR="00F13A6A" w:rsidRDefault="00F13A6A" w:rsidP="00E32B24">
            <w:pPr>
              <w:pStyle w:val="CellHeader"/>
            </w:pPr>
            <w:r>
              <w:t>Definition</w:t>
            </w:r>
          </w:p>
        </w:tc>
      </w:tr>
      <w:tr w:rsidR="00F13A6A" w14:paraId="15D14944" w14:textId="77777777" w:rsidTr="00E32B24">
        <w:trPr>
          <w:trHeight w:val="467"/>
          <w:jc w:val="center"/>
        </w:trPr>
        <w:tc>
          <w:tcPr>
            <w:tcW w:w="1761" w:type="dxa"/>
            <w:vAlign w:val="center"/>
          </w:tcPr>
          <w:p w14:paraId="07C94FCC" w14:textId="77777777" w:rsidR="00F13A6A" w:rsidRPr="00713AFD" w:rsidRDefault="00F13A6A" w:rsidP="00E32B24">
            <w:pPr>
              <w:pStyle w:val="CellNormal"/>
              <w:rPr>
                <w:b/>
              </w:rPr>
            </w:pPr>
            <w:r>
              <w:rPr>
                <w:b/>
              </w:rPr>
              <w:t>UsageId</w:t>
            </w:r>
          </w:p>
        </w:tc>
        <w:tc>
          <w:tcPr>
            <w:tcW w:w="6182" w:type="dxa"/>
            <w:vAlign w:val="center"/>
          </w:tcPr>
          <w:p w14:paraId="5107082B" w14:textId="77777777" w:rsidR="00F13A6A" w:rsidRPr="002B36B6" w:rsidRDefault="004C7383" w:rsidP="00E32B24">
            <w:pPr>
              <w:pStyle w:val="IndentedNormal"/>
              <w:ind w:left="0"/>
            </w:pPr>
            <w:r>
              <w:t xml:space="preserve">Indicates the type of device the fan speed value is reported for. UsageId for FSDD package must be one of the values from </w:t>
            </w:r>
            <w:r w:rsidR="00A0555D">
              <w:fldChar w:fldCharType="begin"/>
            </w:r>
            <w:r w:rsidR="00A0555D">
              <w:instrText xml:space="preserve"> REF _Ref271208597 \h  \* MERGEFORMAT </w:instrText>
            </w:r>
            <w:r w:rsidR="00A0555D">
              <w:fldChar w:fldCharType="separate"/>
            </w:r>
            <w:r w:rsidR="00B55D7F" w:rsidRPr="00B55D7F">
              <w:rPr>
                <w:rStyle w:val="SubtleReference"/>
              </w:rPr>
              <w:t>Table 33: Fan (FSDD) Usage enumeration</w:t>
            </w:r>
            <w:r w:rsidR="00A0555D">
              <w:fldChar w:fldCharType="end"/>
            </w:r>
            <w:r>
              <w:t>.</w:t>
            </w:r>
          </w:p>
        </w:tc>
      </w:tr>
      <w:tr w:rsidR="00F13A6A" w14:paraId="657897E8" w14:textId="77777777" w:rsidTr="00E32B24">
        <w:trPr>
          <w:trHeight w:val="467"/>
          <w:jc w:val="center"/>
        </w:trPr>
        <w:tc>
          <w:tcPr>
            <w:tcW w:w="1761" w:type="dxa"/>
            <w:vAlign w:val="center"/>
          </w:tcPr>
          <w:p w14:paraId="18F481E8" w14:textId="77777777" w:rsidR="00F13A6A" w:rsidRPr="00713AFD" w:rsidRDefault="00F13A6A" w:rsidP="00E32B24">
            <w:pPr>
              <w:pStyle w:val="CellNormal"/>
              <w:rPr>
                <w:b/>
              </w:rPr>
            </w:pPr>
            <w:r>
              <w:rPr>
                <w:b/>
              </w:rPr>
              <w:t>UniqueId</w:t>
            </w:r>
          </w:p>
        </w:tc>
        <w:tc>
          <w:tcPr>
            <w:tcW w:w="6182" w:type="dxa"/>
            <w:vAlign w:val="center"/>
          </w:tcPr>
          <w:p w14:paraId="772870B4" w14:textId="77777777" w:rsidR="00F13A6A" w:rsidRDefault="004C7383" w:rsidP="004C7383">
            <w:pPr>
              <w:pStyle w:val="IndentedNormal"/>
              <w:ind w:left="0"/>
            </w:pPr>
            <w:r>
              <w:t>The UniqueId value reported by BIOS in the FSDD package must uniquely identify a device tithing the Performance Tuning &amp; Monitoring ACPI Device scope (this includes TSDD and VSDD devices as well).</w:t>
            </w:r>
          </w:p>
        </w:tc>
      </w:tr>
      <w:tr w:rsidR="00F13A6A" w14:paraId="623BC59B" w14:textId="77777777" w:rsidTr="00E32B24">
        <w:trPr>
          <w:trHeight w:val="467"/>
          <w:jc w:val="center"/>
        </w:trPr>
        <w:tc>
          <w:tcPr>
            <w:tcW w:w="1761" w:type="dxa"/>
            <w:vAlign w:val="center"/>
          </w:tcPr>
          <w:p w14:paraId="5E689C7C" w14:textId="77777777" w:rsidR="00F13A6A" w:rsidRDefault="00F13A6A" w:rsidP="00E32B24">
            <w:pPr>
              <w:pStyle w:val="CellNormal"/>
              <w:rPr>
                <w:b/>
              </w:rPr>
            </w:pPr>
            <w:r>
              <w:rPr>
                <w:b/>
              </w:rPr>
              <w:t>CurrentValue</w:t>
            </w:r>
          </w:p>
        </w:tc>
        <w:tc>
          <w:tcPr>
            <w:tcW w:w="6182" w:type="dxa"/>
            <w:vAlign w:val="center"/>
          </w:tcPr>
          <w:p w14:paraId="6E482EE4" w14:textId="77777777" w:rsidR="00F13A6A" w:rsidRDefault="00F13A6A" w:rsidP="00F26E17">
            <w:pPr>
              <w:pStyle w:val="IndentedNormal"/>
              <w:ind w:left="0"/>
            </w:pPr>
            <w:r>
              <w:t xml:space="preserve">The unit of the current </w:t>
            </w:r>
            <w:r w:rsidR="00F26E17">
              <w:t>fan speed</w:t>
            </w:r>
            <w:r>
              <w:t xml:space="preserve"> returned must be </w:t>
            </w:r>
            <w:r w:rsidR="00F26E17">
              <w:t>rotations per minute (RPM)</w:t>
            </w:r>
            <w:r>
              <w:t xml:space="preserve">. E.g., if the </w:t>
            </w:r>
            <w:r w:rsidR="00F26E17">
              <w:t>speed</w:t>
            </w:r>
            <w:r>
              <w:t xml:space="preserve"> is </w:t>
            </w:r>
            <w:r w:rsidR="00F26E17">
              <w:t>2500 RPM</w:t>
            </w:r>
            <w:r>
              <w:t xml:space="preserve">, then the value returned must be </w:t>
            </w:r>
            <w:r w:rsidR="00F26E17">
              <w:t>2500</w:t>
            </w:r>
            <w:r>
              <w:t>.</w:t>
            </w:r>
          </w:p>
        </w:tc>
      </w:tr>
      <w:tr w:rsidR="00F13A6A" w14:paraId="19EAA070" w14:textId="77777777" w:rsidTr="00E32B24">
        <w:trPr>
          <w:trHeight w:val="467"/>
          <w:jc w:val="center"/>
        </w:trPr>
        <w:tc>
          <w:tcPr>
            <w:tcW w:w="1761" w:type="dxa"/>
            <w:vAlign w:val="center"/>
          </w:tcPr>
          <w:p w14:paraId="2A18B0FD" w14:textId="77777777" w:rsidR="00F13A6A" w:rsidRDefault="00F13A6A" w:rsidP="00E32B24">
            <w:pPr>
              <w:pStyle w:val="CellNormal"/>
              <w:rPr>
                <w:b/>
              </w:rPr>
            </w:pPr>
            <w:r>
              <w:rPr>
                <w:b/>
              </w:rPr>
              <w:t>Reserved</w:t>
            </w:r>
          </w:p>
        </w:tc>
        <w:tc>
          <w:tcPr>
            <w:tcW w:w="6182" w:type="dxa"/>
            <w:vAlign w:val="center"/>
          </w:tcPr>
          <w:p w14:paraId="104AA00C" w14:textId="77777777" w:rsidR="00F13A6A" w:rsidRDefault="00F26E17" w:rsidP="00E32B24">
            <w:r>
              <w:t>The value of the reserved field is 0000h.</w:t>
            </w:r>
          </w:p>
        </w:tc>
      </w:tr>
    </w:tbl>
    <w:p w14:paraId="5919A561" w14:textId="3F0628BF" w:rsidR="00F13A6A" w:rsidRDefault="00F13A6A" w:rsidP="00324BFC">
      <w:pPr>
        <w:pStyle w:val="StyleCaptionCentered"/>
        <w:ind w:left="720"/>
        <w:jc w:val="left"/>
      </w:pPr>
      <w:bookmarkStart w:id="2586" w:name="_Toc447095710"/>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19</w:t>
      </w:r>
      <w:r w:rsidR="003C1B33">
        <w:rPr>
          <w:noProof/>
        </w:rPr>
        <w:fldChar w:fldCharType="end"/>
      </w:r>
      <w:r>
        <w:t>: FSDD Package Parameter Definitions</w:t>
      </w:r>
      <w:bookmarkEnd w:id="2586"/>
    </w:p>
    <w:p w14:paraId="47EA5906" w14:textId="77777777" w:rsidR="00016EDB" w:rsidRDefault="00C5393C" w:rsidP="00DE6062">
      <w:pPr>
        <w:pStyle w:val="Heading4"/>
      </w:pPr>
      <w:bookmarkStart w:id="2587" w:name="_Toc277320372"/>
      <w:bookmarkStart w:id="2588" w:name="_Toc277689742"/>
      <w:bookmarkStart w:id="2589" w:name="_Toc277834917"/>
      <w:bookmarkStart w:id="2590" w:name="_Toc284228162"/>
      <w:bookmarkStart w:id="2591" w:name="_Toc284421319"/>
      <w:bookmarkStart w:id="2592" w:name="_Toc285780681"/>
      <w:bookmarkStart w:id="2593" w:name="_Toc277320373"/>
      <w:bookmarkStart w:id="2594" w:name="_Toc277689743"/>
      <w:bookmarkStart w:id="2595" w:name="_Toc277834918"/>
      <w:bookmarkStart w:id="2596" w:name="_Toc284228163"/>
      <w:bookmarkStart w:id="2597" w:name="_Toc284421320"/>
      <w:bookmarkStart w:id="2598" w:name="_Toc285780682"/>
      <w:bookmarkStart w:id="2599" w:name="_Toc277320374"/>
      <w:bookmarkStart w:id="2600" w:name="_Toc277689744"/>
      <w:bookmarkStart w:id="2601" w:name="_Toc277834919"/>
      <w:bookmarkStart w:id="2602" w:name="_Toc284228164"/>
      <w:bookmarkStart w:id="2603" w:name="_Toc284421321"/>
      <w:bookmarkStart w:id="2604" w:name="_Toc285780683"/>
      <w:bookmarkStart w:id="2605" w:name="_Toc277320375"/>
      <w:bookmarkStart w:id="2606" w:name="_Toc277689745"/>
      <w:bookmarkStart w:id="2607" w:name="_Toc277834920"/>
      <w:bookmarkStart w:id="2608" w:name="_Toc284228165"/>
      <w:bookmarkStart w:id="2609" w:name="_Toc284421322"/>
      <w:bookmarkStart w:id="2610" w:name="_Toc285780684"/>
      <w:bookmarkStart w:id="2611" w:name="_Toc277320376"/>
      <w:bookmarkStart w:id="2612" w:name="_Toc277689746"/>
      <w:bookmarkStart w:id="2613" w:name="_Toc277834921"/>
      <w:bookmarkStart w:id="2614" w:name="_Toc284228166"/>
      <w:bookmarkStart w:id="2615" w:name="_Toc284421323"/>
      <w:bookmarkStart w:id="2616" w:name="_Toc285780685"/>
      <w:bookmarkStart w:id="2617" w:name="_Toc277320377"/>
      <w:bookmarkStart w:id="2618" w:name="_Toc277689747"/>
      <w:bookmarkStart w:id="2619" w:name="_Toc277834922"/>
      <w:bookmarkStart w:id="2620" w:name="_Toc284228167"/>
      <w:bookmarkStart w:id="2621" w:name="_Toc284421324"/>
      <w:bookmarkStart w:id="2622" w:name="_Toc285780686"/>
      <w:bookmarkStart w:id="2623" w:name="_Sensor_Data_Sampling"/>
      <w:bookmarkStart w:id="2624" w:name="_Toc197924756"/>
      <w:bookmarkStart w:id="2625" w:name="_Toc217355330"/>
      <w:bookmarkStart w:id="2626" w:name="_Toc218999720"/>
      <w:bookmarkStart w:id="2627" w:name="_Toc206291677"/>
      <w:bookmarkStart w:id="2628" w:name="_Toc242577857"/>
      <w:bookmarkStart w:id="2629" w:name="_Toc271209502"/>
      <w:bookmarkStart w:id="2630" w:name="_Toc461460132"/>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r>
        <w:lastRenderedPageBreak/>
        <w:t>Sensor Data Sampling Period (SDSP)</w:t>
      </w:r>
      <w:bookmarkEnd w:id="2624"/>
      <w:bookmarkEnd w:id="2625"/>
      <w:bookmarkEnd w:id="2626"/>
      <w:bookmarkEnd w:id="2627"/>
      <w:bookmarkEnd w:id="2628"/>
      <w:bookmarkEnd w:id="2629"/>
      <w:bookmarkEnd w:id="2630"/>
    </w:p>
    <w:p w14:paraId="04660C68" w14:textId="77777777" w:rsidR="00C5393C" w:rsidRDefault="00C5393C" w:rsidP="00C5393C">
      <w:pPr>
        <w:pStyle w:val="IndentedNormal"/>
      </w:pPr>
      <w:r>
        <w:t>This optional object evaluates to an integer to specify the sampling period to evaluate TSDD, VSDD and FSDD methods that would guarantee fresh data for temperature, voltage and fan speed values. The unit of sampling is in 10ths of seconds.</w:t>
      </w:r>
    </w:p>
    <w:p w14:paraId="59F6A15C" w14:textId="77777777" w:rsidR="00C5393C" w:rsidRDefault="00C5393C" w:rsidP="00C5393C">
      <w:pPr>
        <w:pStyle w:val="IndentedNormal"/>
      </w:pPr>
      <w:r>
        <w:t>For example, in a platform that has one temperature sensor, one voltage sensor and one fan speed sensor, if hardware implementation takes 100 ms (0.1 s),  200 ms (0.2 s) and 500 ms (0.5 s) to fetch temperature, voltage and fan speed values, then the SDSP must return 5.</w:t>
      </w:r>
    </w:p>
    <w:p w14:paraId="65992D5F" w14:textId="77777777" w:rsidR="00C5393C" w:rsidRDefault="00C5393C" w:rsidP="00C5393C">
      <w:pPr>
        <w:pStyle w:val="IndentedNormal"/>
      </w:pPr>
      <w:r>
        <w:t xml:space="preserve">When this method is present, the OS/application level software </w:t>
      </w:r>
      <w:r w:rsidR="00213D98">
        <w:t>should</w:t>
      </w:r>
      <w:r>
        <w:t xml:space="preserve"> honor the value returned by this object. The OS/Application level software can evaluate the TSDD, VSDD and FSDD objects at a sampling rate of the period specified by this object or above. </w:t>
      </w:r>
    </w:p>
    <w:p w14:paraId="406E8561" w14:textId="77777777" w:rsidR="00BC04E7" w:rsidRDefault="00BC04E7" w:rsidP="005F446D">
      <w:pPr>
        <w:pStyle w:val="IndentedBold"/>
      </w:pPr>
      <w:r>
        <w:t>Syntax for Signature</w:t>
      </w:r>
    </w:p>
    <w:p w14:paraId="6AFFBB58" w14:textId="77777777" w:rsidR="00BC04E7" w:rsidRDefault="00BC04E7" w:rsidP="00BC04E7">
      <w:pPr>
        <w:pStyle w:val="Code"/>
      </w:pPr>
      <w:r>
        <w:t>Method(SDSP, 0, NotSerialized, 0, IntObject)</w:t>
      </w:r>
    </w:p>
    <w:p w14:paraId="6FC30864" w14:textId="77777777" w:rsidR="00BC04E7" w:rsidRDefault="00BC04E7" w:rsidP="00BC04E7">
      <w:pPr>
        <w:pStyle w:val="IndentedNormal"/>
      </w:pPr>
    </w:p>
    <w:p w14:paraId="2825D40C" w14:textId="77777777" w:rsidR="00BC04E7" w:rsidRDefault="00BC04E7" w:rsidP="005F446D">
      <w:pPr>
        <w:pStyle w:val="IndentedBold"/>
      </w:pPr>
      <w:r>
        <w:t>Description</w:t>
      </w:r>
    </w:p>
    <w:p w14:paraId="4E44A39B" w14:textId="77777777" w:rsidR="00BC04E7" w:rsidRDefault="00BC04E7" w:rsidP="00BC04E7">
      <w:pPr>
        <w:pStyle w:val="IndentedNormal"/>
      </w:pPr>
      <w:r>
        <w:t>The purpose of this method is to get the recommended sampling period for the platform temperatures, voltages, and fans.</w:t>
      </w:r>
    </w:p>
    <w:p w14:paraId="3A454395" w14:textId="77777777" w:rsidR="00BC04E7" w:rsidRDefault="00BC04E7" w:rsidP="005F446D">
      <w:pPr>
        <w:pStyle w:val="IndentedBold"/>
      </w:pPr>
      <w:r>
        <w:t>Arguments</w:t>
      </w:r>
    </w:p>
    <w:p w14:paraId="0E3E6F8B" w14:textId="77777777" w:rsidR="00BC04E7" w:rsidRDefault="00BC04E7" w:rsidP="00BC04E7">
      <w:pPr>
        <w:pStyle w:val="IndentedNormal"/>
      </w:pPr>
      <w:r>
        <w:t>No input parameters.</w:t>
      </w:r>
    </w:p>
    <w:p w14:paraId="0C49D4C2" w14:textId="77777777" w:rsidR="00BC04E7" w:rsidRDefault="00BC04E7" w:rsidP="005F446D">
      <w:pPr>
        <w:pStyle w:val="IndentedBold"/>
      </w:pPr>
      <w:r>
        <w:t>Result</w:t>
      </w:r>
    </w:p>
    <w:p w14:paraId="0773BEDE" w14:textId="77777777" w:rsidR="007F42A7" w:rsidRDefault="00BC04E7" w:rsidP="007F42A7">
      <w:pPr>
        <w:pStyle w:val="Code"/>
      </w:pPr>
      <w:r>
        <w:t>Name</w:t>
      </w:r>
      <w:r w:rsidR="007F42A7">
        <w:t>(</w:t>
      </w:r>
      <w:r>
        <w:t xml:space="preserve">RETV, </w:t>
      </w:r>
      <w:r w:rsidR="00B3138E">
        <w:t>SamplingPeriod</w:t>
      </w:r>
      <w:r>
        <w:t>)</w:t>
      </w:r>
    </w:p>
    <w:p w14:paraId="7E6DFA73" w14:textId="77777777" w:rsidR="00BC04E7" w:rsidRDefault="00BC04E7" w:rsidP="00BC04E7">
      <w:pPr>
        <w:keepNext/>
        <w:ind w:firstLine="720"/>
      </w:pPr>
    </w:p>
    <w:p w14:paraId="5C2E09A2" w14:textId="77777777" w:rsidR="00BC04E7" w:rsidRPr="00181323" w:rsidRDefault="00BC04E7" w:rsidP="00BC04E7">
      <w:pPr>
        <w:keepNext/>
        <w:ind w:firstLine="720"/>
        <w:rPr>
          <w:b/>
        </w:rPr>
      </w:pPr>
      <w:r>
        <w:rPr>
          <w:b/>
        </w:rPr>
        <w:t xml:space="preserve">Result </w:t>
      </w:r>
      <w:r w:rsidRPr="00C45237">
        <w:rPr>
          <w:b/>
        </w:rPr>
        <w:t>Par</w:t>
      </w:r>
      <w:r>
        <w:rPr>
          <w:b/>
        </w:rPr>
        <w:t>ameter Definitions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6182"/>
      </w:tblGrid>
      <w:tr w:rsidR="00BC04E7" w14:paraId="16DCD7A3" w14:textId="77777777" w:rsidTr="00E32B24">
        <w:trPr>
          <w:trHeight w:val="467"/>
          <w:tblHeader/>
          <w:jc w:val="center"/>
        </w:trPr>
        <w:tc>
          <w:tcPr>
            <w:tcW w:w="1761" w:type="dxa"/>
          </w:tcPr>
          <w:p w14:paraId="6D346F6E" w14:textId="77777777" w:rsidR="00BC04E7" w:rsidRPr="009A1D58" w:rsidRDefault="00BC04E7" w:rsidP="00E32B24">
            <w:pPr>
              <w:pStyle w:val="CellHeader"/>
            </w:pPr>
            <w:r>
              <w:t>Field Name</w:t>
            </w:r>
          </w:p>
        </w:tc>
        <w:tc>
          <w:tcPr>
            <w:tcW w:w="6182" w:type="dxa"/>
          </w:tcPr>
          <w:p w14:paraId="0FA3B82A" w14:textId="77777777" w:rsidR="00BC04E7" w:rsidRDefault="00BC04E7" w:rsidP="00E32B24">
            <w:pPr>
              <w:pStyle w:val="CellHeader"/>
            </w:pPr>
            <w:r>
              <w:t>Definition</w:t>
            </w:r>
          </w:p>
        </w:tc>
      </w:tr>
      <w:tr w:rsidR="00BC04E7" w14:paraId="44C80FB5" w14:textId="77777777" w:rsidTr="00E32B24">
        <w:trPr>
          <w:trHeight w:val="467"/>
          <w:jc w:val="center"/>
        </w:trPr>
        <w:tc>
          <w:tcPr>
            <w:tcW w:w="1761" w:type="dxa"/>
            <w:vAlign w:val="center"/>
          </w:tcPr>
          <w:p w14:paraId="31493A6B" w14:textId="77777777" w:rsidR="00BC04E7" w:rsidRPr="00713AFD" w:rsidRDefault="00B3138E" w:rsidP="00E32B24">
            <w:pPr>
              <w:pStyle w:val="CellNormal"/>
              <w:rPr>
                <w:b/>
              </w:rPr>
            </w:pPr>
            <w:r>
              <w:rPr>
                <w:b/>
              </w:rPr>
              <w:t>SamplingPeriod</w:t>
            </w:r>
          </w:p>
        </w:tc>
        <w:tc>
          <w:tcPr>
            <w:tcW w:w="6182" w:type="dxa"/>
            <w:vAlign w:val="center"/>
          </w:tcPr>
          <w:p w14:paraId="6152E92B" w14:textId="77777777" w:rsidR="00BC04E7" w:rsidRPr="002B36B6" w:rsidRDefault="00E17F78" w:rsidP="00E32B24">
            <w:pPr>
              <w:pStyle w:val="IndentedNormal"/>
              <w:ind w:left="0"/>
            </w:pPr>
            <w:r>
              <w:t>Indicates the minimum sampling period that the application can use and expect to receive updated information from the platform for the TSDD, FSDD, and VSDD methods.</w:t>
            </w:r>
          </w:p>
        </w:tc>
      </w:tr>
    </w:tbl>
    <w:p w14:paraId="4A0F5A9C" w14:textId="27ED7593" w:rsidR="00BC04E7" w:rsidRDefault="00BC04E7" w:rsidP="007D0F97">
      <w:pPr>
        <w:pStyle w:val="StyleCaptionCentered"/>
        <w:ind w:left="720"/>
        <w:jc w:val="left"/>
      </w:pPr>
      <w:bookmarkStart w:id="2631" w:name="_Toc447095711"/>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20</w:t>
      </w:r>
      <w:r w:rsidR="003C1B33">
        <w:rPr>
          <w:noProof/>
        </w:rPr>
        <w:fldChar w:fldCharType="end"/>
      </w:r>
      <w:r>
        <w:t xml:space="preserve">: </w:t>
      </w:r>
      <w:r w:rsidR="00E17F78">
        <w:t>SDSP Result</w:t>
      </w:r>
      <w:r>
        <w:t xml:space="preserve"> Parameter Definitions</w:t>
      </w:r>
      <w:bookmarkEnd w:id="2631"/>
    </w:p>
    <w:p w14:paraId="4A13F3EE" w14:textId="77777777" w:rsidR="007F42A7" w:rsidRDefault="007F42A7" w:rsidP="00C5393C">
      <w:pPr>
        <w:pStyle w:val="IndentedNormal"/>
      </w:pPr>
    </w:p>
    <w:p w14:paraId="7A81C275" w14:textId="77777777" w:rsidR="00016EDB" w:rsidRDefault="003034C0" w:rsidP="00182791">
      <w:pPr>
        <w:pStyle w:val="Heading3"/>
      </w:pPr>
      <w:bookmarkStart w:id="2632" w:name="_Toc241989537"/>
      <w:bookmarkStart w:id="2633" w:name="_Toc241998437"/>
      <w:bookmarkStart w:id="2634" w:name="_Toc242006713"/>
      <w:bookmarkStart w:id="2635" w:name="_Toc242176276"/>
      <w:bookmarkStart w:id="2636" w:name="_Toc242237943"/>
      <w:bookmarkStart w:id="2637" w:name="_Toc197924757"/>
      <w:bookmarkStart w:id="2638" w:name="_Toc217355331"/>
      <w:bookmarkStart w:id="2639" w:name="_Toc218999721"/>
      <w:bookmarkStart w:id="2640" w:name="_Toc206291678"/>
      <w:bookmarkStart w:id="2641" w:name="_Ref242577743"/>
      <w:bookmarkStart w:id="2642" w:name="_Toc242577858"/>
      <w:bookmarkStart w:id="2643" w:name="_Toc271209503"/>
      <w:bookmarkStart w:id="2644" w:name="_Toc461460133"/>
      <w:bookmarkEnd w:id="2632"/>
      <w:bookmarkEnd w:id="2633"/>
      <w:bookmarkEnd w:id="2634"/>
      <w:bookmarkEnd w:id="2635"/>
      <w:bookmarkEnd w:id="2636"/>
      <w:r>
        <w:t xml:space="preserve">Example </w:t>
      </w:r>
      <w:commentRangeStart w:id="2645"/>
      <w:r w:rsidR="00C5393C">
        <w:t>Implementation</w:t>
      </w:r>
      <w:bookmarkEnd w:id="2637"/>
      <w:bookmarkEnd w:id="2638"/>
      <w:bookmarkEnd w:id="2639"/>
      <w:bookmarkEnd w:id="2640"/>
      <w:bookmarkEnd w:id="2641"/>
      <w:bookmarkEnd w:id="2642"/>
      <w:bookmarkEnd w:id="2643"/>
      <w:commentRangeEnd w:id="2645"/>
      <w:r w:rsidR="008A5C50">
        <w:rPr>
          <w:rStyle w:val="CommentReference"/>
          <w:rFonts w:ascii="Times New Roman" w:hAnsi="Times New Roman"/>
          <w:b w:val="0"/>
        </w:rPr>
        <w:commentReference w:id="2645"/>
      </w:r>
      <w:bookmarkEnd w:id="2644"/>
    </w:p>
    <w:p w14:paraId="5F0DE9E7" w14:textId="77777777" w:rsidR="004D4E3B" w:rsidRDefault="004D4E3B" w:rsidP="004D4E3B">
      <w:r>
        <w:t>First is the definition of BIOS POST time C-struct definitions</w:t>
      </w:r>
      <w:r w:rsidR="00906064">
        <w:t xml:space="preserve"> and initialization</w:t>
      </w:r>
      <w:r>
        <w:t>.</w:t>
      </w:r>
    </w:p>
    <w:p w14:paraId="33D3363C" w14:textId="77777777" w:rsidR="004D4E3B" w:rsidRDefault="004D4E3B" w:rsidP="00906064">
      <w:pPr>
        <w:pStyle w:val="Code"/>
      </w:pPr>
      <w:r>
        <w:t>//</w:t>
      </w:r>
    </w:p>
    <w:p w14:paraId="48D4642D" w14:textId="77777777" w:rsidR="004D4E3B" w:rsidRDefault="004D4E3B" w:rsidP="00906064">
      <w:pPr>
        <w:pStyle w:val="Code"/>
      </w:pPr>
      <w:r>
        <w:t xml:space="preserve">// </w:t>
      </w:r>
      <w:r w:rsidR="00906064">
        <w:t>GACI structure definition</w:t>
      </w:r>
    </w:p>
    <w:p w14:paraId="1713FE06" w14:textId="77777777" w:rsidR="004D4E3B" w:rsidRDefault="004D4E3B" w:rsidP="00906064">
      <w:pPr>
        <w:pStyle w:val="Code"/>
      </w:pPr>
      <w:r>
        <w:t>//</w:t>
      </w:r>
    </w:p>
    <w:p w14:paraId="7504E054" w14:textId="77777777" w:rsidR="00906064" w:rsidRPr="00906064" w:rsidRDefault="00906064" w:rsidP="00906064">
      <w:pPr>
        <w:pStyle w:val="Code"/>
      </w:pPr>
      <w:r w:rsidRPr="00906064">
        <w:t xml:space="preserve">typedef struct ControlIdData  </w:t>
      </w:r>
    </w:p>
    <w:p w14:paraId="571EE08A" w14:textId="77777777" w:rsidR="00906064" w:rsidRDefault="00906064" w:rsidP="00906064">
      <w:pPr>
        <w:pStyle w:val="Code"/>
      </w:pPr>
      <w:r>
        <w:t>{</w:t>
      </w:r>
    </w:p>
    <w:p w14:paraId="5698E8DF" w14:textId="77777777" w:rsidR="00906064" w:rsidRDefault="00906064" w:rsidP="00906064">
      <w:pPr>
        <w:pStyle w:val="Code"/>
      </w:pPr>
      <w:r>
        <w:t xml:space="preserve">   UINT32 </w:t>
      </w:r>
      <w:r>
        <w:tab/>
        <w:t>ControlId;</w:t>
      </w:r>
    </w:p>
    <w:p w14:paraId="432A8B94" w14:textId="77777777" w:rsidR="00906064" w:rsidRDefault="00906064" w:rsidP="00906064">
      <w:pPr>
        <w:pStyle w:val="Code"/>
      </w:pPr>
      <w:r>
        <w:t xml:space="preserve">   UINT16 </w:t>
      </w:r>
      <w:r>
        <w:tab/>
        <w:t>NumberOfValues;</w:t>
      </w:r>
    </w:p>
    <w:p w14:paraId="52397B11" w14:textId="77777777" w:rsidR="00906064" w:rsidRDefault="00906064" w:rsidP="00906064">
      <w:pPr>
        <w:pStyle w:val="Code"/>
      </w:pPr>
      <w:r>
        <w:t xml:space="preserve">   UINT8 </w:t>
      </w:r>
      <w:r>
        <w:tab/>
        <w:t>Precision;</w:t>
      </w:r>
    </w:p>
    <w:p w14:paraId="02330DE7" w14:textId="77777777" w:rsidR="00906064" w:rsidRDefault="00906064" w:rsidP="00906064">
      <w:pPr>
        <w:pStyle w:val="Code"/>
      </w:pPr>
      <w:r>
        <w:t xml:space="preserve">   UINT8 </w:t>
      </w:r>
      <w:r>
        <w:tab/>
        <w:t>Flags;</w:t>
      </w:r>
    </w:p>
    <w:p w14:paraId="7BA8F868" w14:textId="77777777" w:rsidR="00906064" w:rsidRDefault="00906064" w:rsidP="00906064">
      <w:pPr>
        <w:pStyle w:val="Code"/>
      </w:pPr>
      <w:r>
        <w:t xml:space="preserve">   UINT32 </w:t>
      </w:r>
      <w:r>
        <w:tab/>
        <w:t>DefaultDataValue;</w:t>
      </w:r>
    </w:p>
    <w:p w14:paraId="1C4EB568" w14:textId="77777777" w:rsidR="00906064" w:rsidRDefault="00906064" w:rsidP="00906064">
      <w:pPr>
        <w:pStyle w:val="Code"/>
      </w:pPr>
      <w:r>
        <w:t xml:space="preserve">   UINT32 </w:t>
      </w:r>
      <w:r>
        <w:tab/>
        <w:t>MinDataValue;</w:t>
      </w:r>
    </w:p>
    <w:p w14:paraId="1292187F" w14:textId="77777777" w:rsidR="00906064" w:rsidRDefault="00906064" w:rsidP="00906064">
      <w:pPr>
        <w:pStyle w:val="Code"/>
      </w:pPr>
      <w:r>
        <w:lastRenderedPageBreak/>
        <w:t xml:space="preserve">   UINT32 </w:t>
      </w:r>
      <w:r>
        <w:tab/>
        <w:t>MaxDataValue;</w:t>
      </w:r>
    </w:p>
    <w:p w14:paraId="09C27F15" w14:textId="77777777" w:rsidR="00906064" w:rsidRDefault="00906064" w:rsidP="00906064">
      <w:pPr>
        <w:pStyle w:val="Code"/>
      </w:pPr>
      <w:r>
        <w:t xml:space="preserve">   UINT32 </w:t>
      </w:r>
      <w:r>
        <w:tab/>
        <w:t>MinDisplayValue;</w:t>
      </w:r>
    </w:p>
    <w:p w14:paraId="0591EBED" w14:textId="77777777" w:rsidR="00906064" w:rsidRDefault="00906064" w:rsidP="00906064">
      <w:pPr>
        <w:pStyle w:val="Code"/>
      </w:pPr>
      <w:r>
        <w:t xml:space="preserve">   UINT32 </w:t>
      </w:r>
      <w:r>
        <w:tab/>
        <w:t>MaxDisplayValue;</w:t>
      </w:r>
    </w:p>
    <w:p w14:paraId="4A14856A" w14:textId="77777777" w:rsidR="00906064" w:rsidRPr="00906064" w:rsidRDefault="00906064" w:rsidP="00906064">
      <w:pPr>
        <w:pStyle w:val="Code"/>
      </w:pPr>
      <w:r w:rsidRPr="00906064">
        <w:t>} CONTROLID_DATA;</w:t>
      </w:r>
    </w:p>
    <w:p w14:paraId="104F14B1" w14:textId="77777777" w:rsidR="00906064" w:rsidRDefault="00906064" w:rsidP="00906064">
      <w:pPr>
        <w:pStyle w:val="Code"/>
      </w:pPr>
    </w:p>
    <w:p w14:paraId="44D99454" w14:textId="77777777" w:rsidR="00906064" w:rsidRPr="00906064" w:rsidRDefault="00906064" w:rsidP="00906064">
      <w:pPr>
        <w:pStyle w:val="Code"/>
      </w:pPr>
      <w:r>
        <w:t>#DEFINE SUPPORTED_CONTROLID_COUNT 6</w:t>
      </w:r>
      <w:r>
        <w:tab/>
        <w:t>// Count of 6 is an example</w:t>
      </w:r>
    </w:p>
    <w:p w14:paraId="6A1C4609" w14:textId="77777777" w:rsidR="00906064" w:rsidRPr="00906064" w:rsidRDefault="00906064" w:rsidP="00906064">
      <w:pPr>
        <w:pStyle w:val="Code"/>
      </w:pPr>
      <w:r w:rsidRPr="00906064">
        <w:t xml:space="preserve">typedef struct </w:t>
      </w:r>
      <w:r w:rsidR="00E57080">
        <w:t>CtlBuf</w:t>
      </w:r>
      <w:r w:rsidRPr="00906064">
        <w:t xml:space="preserve">er  </w:t>
      </w:r>
    </w:p>
    <w:p w14:paraId="59B7BA35" w14:textId="77777777" w:rsidR="00906064" w:rsidRPr="00906064" w:rsidRDefault="00906064" w:rsidP="00906064">
      <w:pPr>
        <w:pStyle w:val="Code"/>
      </w:pPr>
      <w:r w:rsidRPr="00906064">
        <w:t>{</w:t>
      </w:r>
    </w:p>
    <w:p w14:paraId="786F7584" w14:textId="77777777" w:rsidR="00906064" w:rsidRDefault="00906064" w:rsidP="00906064">
      <w:pPr>
        <w:pStyle w:val="Code"/>
        <w:ind w:firstLine="720"/>
      </w:pPr>
      <w:r>
        <w:t>CONTROLID_DATA CtrlID[SUPPORTED_CONTROLID_COUNT];</w:t>
      </w:r>
    </w:p>
    <w:p w14:paraId="66FC493A" w14:textId="77777777" w:rsidR="00906064" w:rsidRDefault="00906064" w:rsidP="00906064">
      <w:pPr>
        <w:pStyle w:val="Code"/>
      </w:pPr>
      <w:r>
        <w:t>} CONTROLID_BUFF;</w:t>
      </w:r>
    </w:p>
    <w:p w14:paraId="77923512" w14:textId="77777777" w:rsidR="00906064" w:rsidRDefault="00906064" w:rsidP="00396E45">
      <w:pPr>
        <w:pStyle w:val="Code"/>
      </w:pPr>
    </w:p>
    <w:p w14:paraId="3F0AEF2C" w14:textId="77777777" w:rsidR="00396E45" w:rsidRPr="00396E45" w:rsidRDefault="00396E45" w:rsidP="00396E45">
      <w:pPr>
        <w:pStyle w:val="Code"/>
      </w:pPr>
    </w:p>
    <w:p w14:paraId="218639BC" w14:textId="77777777" w:rsidR="00396E45" w:rsidRDefault="00396E45" w:rsidP="00396E45">
      <w:pPr>
        <w:pStyle w:val="Code"/>
      </w:pPr>
      <w:r w:rsidRPr="00396E45">
        <w:t>STATUS</w:t>
      </w:r>
      <w:r>
        <w:t xml:space="preserve"> CreateGaciBuffer</w:t>
      </w:r>
      <w:r w:rsidRPr="00396E45">
        <w:t xml:space="preserve"> (VOID)</w:t>
      </w:r>
    </w:p>
    <w:p w14:paraId="3561B777" w14:textId="77777777" w:rsidR="00396E45" w:rsidRDefault="00396E45" w:rsidP="00396E45">
      <w:pPr>
        <w:pStyle w:val="Code"/>
      </w:pPr>
      <w:r>
        <w:t>{</w:t>
      </w:r>
    </w:p>
    <w:p w14:paraId="00C825BA" w14:textId="77777777" w:rsidR="00396E45" w:rsidRDefault="00396E45" w:rsidP="00906064">
      <w:pPr>
        <w:pStyle w:val="Code"/>
      </w:pPr>
    </w:p>
    <w:p w14:paraId="195C0DB7" w14:textId="77777777" w:rsidR="00396E45" w:rsidRDefault="00396E45" w:rsidP="00906064">
      <w:pPr>
        <w:pStyle w:val="Code"/>
      </w:pPr>
      <w:r>
        <w:t>.</w:t>
      </w:r>
    </w:p>
    <w:p w14:paraId="7B86E159" w14:textId="77777777" w:rsidR="00396E45" w:rsidRDefault="00396E45" w:rsidP="00906064">
      <w:pPr>
        <w:pStyle w:val="Code"/>
      </w:pPr>
      <w:r>
        <w:t>.</w:t>
      </w:r>
    </w:p>
    <w:p w14:paraId="007FFDB2" w14:textId="77777777" w:rsidR="00396E45" w:rsidRDefault="00396E45" w:rsidP="00906064">
      <w:pPr>
        <w:pStyle w:val="Code"/>
      </w:pPr>
      <w:r>
        <w:t>.</w:t>
      </w:r>
    </w:p>
    <w:p w14:paraId="4934562D" w14:textId="77777777" w:rsidR="00396E45" w:rsidRDefault="00396E45" w:rsidP="00906064">
      <w:pPr>
        <w:pStyle w:val="Code"/>
      </w:pPr>
    </w:p>
    <w:p w14:paraId="77DAE53F" w14:textId="77777777" w:rsidR="004D4E3B" w:rsidRDefault="00906064" w:rsidP="00906064">
      <w:pPr>
        <w:pStyle w:val="Code"/>
      </w:pPr>
      <w:r>
        <w:t>CONTROLID_BUFF</w:t>
      </w:r>
      <w:r>
        <w:tab/>
      </w:r>
      <w:r w:rsidR="00E57080">
        <w:t>*Ctl</w:t>
      </w:r>
      <w:r w:rsidR="004D4E3B">
        <w:t>Buf;</w:t>
      </w:r>
    </w:p>
    <w:p w14:paraId="23999295" w14:textId="77777777" w:rsidR="004D4E3B" w:rsidRPr="00906064" w:rsidRDefault="004D4E3B" w:rsidP="00906064">
      <w:pPr>
        <w:pStyle w:val="Code"/>
      </w:pPr>
    </w:p>
    <w:p w14:paraId="559918CC" w14:textId="77777777" w:rsidR="004D4E3B" w:rsidRPr="00906064" w:rsidRDefault="004D4E3B" w:rsidP="00E57080">
      <w:pPr>
        <w:pStyle w:val="Code"/>
      </w:pPr>
      <w:r w:rsidRPr="00906064">
        <w:t>Allocate</w:t>
      </w:r>
      <w:r w:rsidR="00E57080">
        <w:t>Memory</w:t>
      </w:r>
      <w:r w:rsidRPr="00906064">
        <w:t>(EfiACPIMemoryNVS, sizeof(CONTROLID_BUFF), &amp;</w:t>
      </w:r>
      <w:r w:rsidR="00E57080">
        <w:t>CtlBuf</w:t>
      </w:r>
      <w:r w:rsidRPr="00906064">
        <w:t>);</w:t>
      </w:r>
    </w:p>
    <w:p w14:paraId="6D592C90" w14:textId="77777777" w:rsidR="004D4E3B" w:rsidRDefault="004D4E3B" w:rsidP="00906064">
      <w:pPr>
        <w:pStyle w:val="Code"/>
      </w:pPr>
    </w:p>
    <w:p w14:paraId="110F8414" w14:textId="77777777" w:rsidR="004D4E3B" w:rsidRDefault="00E57080" w:rsidP="00906064">
      <w:pPr>
        <w:pStyle w:val="Code"/>
      </w:pPr>
      <w:r>
        <w:t>CtlBuf</w:t>
      </w:r>
      <w:r w:rsidR="004D4E3B">
        <w:t>-&gt;</w:t>
      </w:r>
      <w:r>
        <w:t>CtrlID[</w:t>
      </w:r>
      <w:r w:rsidR="004D4E3B">
        <w:t xml:space="preserve">0].ControlId </w:t>
      </w:r>
      <w:r w:rsidR="00396E45">
        <w:tab/>
      </w:r>
      <w:r w:rsidR="00396E45">
        <w:tab/>
      </w:r>
      <w:r w:rsidR="004D4E3B">
        <w:t>= 0x00;</w:t>
      </w:r>
    </w:p>
    <w:p w14:paraId="1B4ABF2C" w14:textId="77777777" w:rsidR="004D4E3B" w:rsidRDefault="00E57080" w:rsidP="00906064">
      <w:pPr>
        <w:pStyle w:val="Code"/>
      </w:pPr>
      <w:r>
        <w:t>CtlBuf</w:t>
      </w:r>
      <w:r w:rsidR="004D4E3B">
        <w:t>-&gt;</w:t>
      </w:r>
      <w:r>
        <w:t>CtrlID[</w:t>
      </w:r>
      <w:r w:rsidR="004D4E3B">
        <w:t xml:space="preserve">0].NumberOfValues </w:t>
      </w:r>
      <w:r w:rsidR="00396E45">
        <w:tab/>
      </w:r>
      <w:r w:rsidR="004D4E3B">
        <w:t>= MaxNonTurb</w:t>
      </w:r>
      <w:r>
        <w:t xml:space="preserve">oRatio </w:t>
      </w:r>
      <w:r w:rsidR="004D4E3B">
        <w:t>-</w:t>
      </w:r>
      <w:r>
        <w:t xml:space="preserve"> </w:t>
      </w:r>
      <w:r w:rsidR="004D4E3B">
        <w:t>MaxEff</w:t>
      </w:r>
      <w:r w:rsidR="00396E45">
        <w:t>Ratio</w:t>
      </w:r>
      <w:r w:rsidR="004D4E3B">
        <w:t>+1;</w:t>
      </w:r>
    </w:p>
    <w:p w14:paraId="1D94AE8A" w14:textId="77777777" w:rsidR="004D4E3B" w:rsidRDefault="00E57080" w:rsidP="00906064">
      <w:pPr>
        <w:pStyle w:val="Code"/>
      </w:pPr>
      <w:r>
        <w:t>CtlBuf</w:t>
      </w:r>
      <w:r w:rsidR="004D4E3B">
        <w:t>-&gt;</w:t>
      </w:r>
      <w:r>
        <w:t>CtrlID[</w:t>
      </w:r>
      <w:r w:rsidR="004D4E3B">
        <w:t xml:space="preserve">0].Precision </w:t>
      </w:r>
      <w:r w:rsidR="00396E45">
        <w:tab/>
      </w:r>
      <w:r w:rsidR="00396E45">
        <w:tab/>
      </w:r>
      <w:r w:rsidR="004D4E3B">
        <w:t>= 0x00;</w:t>
      </w:r>
    </w:p>
    <w:p w14:paraId="6BF89668" w14:textId="77777777" w:rsidR="004D4E3B" w:rsidRDefault="00E57080" w:rsidP="00906064">
      <w:pPr>
        <w:pStyle w:val="Code"/>
      </w:pPr>
      <w:r>
        <w:t>CtlBuf</w:t>
      </w:r>
      <w:r w:rsidR="004D4E3B">
        <w:t>-&gt;</w:t>
      </w:r>
      <w:r>
        <w:t>CtrlID[</w:t>
      </w:r>
      <w:r w:rsidR="004D4E3B">
        <w:t xml:space="preserve">0].Flags     </w:t>
      </w:r>
      <w:r w:rsidR="00396E45">
        <w:tab/>
      </w:r>
      <w:r w:rsidR="00396E45">
        <w:tab/>
      </w:r>
      <w:r w:rsidR="004D4E3B">
        <w:t>= 0x00;</w:t>
      </w:r>
    </w:p>
    <w:p w14:paraId="3AAF0F6A" w14:textId="77777777" w:rsidR="004D4E3B" w:rsidRDefault="00E57080" w:rsidP="00906064">
      <w:pPr>
        <w:pStyle w:val="Code"/>
      </w:pPr>
      <w:r>
        <w:t>CtlBuf</w:t>
      </w:r>
      <w:r w:rsidR="004D4E3B">
        <w:t>-&gt;</w:t>
      </w:r>
      <w:r>
        <w:t>CtrlID[</w:t>
      </w:r>
      <w:r w:rsidR="004D4E3B">
        <w:t xml:space="preserve">0].DefaultDataValue </w:t>
      </w:r>
      <w:r w:rsidR="00396E45">
        <w:tab/>
      </w:r>
      <w:r w:rsidR="004D4E3B">
        <w:t>= FlexRatioOverrideDefault;</w:t>
      </w:r>
    </w:p>
    <w:p w14:paraId="68EF2441" w14:textId="77777777" w:rsidR="004D4E3B" w:rsidRDefault="00E57080" w:rsidP="00906064">
      <w:pPr>
        <w:pStyle w:val="Code"/>
      </w:pPr>
      <w:r>
        <w:t>CtlBuf</w:t>
      </w:r>
      <w:r w:rsidR="004D4E3B">
        <w:t>-&gt;</w:t>
      </w:r>
      <w:r>
        <w:t>CtrlID[</w:t>
      </w:r>
      <w:r w:rsidR="004D4E3B">
        <w:t xml:space="preserve">0].MinDataValue </w:t>
      </w:r>
      <w:r w:rsidR="00396E45">
        <w:tab/>
      </w:r>
      <w:r w:rsidR="004D4E3B">
        <w:t>= MaxEfficiencyRatio;</w:t>
      </w:r>
    </w:p>
    <w:p w14:paraId="394ECE25" w14:textId="77777777" w:rsidR="004D4E3B" w:rsidRDefault="00E57080" w:rsidP="00906064">
      <w:pPr>
        <w:pStyle w:val="Code"/>
      </w:pPr>
      <w:r>
        <w:t>CtlBuf</w:t>
      </w:r>
      <w:r w:rsidR="004D4E3B">
        <w:t>-&gt;</w:t>
      </w:r>
      <w:r>
        <w:t>CtrlID[</w:t>
      </w:r>
      <w:r w:rsidR="004D4E3B">
        <w:t>0].Max</w:t>
      </w:r>
      <w:r>
        <w:t xml:space="preserve">DataValue </w:t>
      </w:r>
      <w:r w:rsidR="00396E45">
        <w:tab/>
      </w:r>
      <w:r>
        <w:t xml:space="preserve">= </w:t>
      </w:r>
      <w:r w:rsidR="004D4E3B">
        <w:t>MaxNonTurboRatio;</w:t>
      </w:r>
    </w:p>
    <w:p w14:paraId="1F4736F0" w14:textId="77777777" w:rsidR="004D4E3B" w:rsidRDefault="00E57080" w:rsidP="00906064">
      <w:pPr>
        <w:pStyle w:val="Code"/>
      </w:pPr>
      <w:r>
        <w:t>CtlBuf</w:t>
      </w:r>
      <w:r w:rsidR="004D4E3B">
        <w:t>-&gt;</w:t>
      </w:r>
      <w:r>
        <w:t>CtrlID[</w:t>
      </w:r>
      <w:r w:rsidR="004D4E3B">
        <w:t xml:space="preserve">0].MinDisplayValue </w:t>
      </w:r>
      <w:r w:rsidR="00396E45">
        <w:tab/>
      </w:r>
      <w:r w:rsidR="004D4E3B">
        <w:t>= MaxEfficiencyRatio;</w:t>
      </w:r>
    </w:p>
    <w:p w14:paraId="0A135255" w14:textId="77777777" w:rsidR="004D4E3B" w:rsidRDefault="00E57080" w:rsidP="00906064">
      <w:pPr>
        <w:pStyle w:val="Code"/>
      </w:pPr>
      <w:r>
        <w:t>CtlBuf</w:t>
      </w:r>
      <w:r w:rsidR="004D4E3B">
        <w:t>-&gt;</w:t>
      </w:r>
      <w:r>
        <w:t>CtrlID[</w:t>
      </w:r>
      <w:r w:rsidR="004D4E3B">
        <w:t xml:space="preserve">0].MaxDisplayValue </w:t>
      </w:r>
      <w:r w:rsidR="00396E45">
        <w:tab/>
      </w:r>
      <w:r w:rsidR="004D4E3B">
        <w:t>= MaxNonTurboRatio;</w:t>
      </w:r>
    </w:p>
    <w:p w14:paraId="224A42C0" w14:textId="77777777" w:rsidR="004D4E3B" w:rsidRDefault="004D4E3B" w:rsidP="00906064">
      <w:pPr>
        <w:pStyle w:val="Code"/>
      </w:pPr>
      <w:r>
        <w:t xml:space="preserve">    </w:t>
      </w:r>
    </w:p>
    <w:p w14:paraId="15EF7840" w14:textId="77777777" w:rsidR="004D4E3B" w:rsidRDefault="00E57080" w:rsidP="00906064">
      <w:pPr>
        <w:pStyle w:val="Code"/>
      </w:pPr>
      <w:r>
        <w:t>CtlBuf</w:t>
      </w:r>
      <w:r w:rsidR="004D4E3B">
        <w:t>-&gt;</w:t>
      </w:r>
      <w:r>
        <w:t>CtrlID[</w:t>
      </w:r>
      <w:r w:rsidR="004D4E3B">
        <w:t xml:space="preserve">1].ControlId </w:t>
      </w:r>
      <w:r w:rsidR="00396E45">
        <w:tab/>
      </w:r>
      <w:r w:rsidR="00396E45">
        <w:tab/>
      </w:r>
      <w:r w:rsidR="004D4E3B">
        <w:t>= BIOS_DEVICE_HOST_CLK_FREQ;</w:t>
      </w:r>
    </w:p>
    <w:p w14:paraId="1EE4E114" w14:textId="77777777" w:rsidR="004D4E3B" w:rsidRDefault="00E57080" w:rsidP="00906064">
      <w:pPr>
        <w:pStyle w:val="Code"/>
      </w:pPr>
      <w:r>
        <w:t>CtlBuf</w:t>
      </w:r>
      <w:r w:rsidR="004D4E3B">
        <w:t>-&gt;</w:t>
      </w:r>
      <w:r>
        <w:t>CtrlID[</w:t>
      </w:r>
      <w:r w:rsidR="004D4E3B">
        <w:t xml:space="preserve">1].NumberOfValues </w:t>
      </w:r>
      <w:r w:rsidR="00396E45">
        <w:tab/>
      </w:r>
      <w:r w:rsidR="004D4E3B">
        <w:t xml:space="preserve">= BclkMaxValue </w:t>
      </w:r>
      <w:r w:rsidR="00396E45">
        <w:t>–</w:t>
      </w:r>
      <w:r w:rsidR="004D4E3B">
        <w:t xml:space="preserve"> BclkMinValue</w:t>
      </w:r>
      <w:r w:rsidR="00396E45">
        <w:t xml:space="preserve"> </w:t>
      </w:r>
      <w:r w:rsidR="004D4E3B">
        <w:t>+</w:t>
      </w:r>
      <w:r w:rsidR="00396E45">
        <w:t xml:space="preserve"> </w:t>
      </w:r>
      <w:r w:rsidR="004D4E3B">
        <w:t>1;</w:t>
      </w:r>
    </w:p>
    <w:p w14:paraId="4D9B8E16" w14:textId="77777777" w:rsidR="004D4E3B" w:rsidRDefault="00E57080" w:rsidP="00906064">
      <w:pPr>
        <w:pStyle w:val="Code"/>
      </w:pPr>
      <w:r>
        <w:t>CtlBuf</w:t>
      </w:r>
      <w:r w:rsidR="004D4E3B">
        <w:t>-&gt;</w:t>
      </w:r>
      <w:r>
        <w:t>CtrlID[</w:t>
      </w:r>
      <w:r w:rsidR="004D4E3B">
        <w:t xml:space="preserve">1].Precision </w:t>
      </w:r>
      <w:r w:rsidR="00396E45">
        <w:tab/>
      </w:r>
      <w:r w:rsidR="00396E45">
        <w:tab/>
      </w:r>
      <w:r w:rsidR="004D4E3B">
        <w:t>= 0x02;</w:t>
      </w:r>
    </w:p>
    <w:p w14:paraId="63A6C951" w14:textId="77777777" w:rsidR="004D4E3B" w:rsidRDefault="00E57080" w:rsidP="00906064">
      <w:pPr>
        <w:pStyle w:val="Code"/>
      </w:pPr>
      <w:r>
        <w:t>CtlBuf</w:t>
      </w:r>
      <w:r w:rsidR="004D4E3B">
        <w:t>-&gt;</w:t>
      </w:r>
      <w:r>
        <w:t>CtrlID[</w:t>
      </w:r>
      <w:r w:rsidR="004D4E3B">
        <w:t xml:space="preserve">1].Flags     </w:t>
      </w:r>
      <w:r w:rsidR="00396E45">
        <w:tab/>
      </w:r>
      <w:r w:rsidR="00396E45">
        <w:tab/>
      </w:r>
      <w:r w:rsidR="004D4E3B">
        <w:t>= 0x00;</w:t>
      </w:r>
    </w:p>
    <w:p w14:paraId="108614C6" w14:textId="77777777" w:rsidR="004D4E3B" w:rsidRDefault="00E57080" w:rsidP="00906064">
      <w:pPr>
        <w:pStyle w:val="Code"/>
      </w:pPr>
      <w:r>
        <w:t>CtlBuf</w:t>
      </w:r>
      <w:r w:rsidR="004D4E3B">
        <w:t>-&gt;</w:t>
      </w:r>
      <w:r>
        <w:t>CtrlID[</w:t>
      </w:r>
      <w:r w:rsidR="004D4E3B">
        <w:t xml:space="preserve">1].DefaultDataValue </w:t>
      </w:r>
      <w:r w:rsidR="00396E45">
        <w:tab/>
      </w:r>
      <w:r w:rsidR="004D4E3B">
        <w:t>= 10000;</w:t>
      </w:r>
    </w:p>
    <w:p w14:paraId="02D7BC6F" w14:textId="77777777" w:rsidR="004D4E3B" w:rsidRDefault="00E57080" w:rsidP="00906064">
      <w:pPr>
        <w:pStyle w:val="Code"/>
      </w:pPr>
      <w:r>
        <w:t>CtlBuf</w:t>
      </w:r>
      <w:r w:rsidR="004D4E3B">
        <w:t>-&gt;</w:t>
      </w:r>
      <w:r>
        <w:t>CtrlID[</w:t>
      </w:r>
      <w:r w:rsidR="004D4E3B">
        <w:t xml:space="preserve">1].MinDataValue </w:t>
      </w:r>
      <w:r w:rsidR="00396E45">
        <w:tab/>
      </w:r>
      <w:r w:rsidR="004D4E3B">
        <w:t>= BclkMinValue;</w:t>
      </w:r>
    </w:p>
    <w:p w14:paraId="2964B343" w14:textId="77777777" w:rsidR="004D4E3B" w:rsidRDefault="00E57080" w:rsidP="00906064">
      <w:pPr>
        <w:pStyle w:val="Code"/>
      </w:pPr>
      <w:r>
        <w:t>CtlBuf</w:t>
      </w:r>
      <w:r w:rsidR="004D4E3B">
        <w:t>-&gt;</w:t>
      </w:r>
      <w:r>
        <w:t>CtrlID[</w:t>
      </w:r>
      <w:r w:rsidR="004D4E3B">
        <w:t xml:space="preserve">1].MaxDataValue </w:t>
      </w:r>
      <w:r w:rsidR="00396E45">
        <w:tab/>
      </w:r>
      <w:r w:rsidR="004D4E3B">
        <w:t>= BclkMaxValue;</w:t>
      </w:r>
    </w:p>
    <w:p w14:paraId="173DC904" w14:textId="77777777" w:rsidR="004D4E3B" w:rsidRDefault="00E57080" w:rsidP="00906064">
      <w:pPr>
        <w:pStyle w:val="Code"/>
      </w:pPr>
      <w:r>
        <w:t>CtlBuf</w:t>
      </w:r>
      <w:r w:rsidR="004D4E3B">
        <w:t>-&gt;</w:t>
      </w:r>
      <w:r>
        <w:t>CtrlID[</w:t>
      </w:r>
      <w:r w:rsidR="004D4E3B">
        <w:t>1].MinDisplayValue</w:t>
      </w:r>
      <w:r w:rsidR="00396E45">
        <w:t xml:space="preserve"> </w:t>
      </w:r>
      <w:r w:rsidR="00396E45">
        <w:tab/>
      </w:r>
      <w:r w:rsidR="004D4E3B">
        <w:t>= BclkMinValue;</w:t>
      </w:r>
    </w:p>
    <w:p w14:paraId="3855675C" w14:textId="77777777" w:rsidR="004D4E3B" w:rsidRDefault="00E57080" w:rsidP="00906064">
      <w:pPr>
        <w:pStyle w:val="Code"/>
      </w:pPr>
      <w:r>
        <w:t>CtlBuf</w:t>
      </w:r>
      <w:r w:rsidR="004D4E3B">
        <w:t>-&gt;</w:t>
      </w:r>
      <w:r>
        <w:t>CtrlID[</w:t>
      </w:r>
      <w:r w:rsidR="004D4E3B">
        <w:t xml:space="preserve">1].MaxDisplayValue </w:t>
      </w:r>
      <w:r w:rsidR="00396E45">
        <w:tab/>
      </w:r>
      <w:r w:rsidR="004D4E3B">
        <w:t>= BclkMaxValue;</w:t>
      </w:r>
    </w:p>
    <w:p w14:paraId="3F6B0425" w14:textId="77777777" w:rsidR="004D4E3B" w:rsidRDefault="004D4E3B" w:rsidP="00906064">
      <w:pPr>
        <w:pStyle w:val="Code"/>
      </w:pPr>
      <w:r>
        <w:t xml:space="preserve">  </w:t>
      </w:r>
    </w:p>
    <w:p w14:paraId="078AE379" w14:textId="77777777" w:rsidR="004D4E3B" w:rsidRDefault="00E57080" w:rsidP="00906064">
      <w:pPr>
        <w:pStyle w:val="Code"/>
      </w:pPr>
      <w:r>
        <w:t>CtlBuf</w:t>
      </w:r>
      <w:r w:rsidR="004D4E3B">
        <w:t>-&gt;</w:t>
      </w:r>
      <w:r>
        <w:t>CtrlID[</w:t>
      </w:r>
      <w:r w:rsidR="004D4E3B">
        <w:t xml:space="preserve">3].ControlId </w:t>
      </w:r>
      <w:r w:rsidR="00396E45">
        <w:tab/>
      </w:r>
      <w:r w:rsidR="00396E45">
        <w:tab/>
      </w:r>
      <w:r w:rsidR="004D4E3B">
        <w:t>= BIOS_DEVICE_tCL;</w:t>
      </w:r>
    </w:p>
    <w:p w14:paraId="76455F3D" w14:textId="77777777" w:rsidR="004D4E3B" w:rsidRDefault="00E57080" w:rsidP="00906064">
      <w:pPr>
        <w:pStyle w:val="Code"/>
      </w:pPr>
      <w:r>
        <w:t>CtlBuf</w:t>
      </w:r>
      <w:r w:rsidR="004D4E3B">
        <w:t>-&gt;</w:t>
      </w:r>
      <w:r>
        <w:t>CtrlID[</w:t>
      </w:r>
      <w:r w:rsidR="004D4E3B">
        <w:t xml:space="preserve">3].NumberOfValues </w:t>
      </w:r>
      <w:r w:rsidR="00396E45">
        <w:tab/>
      </w:r>
      <w:r w:rsidR="004D4E3B">
        <w:t>= tCL_MAX - tCL_MIN</w:t>
      </w:r>
      <w:r w:rsidR="00396E45">
        <w:t xml:space="preserve"> </w:t>
      </w:r>
      <w:r w:rsidR="004D4E3B">
        <w:t>+1;</w:t>
      </w:r>
    </w:p>
    <w:p w14:paraId="5E638F89" w14:textId="77777777" w:rsidR="004D4E3B" w:rsidRDefault="00E57080" w:rsidP="00906064">
      <w:pPr>
        <w:pStyle w:val="Code"/>
      </w:pPr>
      <w:r>
        <w:t>CtlBuf</w:t>
      </w:r>
      <w:r w:rsidR="004D4E3B">
        <w:t>-&gt;</w:t>
      </w:r>
      <w:r>
        <w:t>CtrlID[</w:t>
      </w:r>
      <w:r w:rsidR="004D4E3B">
        <w:t xml:space="preserve">3].Precision </w:t>
      </w:r>
      <w:r w:rsidR="00396E45">
        <w:tab/>
      </w:r>
      <w:r w:rsidR="00396E45">
        <w:tab/>
      </w:r>
      <w:r w:rsidR="004D4E3B">
        <w:t>= 0x00;</w:t>
      </w:r>
    </w:p>
    <w:p w14:paraId="2C8655A9" w14:textId="77777777" w:rsidR="004D4E3B" w:rsidRDefault="00E57080" w:rsidP="00906064">
      <w:pPr>
        <w:pStyle w:val="Code"/>
      </w:pPr>
      <w:r>
        <w:t>CtlBuf</w:t>
      </w:r>
      <w:r w:rsidR="004D4E3B">
        <w:t>-&gt;</w:t>
      </w:r>
      <w:r>
        <w:t>CtrlID[</w:t>
      </w:r>
      <w:r w:rsidR="004D4E3B">
        <w:t xml:space="preserve">3].Flags     </w:t>
      </w:r>
      <w:r w:rsidR="00396E45">
        <w:tab/>
      </w:r>
      <w:r w:rsidR="00396E45">
        <w:tab/>
      </w:r>
      <w:r w:rsidR="004D4E3B">
        <w:t>= MIN_SETTING_LOW_PERFORMANCE;</w:t>
      </w:r>
    </w:p>
    <w:p w14:paraId="3890F489" w14:textId="77777777" w:rsidR="004D4E3B" w:rsidRDefault="00E57080" w:rsidP="00906064">
      <w:pPr>
        <w:pStyle w:val="Code"/>
      </w:pPr>
      <w:r>
        <w:t>CtlBuf</w:t>
      </w:r>
      <w:r w:rsidR="004D4E3B">
        <w:t>-&gt;</w:t>
      </w:r>
      <w:r>
        <w:t>CtrlID[</w:t>
      </w:r>
      <w:r w:rsidR="004D4E3B">
        <w:t xml:space="preserve">3].DefaultDataValue </w:t>
      </w:r>
      <w:r w:rsidR="00396E45">
        <w:tab/>
      </w:r>
      <w:r w:rsidR="004D4E3B">
        <w:t>= tCLDefault;</w:t>
      </w:r>
    </w:p>
    <w:p w14:paraId="2C01F1D4" w14:textId="77777777" w:rsidR="004D4E3B" w:rsidRDefault="00E57080" w:rsidP="00906064">
      <w:pPr>
        <w:pStyle w:val="Code"/>
      </w:pPr>
      <w:r>
        <w:t>CtlBuf</w:t>
      </w:r>
      <w:r w:rsidR="004D4E3B">
        <w:t>-&gt;</w:t>
      </w:r>
      <w:r>
        <w:t>CtrlID[</w:t>
      </w:r>
      <w:r w:rsidR="004D4E3B">
        <w:t xml:space="preserve">3].MinDataValue </w:t>
      </w:r>
      <w:r w:rsidR="00396E45">
        <w:tab/>
        <w:t>= tCL_MIN</w:t>
      </w:r>
      <w:r w:rsidR="004D4E3B">
        <w:t>;</w:t>
      </w:r>
    </w:p>
    <w:p w14:paraId="61A7257C" w14:textId="77777777" w:rsidR="004D4E3B" w:rsidRDefault="00E57080" w:rsidP="00906064">
      <w:pPr>
        <w:pStyle w:val="Code"/>
      </w:pPr>
      <w:r>
        <w:t>CtlBuf</w:t>
      </w:r>
      <w:r w:rsidR="004D4E3B">
        <w:t>-&gt;</w:t>
      </w:r>
      <w:r>
        <w:t>CtrlID[</w:t>
      </w:r>
      <w:r w:rsidR="004D4E3B">
        <w:t xml:space="preserve">3].MaxDataValue </w:t>
      </w:r>
      <w:r w:rsidR="00396E45">
        <w:tab/>
      </w:r>
      <w:r w:rsidR="004D4E3B">
        <w:t>= tCL_MAX;</w:t>
      </w:r>
    </w:p>
    <w:p w14:paraId="6455ED39" w14:textId="77777777" w:rsidR="004D4E3B" w:rsidRDefault="00E57080" w:rsidP="00906064">
      <w:pPr>
        <w:pStyle w:val="Code"/>
      </w:pPr>
      <w:r>
        <w:t>CtlBuf</w:t>
      </w:r>
      <w:r w:rsidR="004D4E3B">
        <w:t>-&gt;</w:t>
      </w:r>
      <w:r>
        <w:t>CtrlID[</w:t>
      </w:r>
      <w:r w:rsidR="004D4E3B">
        <w:t xml:space="preserve">3].MinDisplayValue </w:t>
      </w:r>
      <w:r w:rsidR="00396E45">
        <w:tab/>
      </w:r>
      <w:r w:rsidR="004D4E3B">
        <w:t>= tCL_MIN;</w:t>
      </w:r>
    </w:p>
    <w:p w14:paraId="4F7A821E" w14:textId="77777777" w:rsidR="004D4E3B" w:rsidRDefault="00E57080" w:rsidP="00906064">
      <w:pPr>
        <w:pStyle w:val="Code"/>
      </w:pPr>
      <w:r>
        <w:t>CtlBuf</w:t>
      </w:r>
      <w:r w:rsidR="004D4E3B">
        <w:t>-&gt;</w:t>
      </w:r>
      <w:r>
        <w:t>CtrlID[</w:t>
      </w:r>
      <w:r w:rsidR="004D4E3B">
        <w:t xml:space="preserve">3].MaxDisplayValue </w:t>
      </w:r>
      <w:r w:rsidR="00396E45">
        <w:tab/>
      </w:r>
      <w:r w:rsidR="004D4E3B">
        <w:t>= tCL_MAX;</w:t>
      </w:r>
    </w:p>
    <w:p w14:paraId="29DE8DA5" w14:textId="77777777" w:rsidR="004D4E3B" w:rsidRDefault="004D4E3B" w:rsidP="00906064">
      <w:pPr>
        <w:pStyle w:val="Code"/>
      </w:pPr>
      <w:r>
        <w:lastRenderedPageBreak/>
        <w:t xml:space="preserve">   </w:t>
      </w:r>
    </w:p>
    <w:p w14:paraId="59ECB720" w14:textId="77777777" w:rsidR="004D4E3B" w:rsidRDefault="00E57080" w:rsidP="00906064">
      <w:pPr>
        <w:pStyle w:val="Code"/>
      </w:pPr>
      <w:r>
        <w:t>CtlBuf</w:t>
      </w:r>
      <w:r w:rsidR="004D4E3B">
        <w:t>-&gt;</w:t>
      </w:r>
      <w:r>
        <w:t>CtrlID[</w:t>
      </w:r>
      <w:r w:rsidR="004D4E3B">
        <w:t xml:space="preserve">4].ControlId </w:t>
      </w:r>
      <w:r w:rsidR="00396E45">
        <w:tab/>
      </w:r>
      <w:r w:rsidR="00396E45">
        <w:tab/>
      </w:r>
      <w:r w:rsidR="004D4E3B">
        <w:t>= BIOS_DEVICE_tRCD;</w:t>
      </w:r>
    </w:p>
    <w:p w14:paraId="693A2BB3" w14:textId="77777777" w:rsidR="004D4E3B" w:rsidRDefault="00E57080" w:rsidP="00906064">
      <w:pPr>
        <w:pStyle w:val="Code"/>
      </w:pPr>
      <w:r>
        <w:t>CtlBuf</w:t>
      </w:r>
      <w:r w:rsidR="004D4E3B">
        <w:t>-&gt;</w:t>
      </w:r>
      <w:r>
        <w:t>CtrlID[</w:t>
      </w:r>
      <w:r w:rsidR="004D4E3B">
        <w:t xml:space="preserve">4].NumberOfValues </w:t>
      </w:r>
      <w:r w:rsidR="00396E45">
        <w:tab/>
      </w:r>
      <w:r w:rsidR="004D4E3B">
        <w:t>= tRCD_MAX - tRCD_MIN</w:t>
      </w:r>
      <w:r w:rsidR="00396E45">
        <w:t xml:space="preserve"> </w:t>
      </w:r>
      <w:r w:rsidR="004D4E3B">
        <w:t>+</w:t>
      </w:r>
      <w:r w:rsidR="00396E45">
        <w:t xml:space="preserve"> </w:t>
      </w:r>
      <w:r w:rsidR="004D4E3B">
        <w:t>1;</w:t>
      </w:r>
    </w:p>
    <w:p w14:paraId="77AB7380" w14:textId="77777777" w:rsidR="004D4E3B" w:rsidRDefault="00E57080" w:rsidP="00906064">
      <w:pPr>
        <w:pStyle w:val="Code"/>
      </w:pPr>
      <w:r>
        <w:t>CtlBuf</w:t>
      </w:r>
      <w:r w:rsidR="004D4E3B">
        <w:t>-&gt;</w:t>
      </w:r>
      <w:r>
        <w:t>CtrlID[</w:t>
      </w:r>
      <w:r w:rsidR="004D4E3B">
        <w:t xml:space="preserve">4].Precision </w:t>
      </w:r>
      <w:r w:rsidR="00396E45">
        <w:tab/>
      </w:r>
      <w:r w:rsidR="00396E45">
        <w:tab/>
      </w:r>
      <w:r w:rsidR="004D4E3B">
        <w:t>= 0x0;</w:t>
      </w:r>
    </w:p>
    <w:p w14:paraId="077AF0E9" w14:textId="77777777" w:rsidR="004D4E3B" w:rsidRDefault="00E57080" w:rsidP="00906064">
      <w:pPr>
        <w:pStyle w:val="Code"/>
      </w:pPr>
      <w:r>
        <w:t>CtlBuf</w:t>
      </w:r>
      <w:r w:rsidR="004D4E3B">
        <w:t>-&gt;</w:t>
      </w:r>
      <w:r>
        <w:t>CtrlID[</w:t>
      </w:r>
      <w:r w:rsidR="004D4E3B">
        <w:t xml:space="preserve">4].Flags     </w:t>
      </w:r>
      <w:r w:rsidR="00396E45">
        <w:tab/>
      </w:r>
      <w:r w:rsidR="00396E45">
        <w:tab/>
      </w:r>
      <w:r w:rsidR="004D4E3B">
        <w:t>= MIN_SETTING_LOW_PERFORMANCE;</w:t>
      </w:r>
    </w:p>
    <w:p w14:paraId="1278D46B" w14:textId="77777777" w:rsidR="004D4E3B" w:rsidRDefault="00E57080" w:rsidP="00906064">
      <w:pPr>
        <w:pStyle w:val="Code"/>
      </w:pPr>
      <w:r>
        <w:t>CtlBuf</w:t>
      </w:r>
      <w:r w:rsidR="004D4E3B">
        <w:t>-&gt;</w:t>
      </w:r>
      <w:r>
        <w:t>CtrlID[</w:t>
      </w:r>
      <w:r w:rsidR="004D4E3B">
        <w:t xml:space="preserve">4].DefaultDataValue </w:t>
      </w:r>
      <w:r w:rsidR="00396E45">
        <w:tab/>
      </w:r>
      <w:r w:rsidR="004D4E3B">
        <w:t>=</w:t>
      </w:r>
      <w:r w:rsidR="00396E45">
        <w:t xml:space="preserve"> </w:t>
      </w:r>
      <w:r w:rsidR="004D4E3B">
        <w:t>tRCDDefault;</w:t>
      </w:r>
    </w:p>
    <w:p w14:paraId="4079C212" w14:textId="77777777" w:rsidR="004D4E3B" w:rsidRDefault="00E57080" w:rsidP="00906064">
      <w:pPr>
        <w:pStyle w:val="Code"/>
      </w:pPr>
      <w:r>
        <w:t>CtlBuf</w:t>
      </w:r>
      <w:r w:rsidR="004D4E3B">
        <w:t>-&gt;</w:t>
      </w:r>
      <w:r>
        <w:t>CtrlID[</w:t>
      </w:r>
      <w:r w:rsidR="004D4E3B">
        <w:t xml:space="preserve">4].MinDataValue </w:t>
      </w:r>
      <w:r w:rsidR="00396E45">
        <w:tab/>
      </w:r>
      <w:r w:rsidR="004D4E3B">
        <w:t>= tRCD_MIN;</w:t>
      </w:r>
    </w:p>
    <w:p w14:paraId="1A170508" w14:textId="77777777" w:rsidR="004D4E3B" w:rsidRDefault="00E57080" w:rsidP="00906064">
      <w:pPr>
        <w:pStyle w:val="Code"/>
      </w:pPr>
      <w:r>
        <w:t>CtlBuf</w:t>
      </w:r>
      <w:r w:rsidR="004D4E3B">
        <w:t>-&gt;</w:t>
      </w:r>
      <w:r>
        <w:t>CtrlID[</w:t>
      </w:r>
      <w:r w:rsidR="004D4E3B">
        <w:t xml:space="preserve">4].MaxDataValue </w:t>
      </w:r>
      <w:r w:rsidR="00396E45">
        <w:tab/>
      </w:r>
      <w:r w:rsidR="004D4E3B">
        <w:t>= tRCD_MAX;</w:t>
      </w:r>
    </w:p>
    <w:p w14:paraId="0028CB3E" w14:textId="77777777" w:rsidR="004D4E3B" w:rsidRDefault="00E57080" w:rsidP="00906064">
      <w:pPr>
        <w:pStyle w:val="Code"/>
      </w:pPr>
      <w:r>
        <w:t>CtlBuf</w:t>
      </w:r>
      <w:r w:rsidR="004D4E3B">
        <w:t>-&gt;</w:t>
      </w:r>
      <w:r>
        <w:t>CtrlID[</w:t>
      </w:r>
      <w:r w:rsidR="004D4E3B">
        <w:t xml:space="preserve">4].MinDisplayValue </w:t>
      </w:r>
      <w:r w:rsidR="00396E45">
        <w:tab/>
      </w:r>
      <w:r w:rsidR="004D4E3B">
        <w:t>= tRCD_MIN;</w:t>
      </w:r>
    </w:p>
    <w:p w14:paraId="3809BA01" w14:textId="77777777" w:rsidR="004D4E3B" w:rsidRDefault="00E57080" w:rsidP="00906064">
      <w:pPr>
        <w:pStyle w:val="Code"/>
      </w:pPr>
      <w:r>
        <w:t>CtlBuf</w:t>
      </w:r>
      <w:r w:rsidR="004D4E3B">
        <w:t>-&gt;</w:t>
      </w:r>
      <w:r>
        <w:t>CtrlID[</w:t>
      </w:r>
      <w:r w:rsidR="004D4E3B">
        <w:t xml:space="preserve">4].MaxDisplayValue </w:t>
      </w:r>
      <w:r w:rsidR="00396E45">
        <w:tab/>
      </w:r>
      <w:r w:rsidR="004D4E3B">
        <w:t>= tRCD_MAX;</w:t>
      </w:r>
    </w:p>
    <w:p w14:paraId="68317FD8" w14:textId="77777777" w:rsidR="004D4E3B" w:rsidRDefault="004D4E3B" w:rsidP="00906064">
      <w:pPr>
        <w:pStyle w:val="Code"/>
      </w:pPr>
      <w:r>
        <w:t xml:space="preserve">  </w:t>
      </w:r>
    </w:p>
    <w:p w14:paraId="4E0274A2" w14:textId="77777777" w:rsidR="004D4E3B" w:rsidRDefault="004D4E3B" w:rsidP="00906064">
      <w:pPr>
        <w:pStyle w:val="Code"/>
      </w:pPr>
      <w:r>
        <w:t xml:space="preserve"> </w:t>
      </w:r>
    </w:p>
    <w:p w14:paraId="4F414BA9" w14:textId="77777777" w:rsidR="004D4E3B" w:rsidRDefault="00E57080" w:rsidP="00906064">
      <w:pPr>
        <w:pStyle w:val="Code"/>
      </w:pPr>
      <w:r>
        <w:t>CtlBuf</w:t>
      </w:r>
      <w:r w:rsidR="004D4E3B">
        <w:t>-&gt;</w:t>
      </w:r>
      <w:r>
        <w:t>CtrlID[</w:t>
      </w:r>
      <w:r w:rsidR="004D4E3B">
        <w:t xml:space="preserve">5].ControlId </w:t>
      </w:r>
      <w:r w:rsidR="00396E45">
        <w:tab/>
      </w:r>
      <w:r w:rsidR="00396E45">
        <w:tab/>
      </w:r>
      <w:r w:rsidR="004D4E3B">
        <w:t>= BIOS_DEVICE_tRP;</w:t>
      </w:r>
    </w:p>
    <w:p w14:paraId="17005FF3" w14:textId="77777777" w:rsidR="004D4E3B" w:rsidRDefault="00E57080" w:rsidP="00906064">
      <w:pPr>
        <w:pStyle w:val="Code"/>
      </w:pPr>
      <w:r>
        <w:t>CtlBuf</w:t>
      </w:r>
      <w:r w:rsidR="004D4E3B">
        <w:t>-&gt;</w:t>
      </w:r>
      <w:r>
        <w:t>CtrlID[</w:t>
      </w:r>
      <w:r w:rsidR="004D4E3B">
        <w:t xml:space="preserve">5].NumberOfValues </w:t>
      </w:r>
      <w:r w:rsidR="00396E45">
        <w:tab/>
      </w:r>
      <w:r w:rsidR="004D4E3B">
        <w:t>= tRP_MAX - tRP_MIN</w:t>
      </w:r>
      <w:r w:rsidR="00396E45">
        <w:t xml:space="preserve"> </w:t>
      </w:r>
      <w:r w:rsidR="004D4E3B">
        <w:t>+</w:t>
      </w:r>
      <w:r w:rsidR="00396E45">
        <w:t xml:space="preserve"> </w:t>
      </w:r>
      <w:r w:rsidR="004D4E3B">
        <w:t>1;</w:t>
      </w:r>
    </w:p>
    <w:p w14:paraId="046DA0AF" w14:textId="77777777" w:rsidR="004D4E3B" w:rsidRDefault="00E57080" w:rsidP="00906064">
      <w:pPr>
        <w:pStyle w:val="Code"/>
      </w:pPr>
      <w:r>
        <w:t>CtlBuf</w:t>
      </w:r>
      <w:r w:rsidR="004D4E3B">
        <w:t>-&gt;</w:t>
      </w:r>
      <w:r>
        <w:t>CtrlID[</w:t>
      </w:r>
      <w:r w:rsidR="004D4E3B">
        <w:t xml:space="preserve">5].Precision </w:t>
      </w:r>
      <w:r w:rsidR="00396E45">
        <w:tab/>
      </w:r>
      <w:r w:rsidR="00396E45">
        <w:tab/>
      </w:r>
      <w:r w:rsidR="004D4E3B">
        <w:t>= 0x00;</w:t>
      </w:r>
    </w:p>
    <w:p w14:paraId="7CB9FDE9" w14:textId="77777777" w:rsidR="004D4E3B" w:rsidRDefault="00E57080" w:rsidP="00906064">
      <w:pPr>
        <w:pStyle w:val="Code"/>
      </w:pPr>
      <w:r>
        <w:t>CtlBuf</w:t>
      </w:r>
      <w:r w:rsidR="004D4E3B">
        <w:t>-&gt;</w:t>
      </w:r>
      <w:r>
        <w:t>CtrlID[</w:t>
      </w:r>
      <w:r w:rsidR="004D4E3B">
        <w:t xml:space="preserve">5].Flags     </w:t>
      </w:r>
      <w:r w:rsidR="00396E45">
        <w:tab/>
      </w:r>
      <w:r w:rsidR="00396E45">
        <w:tab/>
      </w:r>
      <w:r w:rsidR="004D4E3B">
        <w:t>= MIN_SETTING_LOW_PERFORMANCE;</w:t>
      </w:r>
    </w:p>
    <w:p w14:paraId="064ED786" w14:textId="77777777" w:rsidR="004D4E3B" w:rsidRDefault="00E57080" w:rsidP="00906064">
      <w:pPr>
        <w:pStyle w:val="Code"/>
      </w:pPr>
      <w:r>
        <w:t>CtlBuf</w:t>
      </w:r>
      <w:r w:rsidR="004D4E3B">
        <w:t>-&gt;</w:t>
      </w:r>
      <w:r>
        <w:t>CtrlID[</w:t>
      </w:r>
      <w:r w:rsidR="004D4E3B">
        <w:t xml:space="preserve">5].DefaultDataValue </w:t>
      </w:r>
      <w:r w:rsidR="00396E45">
        <w:tab/>
      </w:r>
      <w:r w:rsidR="004D4E3B">
        <w:t>= tRPDefault;</w:t>
      </w:r>
    </w:p>
    <w:p w14:paraId="19AED72B" w14:textId="77777777" w:rsidR="004D4E3B" w:rsidRDefault="00E57080" w:rsidP="00906064">
      <w:pPr>
        <w:pStyle w:val="Code"/>
      </w:pPr>
      <w:r>
        <w:t>CtlBuf</w:t>
      </w:r>
      <w:r w:rsidR="004D4E3B">
        <w:t>-&gt;</w:t>
      </w:r>
      <w:r>
        <w:t>CtrlID[</w:t>
      </w:r>
      <w:r w:rsidR="004D4E3B">
        <w:t xml:space="preserve">5].MinDataValue </w:t>
      </w:r>
      <w:r w:rsidR="00396E45">
        <w:tab/>
        <w:t>= tRP_MIN</w:t>
      </w:r>
      <w:r w:rsidR="004D4E3B">
        <w:t>;</w:t>
      </w:r>
    </w:p>
    <w:p w14:paraId="63815BE5" w14:textId="77777777" w:rsidR="004D4E3B" w:rsidRDefault="00E57080" w:rsidP="00906064">
      <w:pPr>
        <w:pStyle w:val="Code"/>
      </w:pPr>
      <w:r>
        <w:t>CtlBuf</w:t>
      </w:r>
      <w:r w:rsidR="004D4E3B">
        <w:t>-&gt;</w:t>
      </w:r>
      <w:r>
        <w:t>CtrlID[</w:t>
      </w:r>
      <w:r w:rsidR="00396E45">
        <w:t xml:space="preserve">5].MaxDataValue </w:t>
      </w:r>
      <w:r w:rsidR="00396E45">
        <w:tab/>
        <w:t>= tRP_MAX</w:t>
      </w:r>
      <w:r w:rsidR="004D4E3B">
        <w:t>;</w:t>
      </w:r>
    </w:p>
    <w:p w14:paraId="74AF40C5" w14:textId="77777777" w:rsidR="004D4E3B" w:rsidRDefault="00E57080" w:rsidP="00906064">
      <w:pPr>
        <w:pStyle w:val="Code"/>
      </w:pPr>
      <w:r>
        <w:t>CtlBuf</w:t>
      </w:r>
      <w:r w:rsidR="004D4E3B">
        <w:t>-&gt;</w:t>
      </w:r>
      <w:r>
        <w:t>CtrlID[</w:t>
      </w:r>
      <w:r w:rsidR="004D4E3B">
        <w:t xml:space="preserve">5].MinDisplayValue </w:t>
      </w:r>
      <w:r w:rsidR="00396E45">
        <w:tab/>
      </w:r>
      <w:r w:rsidR="004D4E3B">
        <w:t>= tRP_MIN;</w:t>
      </w:r>
    </w:p>
    <w:p w14:paraId="0254CAF1" w14:textId="77777777" w:rsidR="004D4E3B" w:rsidRDefault="00E57080" w:rsidP="00906064">
      <w:pPr>
        <w:pStyle w:val="Code"/>
      </w:pPr>
      <w:r>
        <w:t>CtlBuf</w:t>
      </w:r>
      <w:r w:rsidR="004D4E3B">
        <w:t>-&gt;</w:t>
      </w:r>
      <w:r>
        <w:t>CtrlID[</w:t>
      </w:r>
      <w:r w:rsidR="004D4E3B">
        <w:t xml:space="preserve">5].MaxDisplayValue </w:t>
      </w:r>
      <w:r w:rsidR="00396E45">
        <w:tab/>
      </w:r>
      <w:r w:rsidR="004D4E3B">
        <w:t>= tRP_MAX;</w:t>
      </w:r>
    </w:p>
    <w:p w14:paraId="09FA3F52" w14:textId="77777777" w:rsidR="004D4E3B" w:rsidRPr="00396E45" w:rsidRDefault="004D4E3B" w:rsidP="00396E45">
      <w:pPr>
        <w:pStyle w:val="Code"/>
      </w:pPr>
    </w:p>
    <w:p w14:paraId="605BD002" w14:textId="77777777" w:rsidR="00396E45" w:rsidRPr="00396E45" w:rsidRDefault="00396E45" w:rsidP="00396E45">
      <w:pPr>
        <w:pStyle w:val="Code"/>
      </w:pPr>
      <w:r w:rsidRPr="00396E45">
        <w:t>.</w:t>
      </w:r>
    </w:p>
    <w:p w14:paraId="3D47B56F" w14:textId="77777777" w:rsidR="00396E45" w:rsidRPr="00396E45" w:rsidRDefault="00396E45" w:rsidP="00396E45">
      <w:pPr>
        <w:pStyle w:val="Code"/>
      </w:pPr>
      <w:r w:rsidRPr="00396E45">
        <w:t>.</w:t>
      </w:r>
    </w:p>
    <w:p w14:paraId="03083048" w14:textId="77777777" w:rsidR="00396E45" w:rsidRDefault="00396E45" w:rsidP="00396E45">
      <w:pPr>
        <w:pStyle w:val="Code"/>
      </w:pPr>
      <w:r w:rsidRPr="00396E45">
        <w:t>.</w:t>
      </w:r>
    </w:p>
    <w:p w14:paraId="6C30DC2C" w14:textId="77777777" w:rsidR="00396E45" w:rsidRPr="00396E45" w:rsidRDefault="00396E45" w:rsidP="00396E45">
      <w:pPr>
        <w:pStyle w:val="Code"/>
      </w:pPr>
    </w:p>
    <w:p w14:paraId="297B6FA9" w14:textId="77777777" w:rsidR="00396E45" w:rsidRDefault="00396E45" w:rsidP="00396E45">
      <w:pPr>
        <w:pStyle w:val="Code"/>
      </w:pPr>
      <w:r w:rsidRPr="00396E45">
        <w:t>}</w:t>
      </w:r>
    </w:p>
    <w:p w14:paraId="7F77718B" w14:textId="77777777" w:rsidR="00396E45" w:rsidRPr="00396E45" w:rsidRDefault="00396E45" w:rsidP="00396E45">
      <w:pPr>
        <w:pStyle w:val="Code"/>
      </w:pPr>
    </w:p>
    <w:p w14:paraId="244BE8D2" w14:textId="77777777" w:rsidR="00016EDB" w:rsidRDefault="00C5393C" w:rsidP="00016EDB">
      <w:r>
        <w:t xml:space="preserve">The example below illustrates a sample implementation of the </w:t>
      </w:r>
      <w:r w:rsidR="00AF3A43">
        <w:t>Performance Tuning &amp;</w:t>
      </w:r>
      <w:r>
        <w:t xml:space="preserve"> Monitoring ACPI device</w:t>
      </w:r>
      <w:r w:rsidR="00396E45">
        <w:t xml:space="preserve"> in ASL</w:t>
      </w:r>
      <w:r>
        <w:t>.</w:t>
      </w:r>
    </w:p>
    <w:p w14:paraId="0F2F7591" w14:textId="77777777" w:rsidR="00016EDB" w:rsidRDefault="00C5393C" w:rsidP="00016EDB">
      <w:pPr>
        <w:pStyle w:val="Code"/>
      </w:pPr>
      <w:r>
        <w:t>//</w:t>
      </w:r>
    </w:p>
    <w:p w14:paraId="2ABDF4C6" w14:textId="77777777" w:rsidR="00621EBD" w:rsidRDefault="00C5393C" w:rsidP="00016EDB">
      <w:pPr>
        <w:pStyle w:val="Code"/>
      </w:pPr>
      <w:r>
        <w:t xml:space="preserve">// Define the </w:t>
      </w:r>
      <w:r w:rsidR="00621EBD">
        <w:t>XTU</w:t>
      </w:r>
      <w:r>
        <w:t xml:space="preserve"> Device as a dynamically loadable SSDT </w:t>
      </w:r>
      <w:r w:rsidR="00621EBD">
        <w:t>or within the</w:t>
      </w:r>
    </w:p>
    <w:p w14:paraId="54641324" w14:textId="77777777" w:rsidR="00016EDB" w:rsidRDefault="00621EBD" w:rsidP="00016EDB">
      <w:pPr>
        <w:pStyle w:val="Code"/>
      </w:pPr>
      <w:r>
        <w:t xml:space="preserve">// DSDT </w:t>
      </w:r>
      <w:r w:rsidR="00C5393C">
        <w:t>under the \_SB scope</w:t>
      </w:r>
    </w:p>
    <w:p w14:paraId="1E3F234C" w14:textId="77777777" w:rsidR="00016EDB" w:rsidRDefault="00C5393C" w:rsidP="00016EDB">
      <w:pPr>
        <w:pStyle w:val="Code"/>
      </w:pPr>
      <w:r>
        <w:t>//</w:t>
      </w:r>
    </w:p>
    <w:p w14:paraId="7739DE91" w14:textId="77777777" w:rsidR="0002609B" w:rsidRDefault="0002609B" w:rsidP="00016EDB">
      <w:pPr>
        <w:pStyle w:val="Code"/>
      </w:pPr>
    </w:p>
    <w:p w14:paraId="021C5737" w14:textId="77777777" w:rsidR="00016EDB" w:rsidRDefault="00C5393C" w:rsidP="00016EDB">
      <w:pPr>
        <w:pStyle w:val="Code"/>
      </w:pPr>
      <w:r>
        <w:t>Scope (\_SB)</w:t>
      </w:r>
    </w:p>
    <w:p w14:paraId="144A9A3F" w14:textId="77777777" w:rsidR="00016EDB" w:rsidRDefault="00C5393C" w:rsidP="00016EDB">
      <w:pPr>
        <w:pStyle w:val="Code"/>
      </w:pPr>
      <w:r>
        <w:t>{</w:t>
      </w:r>
    </w:p>
    <w:p w14:paraId="0D0C1E63" w14:textId="77777777" w:rsidR="00D3587B" w:rsidRDefault="00D3587B" w:rsidP="00016EDB">
      <w:pPr>
        <w:pStyle w:val="Code"/>
      </w:pPr>
      <w:r>
        <w:tab/>
        <w:t>// First declare external variables for items that need to be</w:t>
      </w:r>
    </w:p>
    <w:p w14:paraId="24F668A0" w14:textId="77777777" w:rsidR="00D3587B" w:rsidRDefault="00D3587B" w:rsidP="00D3587B">
      <w:pPr>
        <w:pStyle w:val="Code"/>
        <w:ind w:firstLine="720"/>
      </w:pPr>
      <w:r>
        <w:t>// fixed up during POST</w:t>
      </w:r>
    </w:p>
    <w:p w14:paraId="1C187F7E" w14:textId="77777777" w:rsidR="00396E45" w:rsidRDefault="00396E45" w:rsidP="00D3587B">
      <w:pPr>
        <w:pStyle w:val="Code"/>
        <w:ind w:firstLine="720"/>
      </w:pPr>
      <w:r>
        <w:t>// The XTUB structure should point at the CtlBuf which was</w:t>
      </w:r>
    </w:p>
    <w:p w14:paraId="72DFD58B" w14:textId="77777777" w:rsidR="00396E45" w:rsidRDefault="00396E45" w:rsidP="00396E45">
      <w:pPr>
        <w:pStyle w:val="Code"/>
        <w:ind w:left="1440"/>
      </w:pPr>
      <w:r>
        <w:t xml:space="preserve">// allocated and populated during POST (see previous C-struct </w:t>
      </w:r>
    </w:p>
    <w:p w14:paraId="10102E5C" w14:textId="77777777" w:rsidR="00396E45" w:rsidRDefault="00396E45" w:rsidP="00396E45">
      <w:pPr>
        <w:pStyle w:val="Code"/>
        <w:ind w:left="1440"/>
      </w:pPr>
      <w:r>
        <w:t>// example).</w:t>
      </w:r>
    </w:p>
    <w:p w14:paraId="57CF3272" w14:textId="77777777" w:rsidR="00D3587B" w:rsidRDefault="00D3587B" w:rsidP="00D3587B">
      <w:pPr>
        <w:pStyle w:val="Code"/>
        <w:ind w:firstLine="720"/>
      </w:pPr>
      <w:r>
        <w:t>External(XTUB)</w:t>
      </w:r>
    </w:p>
    <w:p w14:paraId="42CF3401" w14:textId="77777777" w:rsidR="00D3587B" w:rsidRDefault="00D3587B" w:rsidP="00D3587B">
      <w:pPr>
        <w:pStyle w:val="Code"/>
        <w:ind w:firstLine="720"/>
      </w:pPr>
      <w:r>
        <w:t>OperationRegion (XNVS, SystemMemory, XTUB, 0x2000)</w:t>
      </w:r>
    </w:p>
    <w:p w14:paraId="220AD61E" w14:textId="77777777" w:rsidR="00D3587B" w:rsidRDefault="00D3587B" w:rsidP="00D3587B">
      <w:pPr>
        <w:pStyle w:val="Code"/>
        <w:ind w:firstLine="720"/>
      </w:pPr>
      <w:r>
        <w:t xml:space="preserve">Field (XNVS, ByteAcc, NoLock, Preserve) </w:t>
      </w:r>
    </w:p>
    <w:p w14:paraId="14C508E1" w14:textId="77777777" w:rsidR="00D3587B" w:rsidRDefault="00D3587B" w:rsidP="00D3587B">
      <w:pPr>
        <w:pStyle w:val="Code"/>
        <w:ind w:firstLine="720"/>
      </w:pPr>
      <w:r>
        <w:t>{</w:t>
      </w:r>
    </w:p>
    <w:p w14:paraId="65F25A41" w14:textId="77777777" w:rsidR="00D3587B" w:rsidRDefault="00D3587B" w:rsidP="00D3587B">
      <w:pPr>
        <w:pStyle w:val="Code"/>
        <w:ind w:left="1440" w:firstLine="720"/>
      </w:pPr>
      <w:r>
        <w:t>XBUF, 0x16c0</w:t>
      </w:r>
      <w:r w:rsidR="005E2714">
        <w:tab/>
      </w:r>
      <w:r>
        <w:t xml:space="preserve">// </w:t>
      </w:r>
      <w:r w:rsidR="004D4E3B">
        <w:t xml:space="preserve">GACI </w:t>
      </w:r>
      <w:r>
        <w:t>Size</w:t>
      </w:r>
      <w:r w:rsidR="005E2714">
        <w:t xml:space="preserve"> specific to implementation</w:t>
      </w:r>
    </w:p>
    <w:p w14:paraId="1D7D6A80" w14:textId="77777777" w:rsidR="00D3587B" w:rsidRDefault="00D3587B" w:rsidP="00D3587B">
      <w:pPr>
        <w:pStyle w:val="Code"/>
      </w:pPr>
      <w:r>
        <w:t xml:space="preserve">      }   </w:t>
      </w:r>
    </w:p>
    <w:p w14:paraId="6F6B5FC7" w14:textId="77777777" w:rsidR="00D3587B" w:rsidRDefault="00D3587B" w:rsidP="00016EDB">
      <w:pPr>
        <w:pStyle w:val="Code"/>
      </w:pPr>
    </w:p>
    <w:p w14:paraId="054646BD" w14:textId="77777777" w:rsidR="00621EBD" w:rsidRDefault="00621EBD" w:rsidP="00016EDB">
      <w:pPr>
        <w:pStyle w:val="Code"/>
      </w:pPr>
      <w:r>
        <w:tab/>
        <w:t>// Note: When declaring the device, any name unique to the</w:t>
      </w:r>
    </w:p>
    <w:p w14:paraId="7414746F" w14:textId="77777777" w:rsidR="00621EBD" w:rsidRDefault="00621EBD" w:rsidP="00621EBD">
      <w:pPr>
        <w:pStyle w:val="Code"/>
        <w:ind w:firstLine="720"/>
      </w:pPr>
      <w:r>
        <w:t>// platform implementation can be used (i.e. PTMD as below)</w:t>
      </w:r>
    </w:p>
    <w:p w14:paraId="4FC3B3DE" w14:textId="77777777" w:rsidR="001323C6" w:rsidRDefault="001323C6" w:rsidP="001323C6">
      <w:pPr>
        <w:pStyle w:val="Code"/>
        <w:ind w:firstLine="720"/>
      </w:pPr>
      <w:r>
        <w:t>Device(PTMD)</w:t>
      </w:r>
    </w:p>
    <w:p w14:paraId="21D83B12" w14:textId="77777777" w:rsidR="001323C6" w:rsidRDefault="001323C6" w:rsidP="001323C6">
      <w:pPr>
        <w:pStyle w:val="Code"/>
        <w:ind w:firstLine="720"/>
      </w:pPr>
      <w:r>
        <w:lastRenderedPageBreak/>
        <w:t>{</w:t>
      </w:r>
    </w:p>
    <w:p w14:paraId="7F5ED8D5" w14:textId="77777777" w:rsidR="001323C6" w:rsidRDefault="001323C6" w:rsidP="001323C6">
      <w:pPr>
        <w:pStyle w:val="Code"/>
        <w:ind w:left="1440" w:firstLine="720"/>
      </w:pPr>
      <w:r>
        <w:t>Name(_HID, EISAID("INT3394"))</w:t>
      </w:r>
    </w:p>
    <w:p w14:paraId="74B16587" w14:textId="77777777" w:rsidR="001323C6" w:rsidRDefault="001323C6" w:rsidP="001323C6">
      <w:pPr>
        <w:pStyle w:val="Code"/>
        <w:ind w:left="1440" w:firstLine="720"/>
      </w:pPr>
      <w:r>
        <w:t>Name(_CID, EISAID("PNP0C02"))</w:t>
      </w:r>
    </w:p>
    <w:p w14:paraId="5490D983" w14:textId="77777777" w:rsidR="001323C6" w:rsidRDefault="001323C6" w:rsidP="001323C6">
      <w:pPr>
        <w:pStyle w:val="Code"/>
      </w:pPr>
    </w:p>
    <w:p w14:paraId="53F55EF7" w14:textId="77777777" w:rsidR="001323C6" w:rsidRDefault="001323C6" w:rsidP="001323C6">
      <w:pPr>
        <w:pStyle w:val="Code"/>
        <w:ind w:left="1440" w:firstLine="720"/>
      </w:pPr>
      <w:r>
        <w:t>Name(IVER, 0x00010000)</w:t>
      </w:r>
    </w:p>
    <w:p w14:paraId="0749048C" w14:textId="77777777" w:rsidR="001323C6" w:rsidRDefault="001323C6" w:rsidP="001323C6">
      <w:pPr>
        <w:pStyle w:val="Code"/>
        <w:ind w:left="1440" w:firstLine="720"/>
      </w:pPr>
      <w:r>
        <w:t>Name(GSCV, 0x10000)</w:t>
      </w:r>
    </w:p>
    <w:p w14:paraId="17402808" w14:textId="77777777" w:rsidR="0002609B" w:rsidRDefault="0002609B" w:rsidP="001323C6">
      <w:pPr>
        <w:pStyle w:val="Code"/>
      </w:pPr>
    </w:p>
    <w:p w14:paraId="134C8517" w14:textId="77777777" w:rsidR="001323C6" w:rsidRDefault="001323C6" w:rsidP="001323C6">
      <w:pPr>
        <w:pStyle w:val="Code"/>
        <w:ind w:left="1440" w:firstLine="720"/>
      </w:pPr>
      <w:r>
        <w:t>Method(GACI, 0x0, NotSerialized, 0, PkgObj)</w:t>
      </w:r>
    </w:p>
    <w:p w14:paraId="799A7016" w14:textId="77777777" w:rsidR="001323C6" w:rsidRDefault="001323C6" w:rsidP="001323C6">
      <w:pPr>
        <w:pStyle w:val="Code"/>
        <w:ind w:left="1440" w:firstLine="720"/>
      </w:pPr>
      <w:r>
        <w:t>{</w:t>
      </w:r>
    </w:p>
    <w:p w14:paraId="34CAE6B1" w14:textId="77777777" w:rsidR="001323C6" w:rsidRDefault="001323C6" w:rsidP="001323C6">
      <w:pPr>
        <w:pStyle w:val="Code"/>
        <w:ind w:left="2160" w:firstLine="720"/>
      </w:pPr>
      <w:r>
        <w:t xml:space="preserve">Name(RPKG, Package(0x2){}) </w:t>
      </w:r>
      <w:r>
        <w:tab/>
        <w:t>// Return package</w:t>
      </w:r>
    </w:p>
    <w:p w14:paraId="6700E0F3" w14:textId="77777777" w:rsidR="001323C6" w:rsidRDefault="001323C6" w:rsidP="001323C6">
      <w:pPr>
        <w:pStyle w:val="Code"/>
        <w:ind w:left="2160" w:firstLine="720"/>
      </w:pPr>
      <w:r>
        <w:t xml:space="preserve">Store(0x00,Index(RPKG, 0)) </w:t>
      </w:r>
      <w:r>
        <w:tab/>
        <w:t>// ErrorCode</w:t>
      </w:r>
    </w:p>
    <w:p w14:paraId="27C2C383" w14:textId="77777777" w:rsidR="001323C6" w:rsidRDefault="001323C6" w:rsidP="001323C6">
      <w:pPr>
        <w:pStyle w:val="Code"/>
        <w:ind w:left="2160" w:firstLine="720"/>
      </w:pPr>
      <w:r>
        <w:t>Store(</w:t>
      </w:r>
      <w:r w:rsidR="00D3587B">
        <w:t>XBUF</w:t>
      </w:r>
      <w:r>
        <w:t xml:space="preserve">, Index(RPKG, 1)) </w:t>
      </w:r>
      <w:r>
        <w:tab/>
        <w:t>// buffer</w:t>
      </w:r>
    </w:p>
    <w:p w14:paraId="75D34E61" w14:textId="77777777" w:rsidR="001323C6" w:rsidRDefault="001323C6" w:rsidP="001323C6">
      <w:pPr>
        <w:pStyle w:val="Code"/>
      </w:pPr>
    </w:p>
    <w:p w14:paraId="4672DE9E" w14:textId="77777777" w:rsidR="001323C6" w:rsidRDefault="001323C6" w:rsidP="001323C6">
      <w:pPr>
        <w:pStyle w:val="Code"/>
        <w:ind w:left="2160" w:firstLine="720"/>
      </w:pPr>
      <w:r>
        <w:t>Return(RPKG)</w:t>
      </w:r>
    </w:p>
    <w:p w14:paraId="3FD32525" w14:textId="77777777" w:rsidR="001323C6" w:rsidRDefault="001323C6" w:rsidP="001323C6">
      <w:pPr>
        <w:pStyle w:val="Code"/>
        <w:ind w:left="1440" w:firstLine="720"/>
      </w:pPr>
      <w:r>
        <w:t>}</w:t>
      </w:r>
    </w:p>
    <w:p w14:paraId="2244DCCD" w14:textId="77777777" w:rsidR="001323C6" w:rsidRDefault="001323C6" w:rsidP="001323C6">
      <w:pPr>
        <w:pStyle w:val="Code"/>
      </w:pPr>
    </w:p>
    <w:p w14:paraId="46D76E94" w14:textId="77777777" w:rsidR="001323C6" w:rsidRDefault="001323C6" w:rsidP="001323C6">
      <w:pPr>
        <w:pStyle w:val="Code"/>
        <w:ind w:left="1440" w:firstLine="720"/>
      </w:pPr>
      <w:r>
        <w:t>Method(GDSV, 0x1, Serialized)</w:t>
      </w:r>
    </w:p>
    <w:p w14:paraId="51B9EFE4" w14:textId="77777777" w:rsidR="001323C6" w:rsidRDefault="001323C6" w:rsidP="001323C6">
      <w:pPr>
        <w:pStyle w:val="Code"/>
        <w:ind w:left="1440" w:firstLine="720"/>
      </w:pPr>
      <w:r>
        <w:t>{</w:t>
      </w:r>
    </w:p>
    <w:p w14:paraId="6534ECA5" w14:textId="77777777" w:rsidR="00D0563D" w:rsidRDefault="00D0563D" w:rsidP="001323C6">
      <w:pPr>
        <w:pStyle w:val="Code"/>
        <w:ind w:left="1440" w:firstLine="720"/>
      </w:pPr>
      <w:r>
        <w:tab/>
        <w:t>// The next line represents checking for specifically</w:t>
      </w:r>
    </w:p>
    <w:p w14:paraId="3A676895" w14:textId="77777777" w:rsidR="00D0563D" w:rsidRDefault="00D0563D" w:rsidP="001323C6">
      <w:pPr>
        <w:pStyle w:val="Code"/>
        <w:ind w:left="1440" w:firstLine="720"/>
      </w:pPr>
      <w:r>
        <w:tab/>
        <w:t>// supported ControlIDs.  Typically this would be a</w:t>
      </w:r>
    </w:p>
    <w:p w14:paraId="2C23F286" w14:textId="77777777" w:rsidR="00D0563D" w:rsidRDefault="00D0563D" w:rsidP="001323C6">
      <w:pPr>
        <w:pStyle w:val="Code"/>
        <w:ind w:left="1440" w:firstLine="720"/>
      </w:pPr>
      <w:r>
        <w:tab/>
        <w:t>// Case or If/ElseIf statement if multiple ControlIDs</w:t>
      </w:r>
    </w:p>
    <w:p w14:paraId="7A1BC2B6" w14:textId="77777777" w:rsidR="00D0563D" w:rsidRDefault="00D0563D" w:rsidP="001323C6">
      <w:pPr>
        <w:pStyle w:val="Code"/>
        <w:ind w:left="1440" w:firstLine="720"/>
      </w:pPr>
      <w:r>
        <w:tab/>
        <w:t>// were supported.  The default condition should be</w:t>
      </w:r>
    </w:p>
    <w:p w14:paraId="1609BDA0" w14:textId="77777777" w:rsidR="00D0563D" w:rsidRDefault="00D0563D" w:rsidP="001323C6">
      <w:pPr>
        <w:pStyle w:val="Code"/>
        <w:ind w:left="1440" w:firstLine="720"/>
      </w:pPr>
      <w:r>
        <w:tab/>
        <w:t>// an error code where the assumption is that</w:t>
      </w:r>
    </w:p>
    <w:p w14:paraId="0EBC6032" w14:textId="77777777" w:rsidR="00D0563D" w:rsidRDefault="00D0563D" w:rsidP="001323C6">
      <w:pPr>
        <w:pStyle w:val="Code"/>
        <w:ind w:left="1440" w:firstLine="720"/>
      </w:pPr>
      <w:r>
        <w:tab/>
        <w:t>// Discrete values are not supported (or necessary)</w:t>
      </w:r>
    </w:p>
    <w:p w14:paraId="6BC31310" w14:textId="77777777" w:rsidR="00D0563D" w:rsidRDefault="00D0563D" w:rsidP="00D0563D">
      <w:pPr>
        <w:pStyle w:val="Code"/>
        <w:ind w:left="2160" w:firstLine="720"/>
      </w:pPr>
      <w:r>
        <w:t>// for the requested ControlID.</w:t>
      </w:r>
    </w:p>
    <w:p w14:paraId="35BF2FCB" w14:textId="77777777" w:rsidR="001323C6" w:rsidRDefault="001323C6" w:rsidP="001323C6">
      <w:pPr>
        <w:pStyle w:val="Code"/>
        <w:ind w:left="2160" w:firstLine="720"/>
      </w:pPr>
      <w:r>
        <w:t>If(LEqual(Arg0, 0x07))</w:t>
      </w:r>
    </w:p>
    <w:p w14:paraId="029956A4" w14:textId="77777777" w:rsidR="001323C6" w:rsidRDefault="001323C6" w:rsidP="001323C6">
      <w:pPr>
        <w:pStyle w:val="Code"/>
        <w:ind w:left="2160" w:firstLine="720"/>
      </w:pPr>
      <w:r>
        <w:t>{</w:t>
      </w:r>
    </w:p>
    <w:p w14:paraId="4F9D8787" w14:textId="77777777" w:rsidR="001323C6" w:rsidRDefault="001323C6" w:rsidP="001323C6">
      <w:pPr>
        <w:pStyle w:val="Code"/>
        <w:ind w:left="2880" w:firstLine="720"/>
      </w:pPr>
      <w:r>
        <w:t>Return(Package(0x2)</w:t>
      </w:r>
    </w:p>
    <w:p w14:paraId="6965177D" w14:textId="77777777" w:rsidR="001323C6" w:rsidRDefault="001323C6" w:rsidP="001323C6">
      <w:pPr>
        <w:pStyle w:val="Code"/>
        <w:ind w:left="2880" w:firstLine="720"/>
      </w:pPr>
      <w:r>
        <w:t>{</w:t>
      </w:r>
    </w:p>
    <w:p w14:paraId="66431842" w14:textId="77777777" w:rsidR="001323C6" w:rsidRDefault="001323C6" w:rsidP="001323C6">
      <w:pPr>
        <w:pStyle w:val="Code"/>
        <w:ind w:left="3600" w:firstLine="720"/>
      </w:pPr>
      <w:r>
        <w:t>Zero,</w:t>
      </w:r>
      <w:r>
        <w:tab/>
      </w:r>
      <w:r>
        <w:tab/>
      </w:r>
      <w:r>
        <w:tab/>
        <w:t xml:space="preserve"> //Error Code</w:t>
      </w:r>
    </w:p>
    <w:p w14:paraId="370693DD" w14:textId="77777777" w:rsidR="001323C6" w:rsidRDefault="001323C6" w:rsidP="001323C6">
      <w:pPr>
        <w:pStyle w:val="Code"/>
        <w:ind w:left="3600" w:firstLine="720"/>
      </w:pPr>
      <w:r>
        <w:t>Buffer()</w:t>
      </w:r>
    </w:p>
    <w:p w14:paraId="126350BE" w14:textId="77777777" w:rsidR="001323C6" w:rsidRDefault="001323C6" w:rsidP="001323C6">
      <w:pPr>
        <w:pStyle w:val="Code"/>
        <w:ind w:left="3600" w:firstLine="720"/>
      </w:pPr>
      <w:r>
        <w:t>{</w:t>
      </w:r>
    </w:p>
    <w:p w14:paraId="071D3922" w14:textId="77777777" w:rsidR="001323C6" w:rsidRDefault="001323C6" w:rsidP="001323C6">
      <w:pPr>
        <w:pStyle w:val="Code"/>
        <w:ind w:left="4320"/>
      </w:pPr>
      <w:r>
        <w:t>0x07,Zero,Zero,Zero,//Data Value 1</w:t>
      </w:r>
    </w:p>
    <w:p w14:paraId="072571FF" w14:textId="77777777" w:rsidR="001323C6" w:rsidRDefault="001323C6" w:rsidP="001323C6">
      <w:pPr>
        <w:pStyle w:val="Code"/>
        <w:ind w:left="3600" w:firstLine="720"/>
      </w:pPr>
      <w:r>
        <w:t>0x07,Zero,Zero,Zero,//Display Value 1</w:t>
      </w:r>
    </w:p>
    <w:p w14:paraId="4292F04B" w14:textId="77777777" w:rsidR="001323C6" w:rsidRDefault="001323C6" w:rsidP="001323C6">
      <w:pPr>
        <w:pStyle w:val="Code"/>
      </w:pPr>
    </w:p>
    <w:p w14:paraId="1A1950FA" w14:textId="77777777" w:rsidR="001323C6" w:rsidRDefault="001323C6" w:rsidP="001323C6">
      <w:pPr>
        <w:pStyle w:val="Code"/>
        <w:ind w:left="3600" w:firstLine="720"/>
      </w:pPr>
      <w:r>
        <w:t>0x09,Zero,Zero,Zero,//Data Value 2</w:t>
      </w:r>
    </w:p>
    <w:p w14:paraId="58445798" w14:textId="77777777" w:rsidR="001323C6" w:rsidRDefault="001323C6" w:rsidP="001323C6">
      <w:pPr>
        <w:pStyle w:val="Code"/>
        <w:ind w:left="3600" w:firstLine="720"/>
      </w:pPr>
      <w:r>
        <w:t>0x09,Zero,Zero,Zero //Display Value 2</w:t>
      </w:r>
    </w:p>
    <w:p w14:paraId="50E134B7" w14:textId="77777777" w:rsidR="001323C6" w:rsidRDefault="001323C6" w:rsidP="001323C6">
      <w:pPr>
        <w:pStyle w:val="Code"/>
        <w:ind w:left="3600" w:firstLine="720"/>
      </w:pPr>
    </w:p>
    <w:p w14:paraId="6AB029CB" w14:textId="77777777" w:rsidR="001323C6" w:rsidRDefault="001323C6" w:rsidP="001323C6">
      <w:pPr>
        <w:pStyle w:val="Code"/>
        <w:ind w:left="3600" w:firstLine="720"/>
      </w:pPr>
      <w:r>
        <w:t>0x0e,Zero,Zero,Zero,//Data Value 3</w:t>
      </w:r>
    </w:p>
    <w:p w14:paraId="03403E5F" w14:textId="77777777" w:rsidR="001323C6" w:rsidRPr="00CF33D1" w:rsidRDefault="001323C6" w:rsidP="001323C6">
      <w:pPr>
        <w:pStyle w:val="Code"/>
        <w:ind w:left="3600" w:firstLine="720"/>
        <w:rPr>
          <w:lang w:val="es-MX"/>
        </w:rPr>
      </w:pPr>
      <w:r w:rsidRPr="00CF33D1">
        <w:rPr>
          <w:lang w:val="es-MX"/>
        </w:rPr>
        <w:t>0x0e,Zero,Zero,Zero //Display Value 3</w:t>
      </w:r>
    </w:p>
    <w:p w14:paraId="52A56C05" w14:textId="77777777" w:rsidR="001323C6" w:rsidRDefault="001323C6" w:rsidP="001323C6">
      <w:pPr>
        <w:pStyle w:val="Code"/>
        <w:ind w:left="3600" w:firstLine="720"/>
      </w:pPr>
      <w:r>
        <w:t>}</w:t>
      </w:r>
    </w:p>
    <w:p w14:paraId="2F2DEDC9" w14:textId="77777777" w:rsidR="001323C6" w:rsidRDefault="001323C6" w:rsidP="001323C6">
      <w:pPr>
        <w:pStyle w:val="Code"/>
        <w:ind w:left="2880" w:firstLine="720"/>
      </w:pPr>
      <w:r>
        <w:t>})</w:t>
      </w:r>
    </w:p>
    <w:p w14:paraId="10080D11" w14:textId="77777777" w:rsidR="001323C6" w:rsidRDefault="001323C6" w:rsidP="001323C6">
      <w:pPr>
        <w:pStyle w:val="Code"/>
        <w:ind w:left="2160" w:firstLine="720"/>
      </w:pPr>
      <w:r>
        <w:t>}</w:t>
      </w:r>
    </w:p>
    <w:p w14:paraId="1FE9FEDF" w14:textId="77777777" w:rsidR="001323C6" w:rsidRDefault="001323C6" w:rsidP="001323C6">
      <w:pPr>
        <w:pStyle w:val="Code"/>
        <w:ind w:left="2160" w:firstLine="720"/>
      </w:pPr>
    </w:p>
    <w:p w14:paraId="6EE3859A" w14:textId="77777777" w:rsidR="001323C6" w:rsidRDefault="001323C6" w:rsidP="001323C6">
      <w:pPr>
        <w:pStyle w:val="Code"/>
        <w:ind w:left="2160" w:firstLine="720"/>
      </w:pPr>
      <w:r>
        <w:t>Return(Package(0x1)</w:t>
      </w:r>
    </w:p>
    <w:p w14:paraId="298967EC" w14:textId="77777777" w:rsidR="001323C6" w:rsidRDefault="001323C6" w:rsidP="001323C6">
      <w:pPr>
        <w:pStyle w:val="Code"/>
        <w:ind w:left="2160" w:firstLine="720"/>
      </w:pPr>
      <w:r>
        <w:t>{</w:t>
      </w:r>
    </w:p>
    <w:p w14:paraId="17648FB2" w14:textId="77777777" w:rsidR="001323C6" w:rsidRDefault="001323C6" w:rsidP="001323C6">
      <w:pPr>
        <w:pStyle w:val="Code"/>
        <w:ind w:left="2880" w:firstLine="720"/>
      </w:pPr>
      <w:r>
        <w:t>0x01</w:t>
      </w:r>
      <w:r>
        <w:tab/>
        <w:t>//Error code for continuous settings</w:t>
      </w:r>
    </w:p>
    <w:p w14:paraId="07E953AB" w14:textId="77777777" w:rsidR="001323C6" w:rsidRDefault="001323C6" w:rsidP="001323C6">
      <w:pPr>
        <w:pStyle w:val="Code"/>
        <w:ind w:left="2160" w:firstLine="720"/>
      </w:pPr>
      <w:r>
        <w:t>})</w:t>
      </w:r>
    </w:p>
    <w:p w14:paraId="1D3B7CD9" w14:textId="77777777" w:rsidR="001323C6" w:rsidRDefault="001323C6" w:rsidP="001323C6">
      <w:pPr>
        <w:pStyle w:val="Code"/>
        <w:ind w:left="1440" w:firstLine="720"/>
      </w:pPr>
      <w:r>
        <w:t>}</w:t>
      </w:r>
    </w:p>
    <w:p w14:paraId="0E314D61" w14:textId="77777777" w:rsidR="001323C6" w:rsidRDefault="001323C6" w:rsidP="001323C6">
      <w:pPr>
        <w:pStyle w:val="Code"/>
      </w:pPr>
    </w:p>
    <w:p w14:paraId="14722CBA" w14:textId="77777777" w:rsidR="00016EDB" w:rsidRDefault="00016EDB" w:rsidP="00016EDB">
      <w:pPr>
        <w:pStyle w:val="Code"/>
      </w:pPr>
      <w:bookmarkStart w:id="2646" w:name="_Toc194292087"/>
      <w:bookmarkStart w:id="2647" w:name="_Toc194198825"/>
      <w:bookmarkStart w:id="2648" w:name="_Toc197939492"/>
    </w:p>
    <w:p w14:paraId="7B2A8EAB" w14:textId="77777777" w:rsidR="00016EDB" w:rsidRDefault="00C5393C" w:rsidP="00016EDB">
      <w:pPr>
        <w:pStyle w:val="Code"/>
      </w:pPr>
      <w:r>
        <w:tab/>
      </w:r>
      <w:r>
        <w:tab/>
        <w:t>Name(TMPV, Package()</w:t>
      </w:r>
    </w:p>
    <w:p w14:paraId="2AB031AE" w14:textId="77777777" w:rsidR="00016EDB" w:rsidRDefault="00C5393C" w:rsidP="00016EDB">
      <w:pPr>
        <w:pStyle w:val="Code"/>
      </w:pPr>
      <w:r>
        <w:lastRenderedPageBreak/>
        <w:tab/>
      </w:r>
      <w:r>
        <w:tab/>
        <w:t>{</w:t>
      </w:r>
    </w:p>
    <w:p w14:paraId="446EA7EB" w14:textId="77777777" w:rsidR="00016EDB" w:rsidRDefault="00C5393C" w:rsidP="00016EDB">
      <w:pPr>
        <w:pStyle w:val="Code"/>
      </w:pPr>
      <w:r>
        <w:tab/>
      </w:r>
      <w:r>
        <w:tab/>
      </w:r>
      <w:r>
        <w:tab/>
        <w:t>//UsageId</w:t>
      </w:r>
      <w:r>
        <w:tab/>
        <w:t>//</w:t>
      </w:r>
      <w:r w:rsidR="00EB2334">
        <w:t>UniqueId</w:t>
      </w:r>
      <w:r>
        <w:tab/>
      </w:r>
      <w:r w:rsidR="008F691C">
        <w:t xml:space="preserve">   </w:t>
      </w:r>
      <w:r>
        <w:t>//Value</w:t>
      </w:r>
      <w:r w:rsidR="009E60FE">
        <w:t xml:space="preserve">   //Reserved</w:t>
      </w:r>
    </w:p>
    <w:p w14:paraId="642CB5B1" w14:textId="77777777" w:rsidR="00016EDB" w:rsidRDefault="00C5393C" w:rsidP="00016EDB">
      <w:pPr>
        <w:pStyle w:val="Code"/>
      </w:pPr>
      <w:r>
        <w:tab/>
      </w:r>
      <w:r>
        <w:tab/>
      </w:r>
      <w:r>
        <w:tab/>
        <w:t>0x01,</w:t>
      </w:r>
      <w:r>
        <w:tab/>
      </w:r>
      <w:r>
        <w:tab/>
        <w:t>0x0002,</w:t>
      </w:r>
      <w:r>
        <w:tab/>
      </w:r>
      <w:r>
        <w:tab/>
        <w:t>0,</w:t>
      </w:r>
      <w:r w:rsidR="009E60FE">
        <w:tab/>
      </w:r>
      <w:r w:rsidR="009E60FE">
        <w:tab/>
        <w:t>0,</w:t>
      </w:r>
    </w:p>
    <w:p w14:paraId="2243208B" w14:textId="77777777" w:rsidR="00016EDB" w:rsidRDefault="00C5393C" w:rsidP="00016EDB">
      <w:pPr>
        <w:pStyle w:val="Code"/>
      </w:pPr>
      <w:r>
        <w:tab/>
      </w:r>
      <w:r>
        <w:tab/>
      </w:r>
      <w:r>
        <w:tab/>
        <w:t>0x03</w:t>
      </w:r>
      <w:r>
        <w:tab/>
      </w:r>
      <w:r>
        <w:tab/>
        <w:t>0x0003,</w:t>
      </w:r>
      <w:r>
        <w:tab/>
      </w:r>
      <w:r>
        <w:tab/>
        <w:t>0,</w:t>
      </w:r>
      <w:r w:rsidR="009E60FE">
        <w:tab/>
      </w:r>
      <w:r w:rsidR="009E60FE">
        <w:tab/>
        <w:t>0,</w:t>
      </w:r>
    </w:p>
    <w:p w14:paraId="044434CA" w14:textId="77777777" w:rsidR="00016EDB" w:rsidRDefault="00C5393C" w:rsidP="00016EDB">
      <w:pPr>
        <w:pStyle w:val="Code"/>
      </w:pPr>
      <w:r>
        <w:tab/>
      </w:r>
      <w:r>
        <w:tab/>
      </w:r>
      <w:r>
        <w:tab/>
        <w:t>0x06</w:t>
      </w:r>
      <w:r>
        <w:tab/>
      </w:r>
      <w:r>
        <w:tab/>
        <w:t>0x0004,</w:t>
      </w:r>
      <w:r>
        <w:tab/>
      </w:r>
      <w:r>
        <w:tab/>
        <w:t>0</w:t>
      </w:r>
      <w:r w:rsidR="009E60FE">
        <w:t>,</w:t>
      </w:r>
      <w:r w:rsidR="009E60FE">
        <w:tab/>
      </w:r>
      <w:r w:rsidR="009E60FE">
        <w:tab/>
        <w:t>0</w:t>
      </w:r>
    </w:p>
    <w:p w14:paraId="47A9D704" w14:textId="77777777" w:rsidR="00016EDB" w:rsidRDefault="00C5393C" w:rsidP="00016EDB">
      <w:pPr>
        <w:pStyle w:val="Code"/>
      </w:pPr>
      <w:r>
        <w:tab/>
      </w:r>
      <w:r>
        <w:tab/>
        <w:t>})</w:t>
      </w:r>
    </w:p>
    <w:p w14:paraId="59AA7FAE" w14:textId="77777777" w:rsidR="00016EDB" w:rsidRDefault="00016EDB" w:rsidP="00016EDB">
      <w:pPr>
        <w:pStyle w:val="Code"/>
      </w:pPr>
    </w:p>
    <w:p w14:paraId="7CF11E22" w14:textId="77777777" w:rsidR="00016EDB" w:rsidRDefault="00C5393C" w:rsidP="00016EDB">
      <w:pPr>
        <w:pStyle w:val="Code"/>
      </w:pPr>
      <w:r>
        <w:tab/>
      </w:r>
      <w:r>
        <w:tab/>
        <w:t>Name(VLTV, Package()</w:t>
      </w:r>
    </w:p>
    <w:p w14:paraId="491DFC15" w14:textId="77777777" w:rsidR="00016EDB" w:rsidRDefault="00C5393C" w:rsidP="00016EDB">
      <w:pPr>
        <w:pStyle w:val="Code"/>
      </w:pPr>
      <w:r>
        <w:tab/>
      </w:r>
      <w:r>
        <w:tab/>
        <w:t>{</w:t>
      </w:r>
    </w:p>
    <w:p w14:paraId="1E5C83AE" w14:textId="77777777" w:rsidR="00016EDB" w:rsidRDefault="00C5393C" w:rsidP="00016EDB">
      <w:pPr>
        <w:pStyle w:val="Code"/>
      </w:pPr>
      <w:r>
        <w:tab/>
      </w:r>
      <w:r>
        <w:tab/>
      </w:r>
      <w:r>
        <w:tab/>
        <w:t>//UsageId</w:t>
      </w:r>
      <w:r>
        <w:tab/>
        <w:t>//</w:t>
      </w:r>
      <w:r w:rsidR="00EB2334">
        <w:t>U</w:t>
      </w:r>
      <w:r w:rsidR="00EB2334" w:rsidRPr="00EB2334">
        <w:t>niqueId</w:t>
      </w:r>
      <w:r>
        <w:tab/>
      </w:r>
      <w:r w:rsidR="008F691C">
        <w:t xml:space="preserve">   </w:t>
      </w:r>
      <w:r>
        <w:t>//Value</w:t>
      </w:r>
      <w:r w:rsidR="009E60FE">
        <w:tab/>
        <w:t xml:space="preserve"> //Reserved</w:t>
      </w:r>
    </w:p>
    <w:p w14:paraId="5E3459B7" w14:textId="77777777" w:rsidR="00016EDB" w:rsidRDefault="00C5393C" w:rsidP="00016EDB">
      <w:pPr>
        <w:pStyle w:val="Code"/>
      </w:pPr>
      <w:r>
        <w:tab/>
      </w:r>
      <w:r>
        <w:tab/>
      </w:r>
      <w:bookmarkEnd w:id="2646"/>
      <w:bookmarkEnd w:id="2647"/>
      <w:bookmarkEnd w:id="2648"/>
      <w:r w:rsidR="006E6BE9">
        <w:tab/>
        <w:t>0x01</w:t>
      </w:r>
      <w:r>
        <w:t>,</w:t>
      </w:r>
      <w:r>
        <w:tab/>
      </w:r>
      <w:r>
        <w:tab/>
        <w:t>0x0005,</w:t>
      </w:r>
      <w:r>
        <w:tab/>
      </w:r>
      <w:r>
        <w:tab/>
        <w:t>0,</w:t>
      </w:r>
      <w:r w:rsidR="009E60FE">
        <w:tab/>
      </w:r>
      <w:r w:rsidR="009E60FE">
        <w:tab/>
        <w:t>0</w:t>
      </w:r>
    </w:p>
    <w:p w14:paraId="1962A177" w14:textId="77777777" w:rsidR="00016EDB" w:rsidRDefault="006E6BE9" w:rsidP="00016EDB">
      <w:pPr>
        <w:pStyle w:val="Code"/>
      </w:pPr>
      <w:r>
        <w:tab/>
      </w:r>
      <w:r w:rsidR="00C5393C">
        <w:tab/>
      </w:r>
      <w:r w:rsidR="00C5393C">
        <w:tab/>
        <w:t>0x04</w:t>
      </w:r>
      <w:r w:rsidR="00C5393C">
        <w:tab/>
      </w:r>
      <w:r w:rsidR="00C5393C">
        <w:tab/>
        <w:t>0x0006,</w:t>
      </w:r>
      <w:r w:rsidR="00C5393C">
        <w:tab/>
      </w:r>
      <w:r w:rsidR="00C5393C">
        <w:tab/>
        <w:t>0,</w:t>
      </w:r>
      <w:r w:rsidR="009E60FE">
        <w:tab/>
      </w:r>
      <w:r w:rsidR="009E60FE">
        <w:tab/>
        <w:t>0</w:t>
      </w:r>
    </w:p>
    <w:p w14:paraId="77D91FDA" w14:textId="77777777" w:rsidR="00016EDB" w:rsidRDefault="00C5393C" w:rsidP="00016EDB">
      <w:pPr>
        <w:pStyle w:val="Code"/>
      </w:pPr>
      <w:r>
        <w:tab/>
      </w:r>
      <w:r>
        <w:tab/>
      </w:r>
      <w:r>
        <w:tab/>
        <w:t>0x06</w:t>
      </w:r>
      <w:r>
        <w:tab/>
      </w:r>
      <w:r>
        <w:tab/>
        <w:t>0x0007,</w:t>
      </w:r>
      <w:r>
        <w:tab/>
      </w:r>
      <w:r>
        <w:tab/>
        <w:t>0</w:t>
      </w:r>
      <w:r w:rsidR="009E60FE">
        <w:t>,</w:t>
      </w:r>
      <w:r w:rsidR="009E60FE">
        <w:tab/>
      </w:r>
      <w:r w:rsidR="009E60FE">
        <w:tab/>
        <w:t>0</w:t>
      </w:r>
    </w:p>
    <w:p w14:paraId="5FA7F54A" w14:textId="77777777" w:rsidR="00016EDB" w:rsidRDefault="00C5393C" w:rsidP="00016EDB">
      <w:pPr>
        <w:pStyle w:val="Code"/>
      </w:pPr>
      <w:r>
        <w:tab/>
      </w:r>
      <w:r>
        <w:tab/>
      </w:r>
      <w:r>
        <w:tab/>
        <w:t>0x10</w:t>
      </w:r>
      <w:r>
        <w:tab/>
      </w:r>
      <w:r>
        <w:tab/>
        <w:t>0x0008,</w:t>
      </w:r>
      <w:r>
        <w:tab/>
      </w:r>
      <w:r>
        <w:tab/>
        <w:t>0</w:t>
      </w:r>
      <w:r w:rsidR="009E60FE">
        <w:t>,</w:t>
      </w:r>
      <w:r w:rsidR="009E60FE">
        <w:tab/>
      </w:r>
      <w:r w:rsidR="009E60FE">
        <w:tab/>
        <w:t>0</w:t>
      </w:r>
    </w:p>
    <w:p w14:paraId="497A04E7" w14:textId="77777777" w:rsidR="00016EDB" w:rsidRDefault="00C5393C" w:rsidP="00016EDB">
      <w:pPr>
        <w:pStyle w:val="Code"/>
      </w:pPr>
      <w:r>
        <w:tab/>
      </w:r>
      <w:r>
        <w:tab/>
        <w:t>})</w:t>
      </w:r>
    </w:p>
    <w:p w14:paraId="691AF6C5" w14:textId="77777777" w:rsidR="00016EDB" w:rsidRDefault="00016EDB" w:rsidP="00016EDB">
      <w:pPr>
        <w:pStyle w:val="Code"/>
      </w:pPr>
    </w:p>
    <w:p w14:paraId="4A79D023" w14:textId="77777777" w:rsidR="00016EDB" w:rsidRDefault="00C5393C" w:rsidP="00016EDB">
      <w:pPr>
        <w:pStyle w:val="Code"/>
      </w:pPr>
      <w:r>
        <w:tab/>
      </w:r>
      <w:r>
        <w:tab/>
        <w:t>Name(RPMV, Package()</w:t>
      </w:r>
    </w:p>
    <w:p w14:paraId="3E32B01F" w14:textId="77777777" w:rsidR="00016EDB" w:rsidRDefault="00C5393C" w:rsidP="00016EDB">
      <w:pPr>
        <w:pStyle w:val="Code"/>
      </w:pPr>
      <w:r>
        <w:tab/>
      </w:r>
      <w:r>
        <w:tab/>
        <w:t>{</w:t>
      </w:r>
    </w:p>
    <w:p w14:paraId="399B7432" w14:textId="77777777" w:rsidR="00016EDB" w:rsidRDefault="00C5393C" w:rsidP="00016EDB">
      <w:pPr>
        <w:pStyle w:val="Code"/>
      </w:pPr>
      <w:r>
        <w:tab/>
      </w:r>
      <w:r>
        <w:tab/>
      </w:r>
      <w:r>
        <w:tab/>
        <w:t>//UsageId</w:t>
      </w:r>
      <w:r>
        <w:tab/>
        <w:t>//</w:t>
      </w:r>
      <w:r w:rsidR="00EB2334">
        <w:t>U</w:t>
      </w:r>
      <w:r w:rsidR="00EB2334" w:rsidRPr="00EB2334">
        <w:t>niqueId</w:t>
      </w:r>
      <w:r>
        <w:tab/>
      </w:r>
      <w:r w:rsidR="008F691C">
        <w:t xml:space="preserve">   </w:t>
      </w:r>
      <w:r>
        <w:t>//Value</w:t>
      </w:r>
      <w:r w:rsidR="008F691C">
        <w:t xml:space="preserve">   </w:t>
      </w:r>
      <w:r w:rsidR="009E60FE">
        <w:t>//Reserved</w:t>
      </w:r>
    </w:p>
    <w:p w14:paraId="1BC58153" w14:textId="77777777" w:rsidR="00016EDB" w:rsidRDefault="00C5393C" w:rsidP="00016EDB">
      <w:pPr>
        <w:pStyle w:val="Code"/>
      </w:pPr>
      <w:r>
        <w:tab/>
      </w:r>
      <w:r>
        <w:tab/>
      </w:r>
      <w:r>
        <w:tab/>
        <w:t>0x01,</w:t>
      </w:r>
      <w:r>
        <w:tab/>
      </w:r>
      <w:r>
        <w:tab/>
        <w:t>0x0009,</w:t>
      </w:r>
      <w:r>
        <w:tab/>
      </w:r>
      <w:r>
        <w:tab/>
        <w:t>0,</w:t>
      </w:r>
      <w:r w:rsidR="009E60FE">
        <w:tab/>
      </w:r>
      <w:r w:rsidR="008F691C">
        <w:t xml:space="preserve">      </w:t>
      </w:r>
      <w:r w:rsidR="009E60FE">
        <w:t xml:space="preserve">0          </w:t>
      </w:r>
    </w:p>
    <w:p w14:paraId="02FF1ADB" w14:textId="77777777" w:rsidR="00016EDB" w:rsidRDefault="00C5393C" w:rsidP="00016EDB">
      <w:pPr>
        <w:pStyle w:val="Code"/>
      </w:pPr>
      <w:r>
        <w:tab/>
      </w:r>
      <w:r>
        <w:tab/>
      </w:r>
      <w:r>
        <w:tab/>
        <w:t>0x04</w:t>
      </w:r>
      <w:r>
        <w:tab/>
      </w:r>
      <w:r>
        <w:tab/>
        <w:t>0x000A,</w:t>
      </w:r>
      <w:r>
        <w:tab/>
      </w:r>
      <w:r>
        <w:tab/>
        <w:t>0,</w:t>
      </w:r>
      <w:r w:rsidR="009E60FE">
        <w:tab/>
      </w:r>
      <w:r w:rsidR="009E60FE">
        <w:tab/>
        <w:t>0</w:t>
      </w:r>
    </w:p>
    <w:p w14:paraId="0FB604E6" w14:textId="77777777" w:rsidR="00016EDB" w:rsidRDefault="00C5393C" w:rsidP="00016EDB">
      <w:pPr>
        <w:pStyle w:val="Code"/>
      </w:pPr>
      <w:r>
        <w:tab/>
      </w:r>
      <w:r>
        <w:tab/>
      </w:r>
      <w:r>
        <w:tab/>
        <w:t>0x0C</w:t>
      </w:r>
      <w:r>
        <w:tab/>
      </w:r>
      <w:r>
        <w:tab/>
        <w:t>0x000B,</w:t>
      </w:r>
      <w:r>
        <w:tab/>
      </w:r>
      <w:r>
        <w:tab/>
        <w:t>0</w:t>
      </w:r>
      <w:r w:rsidR="009E60FE">
        <w:t>,</w:t>
      </w:r>
      <w:r w:rsidR="009E60FE">
        <w:tab/>
      </w:r>
      <w:r w:rsidR="009E60FE">
        <w:tab/>
        <w:t>0</w:t>
      </w:r>
    </w:p>
    <w:p w14:paraId="54E6AE04" w14:textId="77777777" w:rsidR="00016EDB" w:rsidRDefault="00C5393C" w:rsidP="00016EDB">
      <w:pPr>
        <w:pStyle w:val="Code"/>
      </w:pPr>
      <w:r>
        <w:tab/>
      </w:r>
      <w:r>
        <w:tab/>
        <w:t>})</w:t>
      </w:r>
    </w:p>
    <w:p w14:paraId="30AEC4B8" w14:textId="77777777" w:rsidR="00F76B1B" w:rsidRDefault="00F76B1B" w:rsidP="00016EDB">
      <w:pPr>
        <w:pStyle w:val="Code"/>
      </w:pPr>
    </w:p>
    <w:p w14:paraId="3BBD8496" w14:textId="77777777" w:rsidR="00016EDB" w:rsidRDefault="0054279C" w:rsidP="00016EDB">
      <w:pPr>
        <w:pStyle w:val="Code"/>
      </w:pPr>
      <w:r>
        <w:tab/>
      </w:r>
      <w:r>
        <w:tab/>
        <w:t>M</w:t>
      </w:r>
      <w:r w:rsidR="00C5393C">
        <w:t>ethod(TSDD)</w:t>
      </w:r>
    </w:p>
    <w:p w14:paraId="70943BBE" w14:textId="77777777" w:rsidR="00016EDB" w:rsidRDefault="00C5393C" w:rsidP="00016EDB">
      <w:pPr>
        <w:pStyle w:val="Code"/>
      </w:pPr>
      <w:r>
        <w:tab/>
      </w:r>
      <w:r>
        <w:tab/>
        <w:t>{</w:t>
      </w:r>
    </w:p>
    <w:p w14:paraId="01C4CC48" w14:textId="77777777" w:rsidR="00016EDB" w:rsidRDefault="00C5393C" w:rsidP="00016EDB">
      <w:pPr>
        <w:pStyle w:val="Code"/>
      </w:pPr>
      <w:r>
        <w:tab/>
      </w:r>
      <w:r>
        <w:tab/>
      </w:r>
      <w:r>
        <w:tab/>
        <w:t>Name(TMPC, 0)</w:t>
      </w:r>
      <w:r w:rsidR="008F691C">
        <w:t xml:space="preserve">  </w:t>
      </w:r>
      <w:r>
        <w:t>// Current Temperature Local Variable</w:t>
      </w:r>
    </w:p>
    <w:p w14:paraId="75DD9B21" w14:textId="77777777" w:rsidR="00016EDB" w:rsidRDefault="00016EDB" w:rsidP="00016EDB">
      <w:pPr>
        <w:pStyle w:val="Code"/>
      </w:pPr>
    </w:p>
    <w:p w14:paraId="51952AF0" w14:textId="77777777" w:rsidR="00016EDB" w:rsidRDefault="00C5393C" w:rsidP="00016EDB">
      <w:pPr>
        <w:pStyle w:val="Code"/>
      </w:pPr>
      <w:r>
        <w:tab/>
      </w:r>
      <w:r>
        <w:tab/>
      </w:r>
      <w:r>
        <w:tab/>
        <w:t>// Implement temperature determination code here</w:t>
      </w:r>
    </w:p>
    <w:p w14:paraId="629D23F5" w14:textId="77777777" w:rsidR="00016EDB" w:rsidRDefault="00C5393C" w:rsidP="00016EDB">
      <w:pPr>
        <w:pStyle w:val="Code"/>
      </w:pPr>
      <w:r>
        <w:tab/>
      </w:r>
      <w:r>
        <w:tab/>
      </w:r>
      <w:r>
        <w:tab/>
        <w:t>// E.g. If embedded controller firmware implements a</w:t>
      </w:r>
    </w:p>
    <w:p w14:paraId="417967FD" w14:textId="77777777" w:rsidR="00016EDB" w:rsidRDefault="008F691C" w:rsidP="00016EDB">
      <w:pPr>
        <w:pStyle w:val="Code"/>
        <w:ind w:left="2160" w:firstLine="720"/>
      </w:pPr>
      <w:r>
        <w:t xml:space="preserve">// </w:t>
      </w:r>
      <w:r w:rsidR="00C5393C">
        <w:t>command</w:t>
      </w:r>
      <w:r w:rsidR="006E6BE9">
        <w:t xml:space="preserve"> to </w:t>
      </w:r>
      <w:r w:rsidR="00C5393C">
        <w:t xml:space="preserve">fetch various temperature values, </w:t>
      </w:r>
    </w:p>
    <w:p w14:paraId="699723A8" w14:textId="77777777" w:rsidR="00016EDB" w:rsidRDefault="008F691C" w:rsidP="00016EDB">
      <w:pPr>
        <w:pStyle w:val="Code"/>
        <w:ind w:left="2160" w:firstLine="720"/>
      </w:pPr>
      <w:r>
        <w:t xml:space="preserve">// </w:t>
      </w:r>
      <w:r w:rsidR="00C5393C">
        <w:t>implement code to issue</w:t>
      </w:r>
      <w:r w:rsidR="006E6BE9">
        <w:t xml:space="preserve"> the </w:t>
      </w:r>
      <w:r w:rsidR="00C5393C">
        <w:t>command.</w:t>
      </w:r>
      <w:bookmarkStart w:id="2649" w:name="_Toc194292092"/>
      <w:bookmarkStart w:id="2650" w:name="_Toc194198830"/>
      <w:bookmarkStart w:id="2651" w:name="_Toc197939497"/>
      <w:r w:rsidR="00C5393C">
        <w:t xml:space="preserve"> Populate the </w:t>
      </w:r>
    </w:p>
    <w:p w14:paraId="663FE08F" w14:textId="77777777" w:rsidR="00016EDB" w:rsidRDefault="008F691C" w:rsidP="00016EDB">
      <w:pPr>
        <w:pStyle w:val="Code"/>
        <w:ind w:left="2160" w:firstLine="720"/>
      </w:pPr>
      <w:r>
        <w:t xml:space="preserve">// </w:t>
      </w:r>
      <w:r w:rsidR="00C5393C">
        <w:t>TMPV package with the right temperature values</w:t>
      </w:r>
    </w:p>
    <w:p w14:paraId="3B96C9CE" w14:textId="77777777" w:rsidR="00016EDB" w:rsidRDefault="00C5393C" w:rsidP="00016EDB">
      <w:pPr>
        <w:pStyle w:val="Code"/>
      </w:pPr>
      <w:r>
        <w:tab/>
      </w:r>
      <w:r>
        <w:tab/>
      </w:r>
      <w:r>
        <w:tab/>
        <w:t>…</w:t>
      </w:r>
    </w:p>
    <w:p w14:paraId="22C8C758" w14:textId="77777777" w:rsidR="00016EDB" w:rsidRDefault="00C5393C" w:rsidP="00016EDB">
      <w:pPr>
        <w:pStyle w:val="Code"/>
      </w:pPr>
      <w:r>
        <w:tab/>
      </w:r>
      <w:r>
        <w:tab/>
      </w:r>
      <w:r>
        <w:tab/>
        <w:t>…</w:t>
      </w:r>
    </w:p>
    <w:p w14:paraId="0B9436D7" w14:textId="77777777" w:rsidR="00C7450F" w:rsidRDefault="00C7450F" w:rsidP="00C7450F">
      <w:pPr>
        <w:pStyle w:val="Code"/>
      </w:pPr>
      <w:r>
        <w:tab/>
      </w:r>
      <w:r>
        <w:tab/>
      </w:r>
      <w:r>
        <w:tab/>
        <w:t>// Update CurrentValue1 in TMPV package with</w:t>
      </w:r>
    </w:p>
    <w:p w14:paraId="50088E9A" w14:textId="77777777" w:rsidR="00C7450F" w:rsidRDefault="00C7450F" w:rsidP="00C7450F">
      <w:pPr>
        <w:pStyle w:val="Code"/>
      </w:pPr>
      <w:r>
        <w:tab/>
      </w:r>
      <w:r>
        <w:tab/>
      </w:r>
      <w:r>
        <w:tab/>
        <w:t>// the current Temperature</w:t>
      </w:r>
    </w:p>
    <w:p w14:paraId="73538222" w14:textId="77777777" w:rsidR="00016EDB" w:rsidRDefault="0048078F" w:rsidP="00016EDB">
      <w:pPr>
        <w:pStyle w:val="Code"/>
      </w:pPr>
      <w:r>
        <w:tab/>
      </w:r>
      <w:r>
        <w:tab/>
      </w:r>
      <w:r>
        <w:tab/>
        <w:t>Store(TMPC, Index(TMPV, 2</w:t>
      </w:r>
      <w:r w:rsidR="00C5393C">
        <w:t>))</w:t>
      </w:r>
    </w:p>
    <w:p w14:paraId="65B44A89" w14:textId="77777777" w:rsidR="00016EDB" w:rsidRDefault="00C5393C" w:rsidP="00016EDB">
      <w:pPr>
        <w:pStyle w:val="Code"/>
      </w:pPr>
      <w:r>
        <w:tab/>
      </w:r>
      <w:r>
        <w:tab/>
      </w:r>
      <w:r>
        <w:tab/>
        <w:t>…</w:t>
      </w:r>
    </w:p>
    <w:p w14:paraId="509C5118" w14:textId="77777777" w:rsidR="00016EDB" w:rsidRDefault="00C5393C" w:rsidP="00016EDB">
      <w:pPr>
        <w:pStyle w:val="Code"/>
      </w:pPr>
      <w:r>
        <w:tab/>
      </w:r>
      <w:r>
        <w:tab/>
      </w:r>
      <w:r>
        <w:tab/>
        <w:t>…</w:t>
      </w:r>
    </w:p>
    <w:p w14:paraId="17DFF211" w14:textId="77777777" w:rsidR="00C7450F" w:rsidRDefault="00C7450F" w:rsidP="00C7450F">
      <w:pPr>
        <w:pStyle w:val="Code"/>
      </w:pPr>
      <w:r>
        <w:tab/>
      </w:r>
      <w:r>
        <w:tab/>
      </w:r>
      <w:r>
        <w:tab/>
        <w:t>// Update CurrentValue2 in TMPV package with</w:t>
      </w:r>
    </w:p>
    <w:p w14:paraId="055642AE" w14:textId="77777777" w:rsidR="00C7450F" w:rsidRDefault="00C7450F" w:rsidP="00C7450F">
      <w:pPr>
        <w:pStyle w:val="Code"/>
      </w:pPr>
      <w:r>
        <w:tab/>
      </w:r>
      <w:r>
        <w:tab/>
      </w:r>
      <w:r>
        <w:tab/>
        <w:t>// the current Temperature</w:t>
      </w:r>
    </w:p>
    <w:p w14:paraId="5948D225" w14:textId="77777777" w:rsidR="00016EDB" w:rsidRDefault="00C5393C" w:rsidP="00016EDB">
      <w:pPr>
        <w:pStyle w:val="Code"/>
      </w:pPr>
      <w:r>
        <w:tab/>
      </w:r>
      <w:r>
        <w:tab/>
      </w:r>
      <w:r>
        <w:tab/>
        <w:t xml:space="preserve">Store(TMPC, Index(TMPV, </w:t>
      </w:r>
      <w:r w:rsidR="0048078F">
        <w:t>6</w:t>
      </w:r>
      <w:r>
        <w:t>))</w:t>
      </w:r>
    </w:p>
    <w:p w14:paraId="59B2B37A" w14:textId="77777777" w:rsidR="00016EDB" w:rsidRDefault="00C5393C" w:rsidP="00016EDB">
      <w:pPr>
        <w:pStyle w:val="Code"/>
      </w:pPr>
      <w:r>
        <w:tab/>
      </w:r>
      <w:r>
        <w:tab/>
      </w:r>
      <w:r>
        <w:tab/>
        <w:t>Return(TMPV)</w:t>
      </w:r>
    </w:p>
    <w:p w14:paraId="379C2796" w14:textId="77777777" w:rsidR="00016EDB" w:rsidRDefault="00C5393C" w:rsidP="00016EDB">
      <w:pPr>
        <w:pStyle w:val="Code"/>
      </w:pPr>
      <w:r>
        <w:tab/>
      </w:r>
      <w:r>
        <w:tab/>
        <w:t>}</w:t>
      </w:r>
    </w:p>
    <w:p w14:paraId="7CA77E47" w14:textId="77777777" w:rsidR="00016EDB" w:rsidRDefault="00016EDB" w:rsidP="00016EDB">
      <w:pPr>
        <w:pStyle w:val="Code"/>
      </w:pPr>
    </w:p>
    <w:p w14:paraId="40A4735D" w14:textId="77777777" w:rsidR="00016EDB" w:rsidRDefault="00C5393C" w:rsidP="00016EDB">
      <w:pPr>
        <w:pStyle w:val="Code"/>
      </w:pPr>
      <w:r>
        <w:tab/>
      </w:r>
      <w:r>
        <w:tab/>
        <w:t>Method(VSDD)</w:t>
      </w:r>
    </w:p>
    <w:p w14:paraId="7FEA7D24" w14:textId="77777777" w:rsidR="00016EDB" w:rsidRDefault="00C5393C" w:rsidP="00016EDB">
      <w:pPr>
        <w:pStyle w:val="Code"/>
      </w:pPr>
      <w:r>
        <w:tab/>
      </w:r>
      <w:r>
        <w:tab/>
        <w:t>{</w:t>
      </w:r>
    </w:p>
    <w:p w14:paraId="61CFBD6B" w14:textId="77777777" w:rsidR="00016EDB" w:rsidRDefault="00C5393C" w:rsidP="00016EDB">
      <w:pPr>
        <w:pStyle w:val="Code"/>
      </w:pPr>
      <w:r>
        <w:tab/>
      </w:r>
      <w:r>
        <w:tab/>
      </w:r>
      <w:r>
        <w:tab/>
        <w:t>Name(VLTC, 0)</w:t>
      </w:r>
      <w:r w:rsidR="008F691C">
        <w:t xml:space="preserve">  /</w:t>
      </w:r>
      <w:r>
        <w:t>/ Current volts Local Variable</w:t>
      </w:r>
    </w:p>
    <w:p w14:paraId="79A2AF13" w14:textId="77777777" w:rsidR="00016EDB" w:rsidRDefault="00016EDB" w:rsidP="00016EDB">
      <w:pPr>
        <w:pStyle w:val="Code"/>
      </w:pPr>
    </w:p>
    <w:p w14:paraId="712359BF" w14:textId="77777777" w:rsidR="00016EDB" w:rsidRDefault="00C5393C" w:rsidP="00016EDB">
      <w:pPr>
        <w:pStyle w:val="Code"/>
      </w:pPr>
      <w:r>
        <w:tab/>
      </w:r>
      <w:r>
        <w:tab/>
      </w:r>
      <w:r>
        <w:tab/>
        <w:t>// Implement voltage determination code here</w:t>
      </w:r>
    </w:p>
    <w:p w14:paraId="7436D950" w14:textId="77777777" w:rsidR="00016EDB" w:rsidRDefault="00C5393C" w:rsidP="00016EDB">
      <w:pPr>
        <w:pStyle w:val="Code"/>
      </w:pPr>
      <w:r>
        <w:tab/>
      </w:r>
      <w:r>
        <w:tab/>
      </w:r>
      <w:r>
        <w:tab/>
        <w:t xml:space="preserve">// E.g. If embedded controller firmware implements a </w:t>
      </w:r>
    </w:p>
    <w:p w14:paraId="773BC5AC" w14:textId="77777777" w:rsidR="00016EDB" w:rsidRDefault="008F691C" w:rsidP="00016EDB">
      <w:pPr>
        <w:pStyle w:val="Code"/>
      </w:pPr>
      <w:r>
        <w:lastRenderedPageBreak/>
        <w:tab/>
      </w:r>
      <w:r>
        <w:tab/>
      </w:r>
      <w:r>
        <w:tab/>
        <w:t xml:space="preserve">// </w:t>
      </w:r>
      <w:r w:rsidR="00C5393C">
        <w:t xml:space="preserve">command to fetch various voltage values, implement </w:t>
      </w:r>
    </w:p>
    <w:p w14:paraId="4B1B622D" w14:textId="77777777" w:rsidR="00016EDB" w:rsidRDefault="008F691C" w:rsidP="00016EDB">
      <w:pPr>
        <w:pStyle w:val="Code"/>
      </w:pPr>
      <w:r>
        <w:tab/>
      </w:r>
      <w:r>
        <w:tab/>
      </w:r>
      <w:r>
        <w:tab/>
        <w:t xml:space="preserve">// </w:t>
      </w:r>
      <w:r w:rsidR="00C5393C">
        <w:t xml:space="preserve">code to issue the command. Populate the LVTV </w:t>
      </w:r>
    </w:p>
    <w:p w14:paraId="74923A93" w14:textId="77777777" w:rsidR="00016EDB" w:rsidRDefault="008F691C" w:rsidP="00016EDB">
      <w:pPr>
        <w:pStyle w:val="Code"/>
      </w:pPr>
      <w:r>
        <w:tab/>
      </w:r>
      <w:r>
        <w:tab/>
      </w:r>
      <w:r>
        <w:tab/>
        <w:t xml:space="preserve">// </w:t>
      </w:r>
      <w:r w:rsidR="00C5393C">
        <w:t>package with the right voltage values</w:t>
      </w:r>
    </w:p>
    <w:p w14:paraId="28DE1EA0" w14:textId="77777777" w:rsidR="00016EDB" w:rsidRDefault="00C5393C" w:rsidP="00016EDB">
      <w:pPr>
        <w:pStyle w:val="Code"/>
      </w:pPr>
      <w:r>
        <w:tab/>
      </w:r>
      <w:r>
        <w:tab/>
      </w:r>
      <w:r>
        <w:tab/>
        <w:t>…</w:t>
      </w:r>
    </w:p>
    <w:p w14:paraId="6C49B877" w14:textId="77777777" w:rsidR="00C7450F" w:rsidRDefault="00C7450F" w:rsidP="00C7450F">
      <w:pPr>
        <w:pStyle w:val="Code"/>
      </w:pPr>
      <w:r>
        <w:tab/>
      </w:r>
      <w:r>
        <w:tab/>
      </w:r>
      <w:r>
        <w:tab/>
        <w:t>// Update CurrentValue1 in VLTV package with</w:t>
      </w:r>
    </w:p>
    <w:p w14:paraId="63368CFD" w14:textId="77777777" w:rsidR="00C7450F" w:rsidRDefault="00C7450F" w:rsidP="00C7450F">
      <w:pPr>
        <w:pStyle w:val="Code"/>
      </w:pPr>
      <w:r>
        <w:tab/>
      </w:r>
      <w:r>
        <w:tab/>
      </w:r>
      <w:r>
        <w:tab/>
        <w:t>// the current Voltage</w:t>
      </w:r>
    </w:p>
    <w:p w14:paraId="3ECBA525" w14:textId="77777777" w:rsidR="00016EDB" w:rsidRDefault="00C5393C" w:rsidP="00016EDB">
      <w:pPr>
        <w:pStyle w:val="Code"/>
      </w:pPr>
      <w:r>
        <w:tab/>
      </w:r>
      <w:r>
        <w:tab/>
      </w:r>
      <w:r>
        <w:tab/>
        <w:t xml:space="preserve">Store(VLTC, Index(VLTV, </w:t>
      </w:r>
      <w:r w:rsidR="0048078F">
        <w:t>2</w:t>
      </w:r>
      <w:r>
        <w:t>))</w:t>
      </w:r>
    </w:p>
    <w:p w14:paraId="258B511D" w14:textId="77777777" w:rsidR="00016EDB" w:rsidRDefault="00C5393C" w:rsidP="00016EDB">
      <w:pPr>
        <w:pStyle w:val="Code"/>
      </w:pPr>
      <w:r>
        <w:tab/>
      </w:r>
      <w:r>
        <w:tab/>
      </w:r>
      <w:r>
        <w:tab/>
        <w:t>…</w:t>
      </w:r>
    </w:p>
    <w:p w14:paraId="6CB382C0" w14:textId="77777777" w:rsidR="00C7450F" w:rsidRDefault="00C7450F" w:rsidP="00C7450F">
      <w:pPr>
        <w:pStyle w:val="Code"/>
      </w:pPr>
      <w:r>
        <w:tab/>
      </w:r>
      <w:r>
        <w:tab/>
      </w:r>
      <w:r>
        <w:tab/>
        <w:t>// Update CurrentValue2 in VLTV package with</w:t>
      </w:r>
    </w:p>
    <w:p w14:paraId="3DABE8F3" w14:textId="77777777" w:rsidR="00C7450F" w:rsidRDefault="00C7450F" w:rsidP="00C7450F">
      <w:pPr>
        <w:pStyle w:val="Code"/>
      </w:pPr>
      <w:r>
        <w:tab/>
      </w:r>
      <w:r>
        <w:tab/>
      </w:r>
      <w:r>
        <w:tab/>
        <w:t>// the current Voltage</w:t>
      </w:r>
    </w:p>
    <w:p w14:paraId="07148D05" w14:textId="77777777" w:rsidR="00016EDB" w:rsidRDefault="00C5393C" w:rsidP="00016EDB">
      <w:pPr>
        <w:pStyle w:val="Code"/>
      </w:pPr>
      <w:r>
        <w:tab/>
      </w:r>
      <w:r>
        <w:tab/>
      </w:r>
      <w:r>
        <w:tab/>
        <w:t xml:space="preserve">Store(VLTC, Index(VLTV, </w:t>
      </w:r>
      <w:r w:rsidR="0048078F">
        <w:t>6</w:t>
      </w:r>
      <w:r>
        <w:t>))</w:t>
      </w:r>
    </w:p>
    <w:p w14:paraId="3A72AB05" w14:textId="77777777" w:rsidR="00016EDB" w:rsidRDefault="00C5393C" w:rsidP="00016EDB">
      <w:pPr>
        <w:pStyle w:val="Code"/>
      </w:pPr>
      <w:r>
        <w:tab/>
      </w:r>
      <w:r>
        <w:tab/>
      </w:r>
      <w:r>
        <w:tab/>
        <w:t>Return(VLTV)</w:t>
      </w:r>
    </w:p>
    <w:p w14:paraId="5C17AD1D" w14:textId="77777777" w:rsidR="00016EDB" w:rsidRDefault="00C5393C" w:rsidP="00016EDB">
      <w:pPr>
        <w:pStyle w:val="Code"/>
      </w:pPr>
      <w:r>
        <w:tab/>
      </w:r>
      <w:r>
        <w:tab/>
        <w:t>}</w:t>
      </w:r>
    </w:p>
    <w:p w14:paraId="13592A9F" w14:textId="77777777" w:rsidR="00016EDB" w:rsidRDefault="00016EDB" w:rsidP="00016EDB">
      <w:pPr>
        <w:pStyle w:val="Code"/>
      </w:pPr>
    </w:p>
    <w:p w14:paraId="5EC4DD9E" w14:textId="77777777" w:rsidR="00016EDB" w:rsidRDefault="00C5393C" w:rsidP="00016EDB">
      <w:pPr>
        <w:pStyle w:val="Code"/>
      </w:pPr>
      <w:r>
        <w:tab/>
      </w:r>
      <w:r>
        <w:tab/>
        <w:t>Method(FSDD)</w:t>
      </w:r>
    </w:p>
    <w:p w14:paraId="4176D7A8" w14:textId="77777777" w:rsidR="00016EDB" w:rsidRDefault="00C5393C" w:rsidP="00016EDB">
      <w:pPr>
        <w:pStyle w:val="Code"/>
      </w:pPr>
      <w:r>
        <w:tab/>
      </w:r>
      <w:r>
        <w:tab/>
        <w:t>{</w:t>
      </w:r>
    </w:p>
    <w:p w14:paraId="073C1908" w14:textId="77777777" w:rsidR="00016EDB" w:rsidRDefault="00C5393C" w:rsidP="00016EDB">
      <w:pPr>
        <w:pStyle w:val="Code"/>
      </w:pPr>
      <w:r>
        <w:tab/>
      </w:r>
      <w:r>
        <w:tab/>
      </w:r>
      <w:r>
        <w:tab/>
        <w:t>Name(RPMC, 0)</w:t>
      </w:r>
      <w:r w:rsidR="008F691C">
        <w:t xml:space="preserve">  </w:t>
      </w:r>
      <w:r>
        <w:t>// Current RPM Local Variable</w:t>
      </w:r>
    </w:p>
    <w:p w14:paraId="279908F2" w14:textId="77777777" w:rsidR="00016EDB" w:rsidRDefault="00016EDB" w:rsidP="00016EDB">
      <w:pPr>
        <w:pStyle w:val="Code"/>
      </w:pPr>
    </w:p>
    <w:p w14:paraId="34F8F8DE" w14:textId="77777777" w:rsidR="00016EDB" w:rsidRDefault="00C5393C" w:rsidP="00016EDB">
      <w:pPr>
        <w:pStyle w:val="Code"/>
      </w:pPr>
      <w:r>
        <w:tab/>
      </w:r>
      <w:r>
        <w:tab/>
      </w:r>
      <w:r>
        <w:tab/>
        <w:t>// Implement Fan speed RPM determination code here</w:t>
      </w:r>
    </w:p>
    <w:p w14:paraId="4E702507" w14:textId="77777777" w:rsidR="00016EDB" w:rsidRDefault="00C5393C" w:rsidP="00016EDB">
      <w:pPr>
        <w:pStyle w:val="Code"/>
      </w:pPr>
      <w:r>
        <w:tab/>
      </w:r>
      <w:r>
        <w:tab/>
      </w:r>
      <w:r>
        <w:tab/>
        <w:t xml:space="preserve">// E.g. If embedded controller firmware implements a </w:t>
      </w:r>
    </w:p>
    <w:p w14:paraId="3F496937" w14:textId="77777777" w:rsidR="00016EDB" w:rsidRDefault="008F691C" w:rsidP="00016EDB">
      <w:pPr>
        <w:pStyle w:val="Code"/>
      </w:pPr>
      <w:r>
        <w:tab/>
      </w:r>
      <w:r>
        <w:tab/>
      </w:r>
      <w:r>
        <w:tab/>
        <w:t xml:space="preserve">// </w:t>
      </w:r>
      <w:r w:rsidR="00C5393C">
        <w:t xml:space="preserve">command to fetch various RPM values, implement </w:t>
      </w:r>
    </w:p>
    <w:p w14:paraId="7E563D7E" w14:textId="77777777" w:rsidR="00016EDB" w:rsidRDefault="008F691C" w:rsidP="00016EDB">
      <w:pPr>
        <w:pStyle w:val="Code"/>
      </w:pPr>
      <w:r>
        <w:tab/>
      </w:r>
      <w:r>
        <w:tab/>
      </w:r>
      <w:r>
        <w:tab/>
        <w:t xml:space="preserve">// </w:t>
      </w:r>
      <w:r w:rsidR="00C5393C">
        <w:t>code to issue the command.</w:t>
      </w:r>
      <w:r>
        <w:t xml:space="preserve">  </w:t>
      </w:r>
      <w:r w:rsidR="00C5393C">
        <w:t xml:space="preserve">Populate the RPMV </w:t>
      </w:r>
    </w:p>
    <w:p w14:paraId="4D81F4CC" w14:textId="77777777" w:rsidR="00016EDB" w:rsidRDefault="008F691C" w:rsidP="00016EDB">
      <w:pPr>
        <w:pStyle w:val="Code"/>
      </w:pPr>
      <w:r>
        <w:tab/>
      </w:r>
      <w:r>
        <w:tab/>
      </w:r>
      <w:r>
        <w:tab/>
        <w:t xml:space="preserve">// </w:t>
      </w:r>
      <w:r w:rsidR="00C5393C">
        <w:t xml:space="preserve">package with the </w:t>
      </w:r>
      <w:r w:rsidR="00A953AC">
        <w:t>current fan speed</w:t>
      </w:r>
      <w:bookmarkEnd w:id="2649"/>
      <w:bookmarkEnd w:id="2650"/>
      <w:bookmarkEnd w:id="2651"/>
    </w:p>
    <w:p w14:paraId="0D9910DA" w14:textId="77777777" w:rsidR="00016EDB" w:rsidRDefault="00C5393C" w:rsidP="00016EDB">
      <w:pPr>
        <w:pStyle w:val="Code"/>
      </w:pPr>
      <w:r>
        <w:tab/>
      </w:r>
      <w:r>
        <w:tab/>
      </w:r>
      <w:r>
        <w:tab/>
        <w:t>…</w:t>
      </w:r>
    </w:p>
    <w:p w14:paraId="44282D66" w14:textId="77777777" w:rsidR="00C7450F" w:rsidRDefault="00C7450F" w:rsidP="00C7450F">
      <w:pPr>
        <w:pStyle w:val="Code"/>
      </w:pPr>
      <w:r>
        <w:tab/>
      </w:r>
      <w:r>
        <w:tab/>
      </w:r>
      <w:r>
        <w:tab/>
        <w:t>// Update CurrentValue1 in RPMV package with</w:t>
      </w:r>
    </w:p>
    <w:p w14:paraId="5462705B" w14:textId="77777777" w:rsidR="00C7450F" w:rsidRDefault="00C7450F" w:rsidP="00C7450F">
      <w:pPr>
        <w:pStyle w:val="Code"/>
      </w:pPr>
      <w:r>
        <w:tab/>
      </w:r>
      <w:r>
        <w:tab/>
      </w:r>
      <w:r>
        <w:tab/>
        <w:t>// the current Fan Speed</w:t>
      </w:r>
    </w:p>
    <w:p w14:paraId="5F7D25C7" w14:textId="77777777" w:rsidR="00016EDB" w:rsidRDefault="0048078F" w:rsidP="00016EDB">
      <w:pPr>
        <w:pStyle w:val="Code"/>
      </w:pPr>
      <w:r>
        <w:tab/>
      </w:r>
      <w:r>
        <w:tab/>
      </w:r>
      <w:r>
        <w:tab/>
        <w:t>Store(RPMC, Index(RPMV, 2</w:t>
      </w:r>
      <w:r w:rsidR="00C5393C">
        <w:t>))</w:t>
      </w:r>
    </w:p>
    <w:p w14:paraId="5F1F3183" w14:textId="77777777" w:rsidR="00016EDB" w:rsidRDefault="00C5393C" w:rsidP="00016EDB">
      <w:pPr>
        <w:pStyle w:val="Code"/>
      </w:pPr>
      <w:r>
        <w:tab/>
      </w:r>
      <w:r>
        <w:tab/>
      </w:r>
      <w:r>
        <w:tab/>
        <w:t>…</w:t>
      </w:r>
    </w:p>
    <w:p w14:paraId="4ABB4FD9" w14:textId="77777777" w:rsidR="00C7450F" w:rsidRDefault="00C7450F" w:rsidP="00C7450F">
      <w:pPr>
        <w:pStyle w:val="Code"/>
      </w:pPr>
      <w:r>
        <w:tab/>
      </w:r>
      <w:r>
        <w:tab/>
      </w:r>
      <w:r>
        <w:tab/>
        <w:t>// Update CurrentValue2 in RPMV package with</w:t>
      </w:r>
    </w:p>
    <w:p w14:paraId="0EF308D5" w14:textId="77777777" w:rsidR="00C7450F" w:rsidRDefault="00C7450F" w:rsidP="00C7450F">
      <w:pPr>
        <w:pStyle w:val="Code"/>
      </w:pPr>
      <w:r>
        <w:tab/>
      </w:r>
      <w:r>
        <w:tab/>
      </w:r>
      <w:r>
        <w:tab/>
        <w:t>// the current Fan Speed</w:t>
      </w:r>
    </w:p>
    <w:p w14:paraId="1CA6946B" w14:textId="77777777" w:rsidR="00016EDB" w:rsidRDefault="00C5393C" w:rsidP="00016EDB">
      <w:pPr>
        <w:pStyle w:val="Code"/>
      </w:pPr>
      <w:r>
        <w:tab/>
      </w:r>
      <w:r>
        <w:tab/>
      </w:r>
      <w:r>
        <w:tab/>
        <w:t xml:space="preserve">Store(RPMC, Index(RPMV, </w:t>
      </w:r>
      <w:r w:rsidR="0048078F">
        <w:t>6</w:t>
      </w:r>
      <w:r>
        <w:t>))</w:t>
      </w:r>
    </w:p>
    <w:p w14:paraId="3D9899D3" w14:textId="77777777" w:rsidR="00016EDB" w:rsidRDefault="00C5393C" w:rsidP="00016EDB">
      <w:pPr>
        <w:pStyle w:val="Code"/>
      </w:pPr>
      <w:r>
        <w:tab/>
      </w:r>
      <w:r>
        <w:tab/>
      </w:r>
      <w:r>
        <w:tab/>
        <w:t>Return(RPMV)</w:t>
      </w:r>
    </w:p>
    <w:p w14:paraId="2251FC09" w14:textId="77777777" w:rsidR="00016EDB" w:rsidRDefault="00C5393C" w:rsidP="00016EDB">
      <w:pPr>
        <w:pStyle w:val="Code"/>
      </w:pPr>
      <w:r>
        <w:tab/>
      </w:r>
      <w:r>
        <w:tab/>
        <w:t>}</w:t>
      </w:r>
    </w:p>
    <w:p w14:paraId="3E3EAA94" w14:textId="77777777" w:rsidR="00016EDB" w:rsidRDefault="00016EDB" w:rsidP="00016EDB">
      <w:pPr>
        <w:pStyle w:val="Code"/>
      </w:pPr>
    </w:p>
    <w:p w14:paraId="0522CA48" w14:textId="77777777" w:rsidR="00016EDB" w:rsidRDefault="00C5393C" w:rsidP="00016EDB">
      <w:pPr>
        <w:pStyle w:val="Code"/>
      </w:pPr>
      <w:r>
        <w:tab/>
      </w:r>
      <w:r>
        <w:tab/>
        <w:t>Method(SDSP)</w:t>
      </w:r>
    </w:p>
    <w:p w14:paraId="22B6EFD2" w14:textId="77777777" w:rsidR="00016EDB" w:rsidRDefault="00C5393C" w:rsidP="00016EDB">
      <w:pPr>
        <w:pStyle w:val="Code"/>
      </w:pPr>
      <w:r>
        <w:tab/>
      </w:r>
      <w:r>
        <w:tab/>
        <w:t>{</w:t>
      </w:r>
    </w:p>
    <w:p w14:paraId="5F1AFF96" w14:textId="77777777" w:rsidR="00016EDB" w:rsidRDefault="0036166E" w:rsidP="00016EDB">
      <w:pPr>
        <w:pStyle w:val="Code"/>
      </w:pPr>
      <w:r>
        <w:tab/>
      </w:r>
      <w:r>
        <w:tab/>
      </w:r>
      <w:r>
        <w:tab/>
        <w:t>// Fastest sampling period supported</w:t>
      </w:r>
    </w:p>
    <w:p w14:paraId="29CC1574" w14:textId="77777777" w:rsidR="00016EDB" w:rsidRDefault="0036166E" w:rsidP="00016EDB">
      <w:pPr>
        <w:pStyle w:val="Code"/>
        <w:ind w:left="2160" w:firstLine="720"/>
      </w:pPr>
      <w:r>
        <w:t>// Expressed in tenths of a second</w:t>
      </w:r>
    </w:p>
    <w:p w14:paraId="155FD591" w14:textId="77777777" w:rsidR="00016EDB" w:rsidRDefault="00C5393C" w:rsidP="00016EDB">
      <w:pPr>
        <w:pStyle w:val="Code"/>
      </w:pPr>
      <w:r>
        <w:tab/>
      </w:r>
      <w:r>
        <w:tab/>
      </w:r>
      <w:r>
        <w:tab/>
        <w:t xml:space="preserve">Return(10) </w:t>
      </w:r>
    </w:p>
    <w:p w14:paraId="1890C7A9" w14:textId="77777777" w:rsidR="00016EDB" w:rsidRDefault="00C5393C" w:rsidP="00016EDB">
      <w:pPr>
        <w:pStyle w:val="Code"/>
      </w:pPr>
      <w:r>
        <w:tab/>
      </w:r>
      <w:r>
        <w:tab/>
        <w:t>}</w:t>
      </w:r>
    </w:p>
    <w:p w14:paraId="054869C7" w14:textId="77777777" w:rsidR="00016EDB" w:rsidRDefault="00C5393C" w:rsidP="00016EDB">
      <w:pPr>
        <w:pStyle w:val="Code"/>
      </w:pPr>
      <w:r>
        <w:tab/>
        <w:t xml:space="preserve">} // End of </w:t>
      </w:r>
      <w:r w:rsidR="00C7450F">
        <w:t>PTMD</w:t>
      </w:r>
      <w:r>
        <w:t xml:space="preserve"> Device</w:t>
      </w:r>
    </w:p>
    <w:p w14:paraId="460EA06E" w14:textId="77777777" w:rsidR="00F6496E" w:rsidRDefault="00C5393C" w:rsidP="00023578">
      <w:pPr>
        <w:pStyle w:val="Code"/>
      </w:pPr>
      <w:r>
        <w:t xml:space="preserve">} </w:t>
      </w:r>
      <w:bookmarkStart w:id="2652" w:name="_SW_SMI_Real-Time"/>
      <w:bookmarkStart w:id="2653" w:name="_Toc198099167"/>
      <w:bookmarkStart w:id="2654" w:name="_Toc198524912"/>
      <w:bookmarkStart w:id="2655" w:name="_Toc198525034"/>
      <w:bookmarkStart w:id="2656" w:name="_Toc198099171"/>
      <w:bookmarkStart w:id="2657" w:name="_Toc198524916"/>
      <w:bookmarkStart w:id="2658" w:name="_Toc198525038"/>
      <w:bookmarkStart w:id="2659" w:name="_Toc198099177"/>
      <w:bookmarkStart w:id="2660" w:name="_Toc198524922"/>
      <w:bookmarkStart w:id="2661" w:name="_Toc198525044"/>
      <w:bookmarkStart w:id="2662" w:name="_Toc198099189"/>
      <w:bookmarkStart w:id="2663" w:name="_Toc198524934"/>
      <w:bookmarkStart w:id="2664" w:name="_Toc198525056"/>
      <w:bookmarkStart w:id="2665" w:name="_Toc198099191"/>
      <w:bookmarkStart w:id="2666" w:name="_Toc198524936"/>
      <w:bookmarkStart w:id="2667" w:name="_Toc198525058"/>
      <w:bookmarkStart w:id="2668" w:name="_Toc198099196"/>
      <w:bookmarkStart w:id="2669" w:name="_Toc198524941"/>
      <w:bookmarkStart w:id="2670" w:name="_Toc198525063"/>
      <w:bookmarkStart w:id="2671" w:name="_Toc198099197"/>
      <w:bookmarkStart w:id="2672" w:name="_Toc198524942"/>
      <w:bookmarkStart w:id="2673" w:name="_Toc198525064"/>
      <w:bookmarkStart w:id="2674" w:name="_Toc198099202"/>
      <w:bookmarkStart w:id="2675" w:name="_Toc198524947"/>
      <w:bookmarkStart w:id="2676" w:name="_Toc198525069"/>
      <w:bookmarkStart w:id="2677" w:name="_Toc198099220"/>
      <w:bookmarkStart w:id="2678" w:name="_Toc198524965"/>
      <w:bookmarkStart w:id="2679" w:name="_Toc198525087"/>
      <w:bookmarkStart w:id="2680" w:name="_Toc198099226"/>
      <w:bookmarkStart w:id="2681" w:name="_Toc198524971"/>
      <w:bookmarkStart w:id="2682" w:name="_Toc198525093"/>
      <w:bookmarkStart w:id="2683" w:name="_Toc198099228"/>
      <w:bookmarkStart w:id="2684" w:name="_Toc198524973"/>
      <w:bookmarkStart w:id="2685" w:name="_Toc198525095"/>
      <w:bookmarkStart w:id="2686" w:name="_Toc189884899"/>
      <w:bookmarkStart w:id="2687" w:name="_Toc186014995"/>
      <w:bookmarkStart w:id="2688" w:name="_Toc194292094"/>
      <w:bookmarkStart w:id="2689" w:name="_Toc194198832"/>
      <w:bookmarkStart w:id="2690" w:name="_Toc197939499"/>
      <w:bookmarkStart w:id="2691" w:name="_Toc217355332"/>
      <w:bookmarkStart w:id="2692" w:name="_Toc218999722"/>
      <w:bookmarkStart w:id="2693" w:name="_Toc206291679"/>
      <w:bookmarkStart w:id="2694" w:name="_Toc242577859"/>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p>
    <w:p w14:paraId="3A2D6B16" w14:textId="77777777" w:rsidR="00F6496E" w:rsidRDefault="00F6496E" w:rsidP="004C19AD">
      <w:pPr>
        <w:pStyle w:val="Heading2"/>
      </w:pPr>
      <w:bookmarkStart w:id="2695" w:name="_Toc271209504"/>
      <w:bookmarkStart w:id="2696" w:name="_Toc461460134"/>
      <w:r>
        <w:t>Watchdog Timer</w:t>
      </w:r>
      <w:bookmarkEnd w:id="2695"/>
      <w:bookmarkEnd w:id="2696"/>
      <w:r>
        <w:t xml:space="preserve"> </w:t>
      </w:r>
    </w:p>
    <w:p w14:paraId="7B71FDA3" w14:textId="77777777" w:rsidR="00F6496E" w:rsidRPr="00B531DE" w:rsidRDefault="00F6496E" w:rsidP="00F6496E">
      <w:r>
        <w:t xml:space="preserve">The only watchdog timer (WDT) implementation that is supported by this revision of XTU is the WDT that is integrated into the PCH.  In order to support the PCH-based Watchdog Timer which is present on Cougar Point-based platforms and newer, XTU BIOS support for the timer requires integration of the chipset reference code.  This documentation is provided separately from the XTU BIOS Interface Specification and is available from your </w:t>
      </w:r>
      <w:r>
        <w:lastRenderedPageBreak/>
        <w:t>technical BIOS support contact at Intel.  Aside from the integration of the reference code, no XTU-specific BIOS support code is necessary.</w:t>
      </w:r>
    </w:p>
    <w:p w14:paraId="5F1C3D77" w14:textId="77777777" w:rsidR="0007743B" w:rsidRPr="007D392E" w:rsidRDefault="0007743B" w:rsidP="004C19AD">
      <w:pPr>
        <w:pStyle w:val="Heading2"/>
      </w:pPr>
      <w:bookmarkStart w:id="2697" w:name="_Ref271145900"/>
      <w:bookmarkStart w:id="2698" w:name="_Toc271209505"/>
      <w:bookmarkStart w:id="2699" w:name="_Toc461460135"/>
      <w:r w:rsidRPr="007D392E">
        <w:t xml:space="preserve">SW SMI </w:t>
      </w:r>
      <w:r w:rsidR="00DC3C66" w:rsidRPr="007D392E">
        <w:t xml:space="preserve">Real-Time Communications </w:t>
      </w:r>
      <w:r w:rsidRPr="007D392E">
        <w:t>Interface</w:t>
      </w:r>
      <w:bookmarkEnd w:id="2686"/>
      <w:bookmarkEnd w:id="2687"/>
      <w:bookmarkEnd w:id="2688"/>
      <w:bookmarkEnd w:id="2689"/>
      <w:bookmarkEnd w:id="2690"/>
      <w:bookmarkEnd w:id="2691"/>
      <w:bookmarkEnd w:id="2692"/>
      <w:bookmarkEnd w:id="2693"/>
      <w:bookmarkEnd w:id="2694"/>
      <w:bookmarkEnd w:id="2697"/>
      <w:bookmarkEnd w:id="2698"/>
      <w:bookmarkEnd w:id="2699"/>
    </w:p>
    <w:p w14:paraId="596EE3C2" w14:textId="77777777" w:rsidR="0007743B" w:rsidRPr="007D392E" w:rsidRDefault="0007743B" w:rsidP="00182791">
      <w:pPr>
        <w:pStyle w:val="Heading3"/>
      </w:pPr>
      <w:bookmarkStart w:id="2700" w:name="_Toc189884900"/>
      <w:bookmarkStart w:id="2701" w:name="_Toc186014996"/>
      <w:bookmarkStart w:id="2702" w:name="_Toc194292095"/>
      <w:bookmarkStart w:id="2703" w:name="_Toc194198833"/>
      <w:bookmarkStart w:id="2704" w:name="_Toc197939500"/>
      <w:bookmarkStart w:id="2705" w:name="_Toc217355333"/>
      <w:bookmarkStart w:id="2706" w:name="_Toc218999723"/>
      <w:bookmarkStart w:id="2707" w:name="_Toc206291680"/>
      <w:bookmarkStart w:id="2708" w:name="_Toc242577860"/>
      <w:bookmarkStart w:id="2709" w:name="_Toc271209506"/>
      <w:bookmarkStart w:id="2710" w:name="_Toc461460136"/>
      <w:r w:rsidRPr="007D392E">
        <w:t>Overview</w:t>
      </w:r>
      <w:bookmarkEnd w:id="2700"/>
      <w:bookmarkEnd w:id="2701"/>
      <w:bookmarkEnd w:id="2702"/>
      <w:bookmarkEnd w:id="2703"/>
      <w:bookmarkEnd w:id="2704"/>
      <w:bookmarkEnd w:id="2705"/>
      <w:bookmarkEnd w:id="2706"/>
      <w:bookmarkEnd w:id="2707"/>
      <w:bookmarkEnd w:id="2708"/>
      <w:bookmarkEnd w:id="2709"/>
      <w:bookmarkEnd w:id="2710"/>
    </w:p>
    <w:p w14:paraId="0E24680A" w14:textId="539B26FF" w:rsidR="0007743B" w:rsidRPr="007D392E" w:rsidRDefault="00730F2D" w:rsidP="0007743B">
      <w:r w:rsidRPr="007D392E">
        <w:t xml:space="preserve">The main purpose of the </w:t>
      </w:r>
      <w:r>
        <w:t xml:space="preserve">SW SMI Real-Time Communications Interface </w:t>
      </w:r>
      <w:r w:rsidRPr="007D392E">
        <w:t>is to</w:t>
      </w:r>
      <w:r>
        <w:t xml:space="preserve"> read and write BIOS settings.  This interface uses values that </w:t>
      </w:r>
      <w:r w:rsidRPr="00182791">
        <w:t xml:space="preserve">are obtained via data </w:t>
      </w:r>
      <w:r w:rsidR="00182791">
        <w:t>retrieved</w:t>
      </w:r>
      <w:r w:rsidRPr="00182791">
        <w:t xml:space="preserve"> </w:t>
      </w:r>
      <w:r w:rsidR="00182791">
        <w:t xml:space="preserve">from the </w:t>
      </w:r>
      <w:r w:rsidR="00A0555D">
        <w:fldChar w:fldCharType="begin"/>
      </w:r>
      <w:r w:rsidR="00A0555D">
        <w:instrText xml:space="preserve"> REF _Ref274124907 \h  \* MERGEFORMAT </w:instrText>
      </w:r>
      <w:r w:rsidR="00A0555D">
        <w:fldChar w:fldCharType="separate"/>
      </w:r>
      <w:r w:rsidR="00B55D7F" w:rsidRPr="00B55D7F">
        <w:rPr>
          <w:rStyle w:val="SubtleReference"/>
        </w:rPr>
        <w:t>Get Available Controls (GACI)</w:t>
      </w:r>
      <w:r w:rsidR="00A0555D">
        <w:fldChar w:fldCharType="end"/>
      </w:r>
      <w:r w:rsidR="00182791">
        <w:t xml:space="preserve"> method described earlier in the document</w:t>
      </w:r>
      <w:r>
        <w:t>.</w:t>
      </w:r>
      <w:ins w:id="2711" w:author="Zimmermann, Thomas" w:date="2016-09-12T15:54:00Z">
        <w:r w:rsidR="001F328C">
          <w:t xml:space="preserve"> The address of the BIOS Settings Structure is </w:t>
        </w:r>
      </w:ins>
      <w:ins w:id="2712" w:author="Zimmermann, Thomas" w:date="2016-09-12T15:55:00Z">
        <w:r w:rsidR="001F328C">
          <w:t xml:space="preserve">retrieved </w:t>
        </w:r>
      </w:ins>
      <w:ins w:id="2713" w:author="Zimmermann, Thomas" w:date="2016-09-12T15:54:00Z">
        <w:r w:rsidR="001F328C">
          <w:t>from</w:t>
        </w:r>
      </w:ins>
      <w:ins w:id="2714" w:author="Zimmermann, Thomas" w:date="2016-09-12T16:00:00Z">
        <w:r w:rsidR="001F328C">
          <w:t xml:space="preserve"> the </w:t>
        </w:r>
      </w:ins>
      <w:ins w:id="2715" w:author="Zimmermann, Thomas" w:date="2016-09-12T16:03:00Z">
        <w:r w:rsidR="001F328C" w:rsidRPr="001F328C">
          <w:rPr>
            <w:rStyle w:val="SubtleReference"/>
          </w:rPr>
          <w:fldChar w:fldCharType="begin"/>
        </w:r>
        <w:r w:rsidR="001F328C" w:rsidRPr="001F328C">
          <w:rPr>
            <w:rStyle w:val="SubtleReference"/>
          </w:rPr>
          <w:instrText xml:space="preserve"> REF _Ref461459551 \h </w:instrText>
        </w:r>
      </w:ins>
      <w:r w:rsidR="001F328C">
        <w:rPr>
          <w:rStyle w:val="SubtleReference"/>
        </w:rPr>
        <w:instrText xml:space="preserve"> \* MERGEFORMAT </w:instrText>
      </w:r>
      <w:r w:rsidR="001F328C" w:rsidRPr="001F328C">
        <w:rPr>
          <w:rStyle w:val="SubtleReference"/>
        </w:rPr>
      </w:r>
      <w:r w:rsidR="001F328C" w:rsidRPr="001F328C">
        <w:rPr>
          <w:rStyle w:val="SubtleReference"/>
        </w:rPr>
        <w:fldChar w:fldCharType="separate"/>
      </w:r>
      <w:ins w:id="2716" w:author="Zimmermann, Thomas" w:date="2016-09-12T16:03:00Z">
        <w:r w:rsidR="001F328C" w:rsidRPr="001F328C">
          <w:rPr>
            <w:rStyle w:val="SubtleReference"/>
          </w:rPr>
          <w:t>Get SMI Common Buffer (GSCB)</w:t>
        </w:r>
        <w:r w:rsidR="001F328C" w:rsidRPr="001F328C">
          <w:rPr>
            <w:rStyle w:val="SubtleReference"/>
          </w:rPr>
          <w:fldChar w:fldCharType="end"/>
        </w:r>
      </w:ins>
      <w:ins w:id="2717" w:author="Zimmermann, Thomas" w:date="2016-09-12T16:04:00Z">
        <w:r w:rsidR="001F328C">
          <w:rPr>
            <w:rStyle w:val="SubtleReference"/>
          </w:rPr>
          <w:t>.</w:t>
        </w:r>
        <w:r w:rsidR="001F328C">
          <w:t xml:space="preserve"> </w:t>
        </w:r>
      </w:ins>
      <w:del w:id="2718" w:author="Zimmermann, Thomas" w:date="2016-09-12T16:03:00Z">
        <w:r w:rsidDel="001F328C">
          <w:delText xml:space="preserve">  </w:delText>
        </w:r>
      </w:del>
      <w:r>
        <w:t xml:space="preserve">These functions can be accessed in the Operating System via writes of the </w:t>
      </w:r>
      <w:r w:rsidR="0087502A">
        <w:t>SW SMI Command Value to the SW SMI Port with the appropriate register settings which are described below.</w:t>
      </w:r>
    </w:p>
    <w:p w14:paraId="25B803F4" w14:textId="77777777" w:rsidR="00016EDB" w:rsidRDefault="00821A21" w:rsidP="00182791">
      <w:pPr>
        <w:pStyle w:val="Heading3"/>
      </w:pPr>
      <w:bookmarkStart w:id="2719" w:name="_Toc217355336"/>
      <w:bookmarkStart w:id="2720" w:name="_Toc218999726"/>
      <w:bookmarkStart w:id="2721" w:name="_Toc206291683"/>
      <w:bookmarkStart w:id="2722" w:name="_Toc242577862"/>
      <w:bookmarkStart w:id="2723" w:name="_Toc271209508"/>
      <w:bookmarkStart w:id="2724" w:name="_Ref461459847"/>
      <w:bookmarkStart w:id="2725" w:name="_Toc461460137"/>
      <w:r w:rsidRPr="007D392E">
        <w:t>BIOS Settings</w:t>
      </w:r>
      <w:r>
        <w:t xml:space="preserve"> Structure</w:t>
      </w:r>
      <w:bookmarkEnd w:id="2719"/>
      <w:bookmarkEnd w:id="2720"/>
      <w:bookmarkEnd w:id="2721"/>
      <w:bookmarkEnd w:id="2722"/>
      <w:bookmarkEnd w:id="2723"/>
      <w:bookmarkEnd w:id="2724"/>
      <w:bookmarkEnd w:id="2725"/>
    </w:p>
    <w:p w14:paraId="70212BF7" w14:textId="77777777" w:rsidR="00F74564" w:rsidRDefault="00821A21" w:rsidP="00182791">
      <w:pPr>
        <w:pStyle w:val="IndentedNormal"/>
        <w:ind w:left="0"/>
        <w:rPr>
          <w:ins w:id="2726" w:author="Zimmermann, Thomas" w:date="2016-09-12T16:10:00Z"/>
        </w:rPr>
      </w:pPr>
      <w:r>
        <w:t>This structure defines the data that will be described by reads and writes to the BIOS SW SMI command defined by this specification.</w:t>
      </w:r>
      <w:r w:rsidR="005F1856">
        <w:t xml:space="preserve">  </w:t>
      </w:r>
      <w:ins w:id="2727" w:author="Zimmermann, Thomas" w:date="2016-09-12T16:10:00Z">
        <w:r w:rsidR="00F74564">
          <w:t xml:space="preserve">This structure must be located at the address provided by </w:t>
        </w:r>
        <w:r w:rsidR="00F74564" w:rsidRPr="00F74564">
          <w:rPr>
            <w:rStyle w:val="SubtleReference"/>
          </w:rPr>
          <w:fldChar w:fldCharType="begin"/>
        </w:r>
        <w:r w:rsidR="00F74564" w:rsidRPr="00F74564">
          <w:rPr>
            <w:rStyle w:val="SubtleReference"/>
          </w:rPr>
          <w:instrText xml:space="preserve"> REF _Ref461459551 \h </w:instrText>
        </w:r>
      </w:ins>
      <w:r w:rsidR="00F74564">
        <w:rPr>
          <w:rStyle w:val="SubtleReference"/>
        </w:rPr>
        <w:instrText xml:space="preserve"> \* MERGEFORMAT </w:instrText>
      </w:r>
      <w:r w:rsidR="00F74564" w:rsidRPr="00F74564">
        <w:rPr>
          <w:rStyle w:val="SubtleReference"/>
        </w:rPr>
      </w:r>
      <w:r w:rsidR="00F74564" w:rsidRPr="00F74564">
        <w:rPr>
          <w:rStyle w:val="SubtleReference"/>
        </w:rPr>
        <w:fldChar w:fldCharType="separate"/>
      </w:r>
      <w:ins w:id="2728" w:author="Zimmermann, Thomas" w:date="2016-09-12T16:10:00Z">
        <w:r w:rsidR="00F74564" w:rsidRPr="00F74564">
          <w:rPr>
            <w:rStyle w:val="SubtleReference"/>
          </w:rPr>
          <w:t>Get SMI Common Buffer (GSCB)</w:t>
        </w:r>
        <w:r w:rsidR="00F74564" w:rsidRPr="00F74564">
          <w:rPr>
            <w:rStyle w:val="SubtleReference"/>
          </w:rPr>
          <w:fldChar w:fldCharType="end"/>
        </w:r>
        <w:r w:rsidR="00F74564">
          <w:t>. Failure to use this address will result in an error from the BIOS SMI handler.</w:t>
        </w:r>
      </w:ins>
    </w:p>
    <w:p w14:paraId="1F7C6396" w14:textId="43A0857C" w:rsidR="00821A21" w:rsidRDefault="005F1856" w:rsidP="00182791">
      <w:pPr>
        <w:pStyle w:val="IndentedNormal"/>
        <w:ind w:left="0"/>
      </w:pPr>
      <w:r>
        <w:t xml:space="preserve">The BIOS is required to check the </w:t>
      </w:r>
      <w:ins w:id="2729" w:author="Zimmermann, Thomas" w:date="2016-09-12T16:05:00Z">
        <w:r w:rsidR="00F74564">
          <w:t xml:space="preserve">address, </w:t>
        </w:r>
      </w:ins>
      <w:r>
        <w:t xml:space="preserve">signature field and the length Field prior to writing any data to the buffer provided by the calling application.  If either the </w:t>
      </w:r>
      <w:ins w:id="2730" w:author="Zimmermann, Thomas" w:date="2016-09-12T16:05:00Z">
        <w:r w:rsidR="00F74564">
          <w:t xml:space="preserve">address, </w:t>
        </w:r>
      </w:ins>
      <w:r>
        <w:t>signature or the length fields are not correct the BIOS must respond accordingly:</w:t>
      </w:r>
    </w:p>
    <w:p w14:paraId="020530F6" w14:textId="139FE098" w:rsidR="000D6386" w:rsidRDefault="000D6386" w:rsidP="00182791">
      <w:pPr>
        <w:pStyle w:val="BulletedList"/>
      </w:pPr>
      <w:r>
        <w:t xml:space="preserve">If the </w:t>
      </w:r>
      <w:ins w:id="2731" w:author="Zimmermann, Thomas" w:date="2016-09-12T16:05:00Z">
        <w:r w:rsidR="00F74564">
          <w:t xml:space="preserve">address is correct, the </w:t>
        </w:r>
      </w:ins>
      <w:r>
        <w:t>signature field is correct</w:t>
      </w:r>
      <w:r w:rsidR="00D6367E">
        <w:t>,</w:t>
      </w:r>
      <w:ins w:id="2732" w:author="Zimmermann, Thomas" w:date="2016-09-12T16:05:00Z">
        <w:r w:rsidR="00F74564">
          <w:t xml:space="preserve"> </w:t>
        </w:r>
      </w:ins>
      <w:del w:id="2733" w:author="Zimmermann, Thomas" w:date="2016-09-12T16:05:00Z">
        <w:r w:rsidDel="00F74564">
          <w:delText xml:space="preserve"> </w:delText>
        </w:r>
      </w:del>
      <w:r w:rsidR="00D6367E">
        <w:t>the current revision is supported</w:t>
      </w:r>
      <w:r w:rsidR="0072604B">
        <w:t xml:space="preserve">, </w:t>
      </w:r>
      <w:r>
        <w:t>and the length field is sufficient</w:t>
      </w:r>
      <w:r w:rsidR="003B54CC">
        <w:t>,</w:t>
      </w:r>
      <w:r>
        <w:t xml:space="preserve"> </w:t>
      </w:r>
      <w:r w:rsidR="003B54CC">
        <w:t>then</w:t>
      </w:r>
      <w:r>
        <w:t xml:space="preserve"> fill in all the data, update the length field, and return successful.</w:t>
      </w:r>
    </w:p>
    <w:p w14:paraId="1C33FB13" w14:textId="77777777" w:rsidR="000D6386" w:rsidRDefault="000D6386" w:rsidP="00182791">
      <w:pPr>
        <w:pStyle w:val="BulletedList"/>
      </w:pPr>
      <w:r>
        <w:t xml:space="preserve">If the signature is correct but </w:t>
      </w:r>
      <w:r w:rsidR="003B54CC">
        <w:t xml:space="preserve">either </w:t>
      </w:r>
      <w:r>
        <w:t>the length is not sufficient to return all data</w:t>
      </w:r>
      <w:r w:rsidR="003B54CC">
        <w:t xml:space="preserve"> or the revision is not supported</w:t>
      </w:r>
      <w:r>
        <w:t>, then fill in the correct length, major and minor revision fields and return the appropriate error or warning code.</w:t>
      </w:r>
    </w:p>
    <w:p w14:paraId="1133DA1B" w14:textId="77777777" w:rsidR="005F1856" w:rsidRDefault="005F1856" w:rsidP="00182791">
      <w:pPr>
        <w:pStyle w:val="BulletedList"/>
        <w:rPr>
          <w:ins w:id="2734" w:author="Zimmermann, Thomas" w:date="2016-09-12T16:06:00Z"/>
        </w:rPr>
      </w:pPr>
      <w:r>
        <w:t>If the signature is not correct and it is not recognized then do not write any data to the supplied buffer and return an error.</w:t>
      </w:r>
    </w:p>
    <w:p w14:paraId="7777D0A7" w14:textId="377EAD3A" w:rsidR="00F74564" w:rsidRDefault="00F74564" w:rsidP="00182791">
      <w:pPr>
        <w:pStyle w:val="BulletedList"/>
      </w:pPr>
      <w:ins w:id="2735" w:author="Zimmermann, Thomas" w:date="2016-09-12T16:06:00Z">
        <w:r>
          <w:t xml:space="preserve">If the address is not correct then do not write any data </w:t>
        </w:r>
      </w:ins>
      <w:ins w:id="2736" w:author="Zimmermann, Thomas" w:date="2016-09-12T16:07:00Z">
        <w:r>
          <w:t xml:space="preserve">to the supplied buffer </w:t>
        </w:r>
      </w:ins>
      <w:ins w:id="2737" w:author="Zimmermann, Thomas" w:date="2016-09-12T16:06:00Z">
        <w:r>
          <w:t>and return an error.</w:t>
        </w:r>
      </w:ins>
    </w:p>
    <w:p w14:paraId="0D42EBE5" w14:textId="77777777" w:rsidR="00821A21" w:rsidRDefault="00821A21" w:rsidP="005F446D">
      <w:pPr>
        <w:pStyle w:val="IndentedBold"/>
      </w:pPr>
      <w:r w:rsidRPr="007D392E">
        <w:t>Data</w:t>
      </w:r>
      <w:r>
        <w:t xml:space="preserve"> Structure</w:t>
      </w:r>
      <w:r w:rsidRPr="007D392E">
        <w:t>:</w:t>
      </w:r>
    </w:p>
    <w:p w14:paraId="5B605880" w14:textId="77777777" w:rsidR="00992C43" w:rsidRDefault="00992C43">
      <w:pPr>
        <w:pStyle w:val="IndentedNormal"/>
      </w:pPr>
    </w:p>
    <w:tbl>
      <w:tblPr>
        <w:tblW w:w="69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17"/>
        <w:gridCol w:w="3822"/>
        <w:gridCol w:w="1120"/>
        <w:gridCol w:w="1121"/>
      </w:tblGrid>
      <w:tr w:rsidR="00821A21" w:rsidRPr="007D392E" w14:paraId="447EDD41" w14:textId="77777777">
        <w:trPr>
          <w:cantSplit/>
          <w:jc w:val="center"/>
        </w:trPr>
        <w:tc>
          <w:tcPr>
            <w:tcW w:w="917" w:type="dxa"/>
          </w:tcPr>
          <w:p w14:paraId="1A301C11" w14:textId="77777777" w:rsidR="00821A21" w:rsidRDefault="00821A21" w:rsidP="00BB27E8">
            <w:pPr>
              <w:pStyle w:val="CellHeader"/>
            </w:pPr>
            <w:r>
              <w:t>Offset</w:t>
            </w:r>
          </w:p>
        </w:tc>
        <w:tc>
          <w:tcPr>
            <w:tcW w:w="3822" w:type="dxa"/>
          </w:tcPr>
          <w:p w14:paraId="42B16B6D" w14:textId="77777777" w:rsidR="00821A21" w:rsidRPr="007D392E" w:rsidRDefault="00821A21" w:rsidP="00BB27E8">
            <w:pPr>
              <w:pStyle w:val="CellHeader"/>
            </w:pPr>
            <w:r>
              <w:t>Name</w:t>
            </w:r>
          </w:p>
        </w:tc>
        <w:tc>
          <w:tcPr>
            <w:tcW w:w="1120" w:type="dxa"/>
          </w:tcPr>
          <w:p w14:paraId="2B7317BB" w14:textId="77777777" w:rsidR="00821A21" w:rsidRDefault="00821A21" w:rsidP="00BB27E8">
            <w:pPr>
              <w:pStyle w:val="CellHeader"/>
            </w:pPr>
            <w:r>
              <w:t>Length</w:t>
            </w:r>
          </w:p>
        </w:tc>
        <w:tc>
          <w:tcPr>
            <w:tcW w:w="1121" w:type="dxa"/>
          </w:tcPr>
          <w:p w14:paraId="79622052" w14:textId="77777777" w:rsidR="00821A21" w:rsidRDefault="00821A21" w:rsidP="00BB27E8">
            <w:pPr>
              <w:pStyle w:val="CellHeader"/>
            </w:pPr>
            <w:r>
              <w:t>Value</w:t>
            </w:r>
          </w:p>
        </w:tc>
      </w:tr>
      <w:tr w:rsidR="00821A21" w:rsidRPr="007D392E" w14:paraId="760D866D" w14:textId="77777777" w:rsidTr="00604CAF">
        <w:trPr>
          <w:cantSplit/>
          <w:jc w:val="center"/>
        </w:trPr>
        <w:tc>
          <w:tcPr>
            <w:tcW w:w="917" w:type="dxa"/>
          </w:tcPr>
          <w:p w14:paraId="51FADD01" w14:textId="77777777" w:rsidR="00821A21" w:rsidRDefault="00821A21" w:rsidP="00604CAF">
            <w:pPr>
              <w:pStyle w:val="CellNormal"/>
            </w:pPr>
            <w:r>
              <w:t>00h</w:t>
            </w:r>
          </w:p>
        </w:tc>
        <w:tc>
          <w:tcPr>
            <w:tcW w:w="3822" w:type="dxa"/>
          </w:tcPr>
          <w:p w14:paraId="1FFD59C4" w14:textId="77777777" w:rsidR="00821A21" w:rsidRDefault="00821A21" w:rsidP="00604CAF">
            <w:pPr>
              <w:pStyle w:val="CellNormal"/>
            </w:pPr>
            <w:r>
              <w:t>Signature</w:t>
            </w:r>
          </w:p>
        </w:tc>
        <w:tc>
          <w:tcPr>
            <w:tcW w:w="1120" w:type="dxa"/>
          </w:tcPr>
          <w:p w14:paraId="556964FB" w14:textId="77777777" w:rsidR="00821A21" w:rsidRDefault="00821A21" w:rsidP="00604CAF">
            <w:pPr>
              <w:pStyle w:val="CellNormal"/>
            </w:pPr>
            <w:r>
              <w:t>DWORD</w:t>
            </w:r>
          </w:p>
        </w:tc>
        <w:tc>
          <w:tcPr>
            <w:tcW w:w="1121" w:type="dxa"/>
          </w:tcPr>
          <w:p w14:paraId="4753D48A" w14:textId="77777777" w:rsidR="00821A21" w:rsidRDefault="00E50C93" w:rsidP="00604CAF">
            <w:pPr>
              <w:pStyle w:val="CellNormal"/>
            </w:pPr>
            <w:r>
              <w:t>’$BD2</w:t>
            </w:r>
            <w:r w:rsidR="00821A21">
              <w:t>’</w:t>
            </w:r>
          </w:p>
        </w:tc>
      </w:tr>
      <w:tr w:rsidR="005F1856" w:rsidRPr="007D392E" w14:paraId="77A95935" w14:textId="77777777" w:rsidTr="00604CAF">
        <w:trPr>
          <w:cantSplit/>
          <w:jc w:val="center"/>
        </w:trPr>
        <w:tc>
          <w:tcPr>
            <w:tcW w:w="917" w:type="dxa"/>
          </w:tcPr>
          <w:p w14:paraId="7FEAEAB2" w14:textId="77777777" w:rsidR="005F1856" w:rsidRDefault="005F1856" w:rsidP="00604CAF">
            <w:pPr>
              <w:pStyle w:val="CellNormal"/>
            </w:pPr>
            <w:r>
              <w:t>04h</w:t>
            </w:r>
          </w:p>
        </w:tc>
        <w:tc>
          <w:tcPr>
            <w:tcW w:w="3822" w:type="dxa"/>
          </w:tcPr>
          <w:p w14:paraId="723AAC77" w14:textId="77777777" w:rsidR="005F1856" w:rsidRDefault="005F1856" w:rsidP="00604CAF">
            <w:pPr>
              <w:pStyle w:val="CellNormal"/>
            </w:pPr>
            <w:r>
              <w:t>Length</w:t>
            </w:r>
          </w:p>
        </w:tc>
        <w:tc>
          <w:tcPr>
            <w:tcW w:w="1120" w:type="dxa"/>
          </w:tcPr>
          <w:p w14:paraId="4FF75088" w14:textId="77777777" w:rsidR="005F1856" w:rsidRDefault="005F1856" w:rsidP="00604CAF">
            <w:pPr>
              <w:pStyle w:val="CellNormal"/>
            </w:pPr>
            <w:r>
              <w:t>DWORD</w:t>
            </w:r>
          </w:p>
        </w:tc>
        <w:tc>
          <w:tcPr>
            <w:tcW w:w="1121" w:type="dxa"/>
          </w:tcPr>
          <w:p w14:paraId="5DD9629F" w14:textId="77777777" w:rsidR="005F1856" w:rsidRDefault="005F1856" w:rsidP="00604CAF">
            <w:pPr>
              <w:pStyle w:val="CellNormal"/>
            </w:pPr>
            <w:r>
              <w:t>Varies</w:t>
            </w:r>
          </w:p>
        </w:tc>
      </w:tr>
      <w:tr w:rsidR="00E50C93" w:rsidRPr="007D392E" w14:paraId="338011CB" w14:textId="77777777" w:rsidTr="00604CAF">
        <w:trPr>
          <w:cantSplit/>
          <w:jc w:val="center"/>
        </w:trPr>
        <w:tc>
          <w:tcPr>
            <w:tcW w:w="917" w:type="dxa"/>
          </w:tcPr>
          <w:p w14:paraId="36D0323A" w14:textId="77777777" w:rsidR="00E50C93" w:rsidRDefault="002223E9" w:rsidP="00604CAF">
            <w:pPr>
              <w:pStyle w:val="CellNormal"/>
            </w:pPr>
            <w:r>
              <w:t>0</w:t>
            </w:r>
            <w:r w:rsidR="009F1CA8">
              <w:t>8</w:t>
            </w:r>
            <w:r w:rsidR="00E50C93">
              <w:t>h</w:t>
            </w:r>
          </w:p>
        </w:tc>
        <w:tc>
          <w:tcPr>
            <w:tcW w:w="3822" w:type="dxa"/>
          </w:tcPr>
          <w:p w14:paraId="6C23AB2B" w14:textId="77777777" w:rsidR="00E50C93" w:rsidRDefault="00E50C93" w:rsidP="00604CAF">
            <w:pPr>
              <w:pStyle w:val="CellNormal"/>
            </w:pPr>
            <w:r>
              <w:t>Major Revision</w:t>
            </w:r>
          </w:p>
        </w:tc>
        <w:tc>
          <w:tcPr>
            <w:tcW w:w="1120" w:type="dxa"/>
          </w:tcPr>
          <w:p w14:paraId="2F6A7121" w14:textId="77777777" w:rsidR="00E50C93" w:rsidRDefault="00E50C93" w:rsidP="00604CAF">
            <w:pPr>
              <w:pStyle w:val="CellNormal"/>
            </w:pPr>
            <w:r>
              <w:t>WORD</w:t>
            </w:r>
          </w:p>
        </w:tc>
        <w:tc>
          <w:tcPr>
            <w:tcW w:w="1121" w:type="dxa"/>
          </w:tcPr>
          <w:p w14:paraId="2182D708" w14:textId="77777777" w:rsidR="00E50C93" w:rsidRDefault="00A16A6D" w:rsidP="00604CAF">
            <w:pPr>
              <w:pStyle w:val="CellNormal"/>
            </w:pPr>
            <w:r>
              <w:t>2</w:t>
            </w:r>
          </w:p>
        </w:tc>
      </w:tr>
      <w:tr w:rsidR="009F1CA8" w:rsidRPr="007D392E" w14:paraId="4DF8713E" w14:textId="77777777" w:rsidTr="00604CAF">
        <w:trPr>
          <w:cantSplit/>
          <w:jc w:val="center"/>
        </w:trPr>
        <w:tc>
          <w:tcPr>
            <w:tcW w:w="917" w:type="dxa"/>
          </w:tcPr>
          <w:p w14:paraId="533761F3" w14:textId="77777777" w:rsidR="009F1CA8" w:rsidRDefault="009F1CA8" w:rsidP="00604CAF">
            <w:pPr>
              <w:pStyle w:val="CellNormal"/>
            </w:pPr>
            <w:r>
              <w:t>0Ah</w:t>
            </w:r>
          </w:p>
        </w:tc>
        <w:tc>
          <w:tcPr>
            <w:tcW w:w="3822" w:type="dxa"/>
          </w:tcPr>
          <w:p w14:paraId="0EB592E1" w14:textId="77777777" w:rsidR="009F1CA8" w:rsidRDefault="009F1CA8" w:rsidP="00604CAF">
            <w:pPr>
              <w:pStyle w:val="CellNormal"/>
            </w:pPr>
            <w:r>
              <w:t>Minor Revision</w:t>
            </w:r>
          </w:p>
        </w:tc>
        <w:tc>
          <w:tcPr>
            <w:tcW w:w="1120" w:type="dxa"/>
          </w:tcPr>
          <w:p w14:paraId="66D06EEB" w14:textId="77777777" w:rsidR="009F1CA8" w:rsidRDefault="009F1CA8" w:rsidP="00604CAF">
            <w:pPr>
              <w:pStyle w:val="CellNormal"/>
            </w:pPr>
            <w:r>
              <w:t>WORD</w:t>
            </w:r>
          </w:p>
        </w:tc>
        <w:tc>
          <w:tcPr>
            <w:tcW w:w="1121" w:type="dxa"/>
          </w:tcPr>
          <w:p w14:paraId="653C1B84" w14:textId="77777777" w:rsidR="009F1CA8" w:rsidRDefault="00A16A6D" w:rsidP="00604CAF">
            <w:pPr>
              <w:pStyle w:val="CellNormal"/>
            </w:pPr>
            <w:r>
              <w:t>0</w:t>
            </w:r>
          </w:p>
        </w:tc>
      </w:tr>
      <w:tr w:rsidR="00A16A6D" w:rsidRPr="007D392E" w14:paraId="66910661" w14:textId="77777777" w:rsidTr="00604CAF">
        <w:trPr>
          <w:cantSplit/>
          <w:jc w:val="center"/>
        </w:trPr>
        <w:tc>
          <w:tcPr>
            <w:tcW w:w="917" w:type="dxa"/>
          </w:tcPr>
          <w:p w14:paraId="4F1D2CA4" w14:textId="77777777" w:rsidR="00A16A6D" w:rsidRDefault="00A16A6D" w:rsidP="00604CAF">
            <w:pPr>
              <w:pStyle w:val="CellNormal"/>
            </w:pPr>
            <w:r>
              <w:t>0Ch</w:t>
            </w:r>
          </w:p>
        </w:tc>
        <w:tc>
          <w:tcPr>
            <w:tcW w:w="3822" w:type="dxa"/>
          </w:tcPr>
          <w:p w14:paraId="2D46769B" w14:textId="77777777" w:rsidR="00A16A6D" w:rsidRDefault="001C06DE" w:rsidP="00604CAF">
            <w:pPr>
              <w:pStyle w:val="CellNormal"/>
            </w:pPr>
            <w:r>
              <w:t>BIOS Setting Count</w:t>
            </w:r>
          </w:p>
        </w:tc>
        <w:tc>
          <w:tcPr>
            <w:tcW w:w="1120" w:type="dxa"/>
          </w:tcPr>
          <w:p w14:paraId="0340E8C9" w14:textId="77777777" w:rsidR="00A16A6D" w:rsidRDefault="001C06DE" w:rsidP="00604CAF">
            <w:pPr>
              <w:pStyle w:val="CellNormal"/>
            </w:pPr>
            <w:r>
              <w:t>DWORD</w:t>
            </w:r>
          </w:p>
        </w:tc>
        <w:tc>
          <w:tcPr>
            <w:tcW w:w="1121" w:type="dxa"/>
          </w:tcPr>
          <w:p w14:paraId="6C2F1DA4" w14:textId="77777777" w:rsidR="00A16A6D" w:rsidRDefault="001C06DE" w:rsidP="00604CAF">
            <w:pPr>
              <w:pStyle w:val="CellNormal"/>
            </w:pPr>
            <w:r>
              <w:t>Varies</w:t>
            </w:r>
          </w:p>
        </w:tc>
      </w:tr>
      <w:tr w:rsidR="001C06DE" w:rsidRPr="007D392E" w14:paraId="24D972CA" w14:textId="77777777" w:rsidTr="00604CAF">
        <w:trPr>
          <w:cantSplit/>
          <w:jc w:val="center"/>
        </w:trPr>
        <w:tc>
          <w:tcPr>
            <w:tcW w:w="917" w:type="dxa"/>
          </w:tcPr>
          <w:p w14:paraId="64AE9413" w14:textId="77777777" w:rsidR="001C06DE" w:rsidRDefault="001C06DE" w:rsidP="00604CAF">
            <w:pPr>
              <w:pStyle w:val="CellNormal"/>
            </w:pPr>
            <w:r>
              <w:t>10h</w:t>
            </w:r>
          </w:p>
        </w:tc>
        <w:tc>
          <w:tcPr>
            <w:tcW w:w="3822" w:type="dxa"/>
          </w:tcPr>
          <w:p w14:paraId="187378C4" w14:textId="77777777" w:rsidR="001C06DE" w:rsidRDefault="001C06DE" w:rsidP="00604CAF">
            <w:pPr>
              <w:pStyle w:val="CellNormal"/>
            </w:pPr>
            <w:r>
              <w:t>BIOS Setting</w:t>
            </w:r>
            <w:r w:rsidR="000D6386">
              <w:t xml:space="preserve"> Entry Array</w:t>
            </w:r>
          </w:p>
        </w:tc>
        <w:tc>
          <w:tcPr>
            <w:tcW w:w="1120" w:type="dxa"/>
          </w:tcPr>
          <w:p w14:paraId="20ECC535" w14:textId="77777777" w:rsidR="001C06DE" w:rsidRDefault="000D6386" w:rsidP="00604CAF">
            <w:pPr>
              <w:pStyle w:val="CellNormal"/>
            </w:pPr>
            <w:r>
              <w:t>Varies</w:t>
            </w:r>
          </w:p>
        </w:tc>
        <w:tc>
          <w:tcPr>
            <w:tcW w:w="1121" w:type="dxa"/>
          </w:tcPr>
          <w:p w14:paraId="3656391A" w14:textId="77777777" w:rsidR="001C06DE" w:rsidRDefault="000D6386" w:rsidP="00604CAF">
            <w:pPr>
              <w:pStyle w:val="CellNormal"/>
            </w:pPr>
            <w:r>
              <w:t>Varies</w:t>
            </w:r>
          </w:p>
        </w:tc>
      </w:tr>
    </w:tbl>
    <w:p w14:paraId="451568C7" w14:textId="22A431C6" w:rsidR="000D6386" w:rsidRPr="007D392E" w:rsidRDefault="00821A21" w:rsidP="007D0F97">
      <w:pPr>
        <w:pStyle w:val="StyleCaptionCentered"/>
        <w:ind w:left="1440"/>
        <w:jc w:val="left"/>
      </w:pPr>
      <w:bookmarkStart w:id="2738" w:name="_Ref243799634"/>
      <w:bookmarkStart w:id="2739" w:name="_Toc197939548"/>
      <w:bookmarkStart w:id="2740" w:name="_Ref200275861"/>
      <w:bookmarkStart w:id="2741" w:name="_Toc216101143"/>
      <w:bookmarkStart w:id="2742" w:name="_Toc218999777"/>
      <w:bookmarkStart w:id="2743" w:name="_Toc206291733"/>
      <w:bookmarkStart w:id="2744" w:name="_Toc242577916"/>
      <w:bookmarkStart w:id="2745" w:name="_Toc447095712"/>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21</w:t>
      </w:r>
      <w:r w:rsidR="003C1B33">
        <w:rPr>
          <w:noProof/>
        </w:rPr>
        <w:fldChar w:fldCharType="end"/>
      </w:r>
      <w:bookmarkEnd w:id="2738"/>
      <w:r>
        <w:t xml:space="preserve">: </w:t>
      </w:r>
      <w:r w:rsidRPr="00545A0A">
        <w:t xml:space="preserve">BIOS Settings </w:t>
      </w:r>
      <w:r>
        <w:t>Data Structure</w:t>
      </w:r>
      <w:bookmarkEnd w:id="2739"/>
      <w:bookmarkEnd w:id="2740"/>
      <w:bookmarkEnd w:id="2741"/>
      <w:bookmarkEnd w:id="2742"/>
      <w:bookmarkEnd w:id="2743"/>
      <w:bookmarkEnd w:id="2744"/>
      <w:bookmarkEnd w:id="2745"/>
    </w:p>
    <w:p w14:paraId="61617960" w14:textId="77777777" w:rsidR="000C646D" w:rsidRDefault="000C646D" w:rsidP="00FD602B">
      <w:pPr>
        <w:pStyle w:val="StyleCaptionCentered"/>
      </w:pPr>
    </w:p>
    <w:tbl>
      <w:tblPr>
        <w:tblW w:w="698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17"/>
        <w:gridCol w:w="3822"/>
        <w:gridCol w:w="1120"/>
        <w:gridCol w:w="1121"/>
      </w:tblGrid>
      <w:tr w:rsidR="000D6386" w:rsidRPr="007D392E" w14:paraId="613625D2" w14:textId="77777777" w:rsidTr="00992C43">
        <w:trPr>
          <w:cantSplit/>
          <w:jc w:val="center"/>
        </w:trPr>
        <w:tc>
          <w:tcPr>
            <w:tcW w:w="917" w:type="dxa"/>
          </w:tcPr>
          <w:p w14:paraId="737A44F8" w14:textId="77777777" w:rsidR="00992C43" w:rsidRDefault="000D6386">
            <w:pPr>
              <w:pStyle w:val="CellHeader"/>
            </w:pPr>
            <w:r>
              <w:lastRenderedPageBreak/>
              <w:t>Offset</w:t>
            </w:r>
          </w:p>
        </w:tc>
        <w:tc>
          <w:tcPr>
            <w:tcW w:w="3822" w:type="dxa"/>
          </w:tcPr>
          <w:p w14:paraId="34B4C9EB" w14:textId="77777777" w:rsidR="00992C43" w:rsidRDefault="000D6386">
            <w:pPr>
              <w:pStyle w:val="CellHeader"/>
            </w:pPr>
            <w:r>
              <w:t>Name</w:t>
            </w:r>
          </w:p>
        </w:tc>
        <w:tc>
          <w:tcPr>
            <w:tcW w:w="1120" w:type="dxa"/>
          </w:tcPr>
          <w:p w14:paraId="16B2FE89" w14:textId="77777777" w:rsidR="00992C43" w:rsidRDefault="000D6386">
            <w:pPr>
              <w:pStyle w:val="CellHeader"/>
            </w:pPr>
            <w:r>
              <w:t>Length</w:t>
            </w:r>
          </w:p>
        </w:tc>
        <w:tc>
          <w:tcPr>
            <w:tcW w:w="1121" w:type="dxa"/>
          </w:tcPr>
          <w:p w14:paraId="6BDB9027" w14:textId="77777777" w:rsidR="00992C43" w:rsidRDefault="000D6386">
            <w:pPr>
              <w:pStyle w:val="CellHeader"/>
            </w:pPr>
            <w:r>
              <w:t>Value</w:t>
            </w:r>
          </w:p>
        </w:tc>
      </w:tr>
      <w:tr w:rsidR="00A16A6D" w:rsidRPr="007D392E" w14:paraId="1AC5ED61" w14:textId="77777777" w:rsidTr="00992C43">
        <w:trPr>
          <w:cantSplit/>
          <w:jc w:val="center"/>
        </w:trPr>
        <w:tc>
          <w:tcPr>
            <w:tcW w:w="917" w:type="dxa"/>
          </w:tcPr>
          <w:p w14:paraId="7555DAA7" w14:textId="77777777" w:rsidR="00A16A6D" w:rsidRDefault="000D6386" w:rsidP="00992C43">
            <w:pPr>
              <w:pStyle w:val="CellNormal"/>
            </w:pPr>
            <w:r>
              <w:t>00h</w:t>
            </w:r>
          </w:p>
        </w:tc>
        <w:tc>
          <w:tcPr>
            <w:tcW w:w="3822" w:type="dxa"/>
          </w:tcPr>
          <w:p w14:paraId="79B2320C" w14:textId="77777777" w:rsidR="00A16A6D" w:rsidRDefault="00B96FE3" w:rsidP="00992C43">
            <w:pPr>
              <w:pStyle w:val="CellNormal"/>
            </w:pPr>
            <w:r>
              <w:t>Control ID</w:t>
            </w:r>
          </w:p>
        </w:tc>
        <w:tc>
          <w:tcPr>
            <w:tcW w:w="1120" w:type="dxa"/>
          </w:tcPr>
          <w:p w14:paraId="44370074" w14:textId="77777777" w:rsidR="00A16A6D" w:rsidRDefault="000D6386" w:rsidP="00992C43">
            <w:pPr>
              <w:pStyle w:val="CellNormal"/>
            </w:pPr>
            <w:r>
              <w:t>DWORD</w:t>
            </w:r>
          </w:p>
        </w:tc>
        <w:tc>
          <w:tcPr>
            <w:tcW w:w="1121" w:type="dxa"/>
          </w:tcPr>
          <w:p w14:paraId="0D1932FE" w14:textId="77777777" w:rsidR="00A16A6D" w:rsidRPr="005573EC" w:rsidRDefault="000D6386" w:rsidP="00992C43">
            <w:pPr>
              <w:pStyle w:val="CellNormal"/>
            </w:pPr>
            <w:r>
              <w:t>Varies</w:t>
            </w:r>
          </w:p>
        </w:tc>
      </w:tr>
      <w:tr w:rsidR="00A16A6D" w:rsidRPr="007D392E" w14:paraId="6FB5A117" w14:textId="77777777" w:rsidTr="00992C43">
        <w:trPr>
          <w:cantSplit/>
          <w:jc w:val="center"/>
        </w:trPr>
        <w:tc>
          <w:tcPr>
            <w:tcW w:w="917" w:type="dxa"/>
          </w:tcPr>
          <w:p w14:paraId="36305112" w14:textId="77777777" w:rsidR="00A16A6D" w:rsidRDefault="000D6386" w:rsidP="00992C43">
            <w:pPr>
              <w:pStyle w:val="CellNormal"/>
            </w:pPr>
            <w:r>
              <w:t>04h</w:t>
            </w:r>
          </w:p>
        </w:tc>
        <w:tc>
          <w:tcPr>
            <w:tcW w:w="3822" w:type="dxa"/>
          </w:tcPr>
          <w:p w14:paraId="76A2E72B" w14:textId="77777777" w:rsidR="00A16A6D" w:rsidRDefault="00ED6FB3" w:rsidP="00992C43">
            <w:pPr>
              <w:pStyle w:val="CellNormal"/>
            </w:pPr>
            <w:r>
              <w:t xml:space="preserve">Data </w:t>
            </w:r>
            <w:r w:rsidR="000D6386">
              <w:t>Value</w:t>
            </w:r>
          </w:p>
        </w:tc>
        <w:tc>
          <w:tcPr>
            <w:tcW w:w="1120" w:type="dxa"/>
          </w:tcPr>
          <w:p w14:paraId="628B4F56" w14:textId="77777777" w:rsidR="00A16A6D" w:rsidRDefault="000D6386" w:rsidP="00992C43">
            <w:pPr>
              <w:pStyle w:val="CellNormal"/>
            </w:pPr>
            <w:r>
              <w:t>DWORD</w:t>
            </w:r>
          </w:p>
        </w:tc>
        <w:tc>
          <w:tcPr>
            <w:tcW w:w="1121" w:type="dxa"/>
          </w:tcPr>
          <w:p w14:paraId="156F73AE" w14:textId="77777777" w:rsidR="00A16A6D" w:rsidRDefault="00A16A6D" w:rsidP="00992C43">
            <w:pPr>
              <w:pStyle w:val="CellNormal"/>
            </w:pPr>
            <w:r>
              <w:t>Varies</w:t>
            </w:r>
          </w:p>
        </w:tc>
      </w:tr>
    </w:tbl>
    <w:p w14:paraId="25F1E91E" w14:textId="28E3D6DD" w:rsidR="000D6386" w:rsidRDefault="000D6386" w:rsidP="007D0F97">
      <w:pPr>
        <w:pStyle w:val="StyleCaptionCentered"/>
        <w:ind w:left="1440"/>
        <w:jc w:val="left"/>
      </w:pPr>
      <w:bookmarkStart w:id="2746" w:name="_Toc447095713"/>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22</w:t>
      </w:r>
      <w:r w:rsidR="003C1B33">
        <w:rPr>
          <w:noProof/>
        </w:rPr>
        <w:fldChar w:fldCharType="end"/>
      </w:r>
      <w:r>
        <w:t>: BIOS Setting</w:t>
      </w:r>
      <w:r w:rsidRPr="00545A0A">
        <w:t xml:space="preserve"> </w:t>
      </w:r>
      <w:r>
        <w:t>Entry</w:t>
      </w:r>
      <w:bookmarkEnd w:id="2746"/>
    </w:p>
    <w:p w14:paraId="4C88DDD1" w14:textId="77777777" w:rsidR="00E903EB" w:rsidRPr="00E903EB" w:rsidRDefault="0007743B" w:rsidP="00182791">
      <w:pPr>
        <w:pStyle w:val="Heading3"/>
      </w:pPr>
      <w:bookmarkStart w:id="2747" w:name="_Toc243389479"/>
      <w:bookmarkStart w:id="2748" w:name="_Toc189884903"/>
      <w:bookmarkStart w:id="2749" w:name="_Toc186014999"/>
      <w:bookmarkStart w:id="2750" w:name="_Toc194292098"/>
      <w:bookmarkStart w:id="2751" w:name="_Toc194198836"/>
      <w:bookmarkStart w:id="2752" w:name="_Toc197939504"/>
      <w:bookmarkStart w:id="2753" w:name="_Toc217355337"/>
      <w:bookmarkStart w:id="2754" w:name="_Toc218999727"/>
      <w:bookmarkStart w:id="2755" w:name="_Toc206291684"/>
      <w:bookmarkStart w:id="2756" w:name="_Toc242577863"/>
      <w:bookmarkStart w:id="2757" w:name="_Ref271145852"/>
      <w:bookmarkStart w:id="2758" w:name="_Ref271145862"/>
      <w:bookmarkStart w:id="2759" w:name="_Toc271209509"/>
      <w:bookmarkStart w:id="2760" w:name="_Toc461460138"/>
      <w:bookmarkEnd w:id="2747"/>
      <w:r w:rsidRPr="007D392E">
        <w:t>Functions</w:t>
      </w:r>
      <w:bookmarkEnd w:id="2748"/>
      <w:bookmarkEnd w:id="2749"/>
      <w:bookmarkEnd w:id="2750"/>
      <w:bookmarkEnd w:id="2751"/>
      <w:bookmarkEnd w:id="2752"/>
      <w:bookmarkEnd w:id="2753"/>
      <w:bookmarkEnd w:id="2754"/>
      <w:bookmarkEnd w:id="2755"/>
      <w:bookmarkEnd w:id="2756"/>
      <w:bookmarkEnd w:id="2757"/>
      <w:bookmarkEnd w:id="2758"/>
      <w:bookmarkEnd w:id="2759"/>
      <w:bookmarkEnd w:id="2760"/>
    </w:p>
    <w:p w14:paraId="39B2846D" w14:textId="77777777" w:rsidR="00BD2566" w:rsidRDefault="0007743B" w:rsidP="00DE6062">
      <w:pPr>
        <w:pStyle w:val="Heading4"/>
      </w:pPr>
      <w:bookmarkStart w:id="2761" w:name="_Toc189884904"/>
      <w:bookmarkStart w:id="2762" w:name="_Toc186015000"/>
      <w:bookmarkStart w:id="2763" w:name="_Toc194292099"/>
      <w:bookmarkStart w:id="2764" w:name="_Toc194198837"/>
      <w:bookmarkStart w:id="2765" w:name="_Toc197939505"/>
      <w:bookmarkStart w:id="2766" w:name="_Toc217355338"/>
      <w:bookmarkStart w:id="2767" w:name="_Toc218999728"/>
      <w:bookmarkStart w:id="2768" w:name="_Toc206291685"/>
      <w:bookmarkStart w:id="2769" w:name="_Toc242577864"/>
      <w:bookmarkStart w:id="2770" w:name="_Toc271209510"/>
      <w:bookmarkStart w:id="2771" w:name="_Toc461460139"/>
      <w:r w:rsidRPr="007D392E">
        <w:t>Read BIOS Settings</w:t>
      </w:r>
      <w:bookmarkEnd w:id="2761"/>
      <w:bookmarkEnd w:id="2762"/>
      <w:bookmarkEnd w:id="2763"/>
      <w:bookmarkEnd w:id="2764"/>
      <w:bookmarkEnd w:id="2765"/>
      <w:bookmarkEnd w:id="2766"/>
      <w:bookmarkEnd w:id="2767"/>
      <w:bookmarkEnd w:id="2768"/>
      <w:bookmarkEnd w:id="2769"/>
      <w:bookmarkEnd w:id="2770"/>
      <w:bookmarkEnd w:id="2771"/>
    </w:p>
    <w:p w14:paraId="108F19D9" w14:textId="77777777" w:rsidR="009A0724" w:rsidRPr="00375A68" w:rsidRDefault="00375A68" w:rsidP="00375A68">
      <w:pPr>
        <w:pStyle w:val="IndentedNormal"/>
      </w:pPr>
      <w:r>
        <w:t xml:space="preserve">This function reads </w:t>
      </w:r>
      <w:r w:rsidR="000B1D3A">
        <w:t xml:space="preserve">the value for </w:t>
      </w:r>
      <w:r>
        <w:t>all BIOS settings that are present on the interface</w:t>
      </w:r>
      <w:r w:rsidR="00F614C1">
        <w:t xml:space="preserve"> and places them into a memory location pointed to by the caller.  As stated in the overview, </w:t>
      </w:r>
      <w:r w:rsidR="005C7540">
        <w:t xml:space="preserve">in order to </w:t>
      </w:r>
      <w:r w:rsidR="00F614C1">
        <w:t>access this function</w:t>
      </w:r>
      <w:r w:rsidR="005C7540">
        <w:t>,</w:t>
      </w:r>
      <w:r w:rsidR="00F614C1">
        <w:t xml:space="preserve"> </w:t>
      </w:r>
      <w:r w:rsidR="000B1D3A">
        <w:t xml:space="preserve">XTU will </w:t>
      </w:r>
      <w:r w:rsidR="00F614C1">
        <w:t xml:space="preserve">write the SW SMI Command Value to the SW SMI Port.  </w:t>
      </w:r>
      <w:r w:rsidR="000B1D3A">
        <w:t>Prior to this</w:t>
      </w:r>
      <w:r w:rsidR="00F614C1">
        <w:t xml:space="preserve"> the registers</w:t>
      </w:r>
      <w:r w:rsidR="000B1D3A">
        <w:t xml:space="preserve"> must be setup</w:t>
      </w:r>
      <w:r w:rsidR="00F614C1">
        <w:t xml:space="preserve"> as described in the command data section.</w:t>
      </w:r>
      <w:r w:rsidR="001602F3">
        <w:t xml:space="preserve">  The BIOS Settings Data Structure on a read must contain a list of all values supported by the platform.</w:t>
      </w:r>
    </w:p>
    <w:p w14:paraId="5CDF61E9" w14:textId="77777777" w:rsidR="0007743B" w:rsidRDefault="0007743B" w:rsidP="005F446D">
      <w:pPr>
        <w:pStyle w:val="IndentedBold"/>
      </w:pPr>
      <w:r w:rsidRPr="007D392E">
        <w:t>Command Data:</w:t>
      </w:r>
    </w:p>
    <w:p w14:paraId="00BC1DD0" w14:textId="77777777" w:rsidR="000F5CC6" w:rsidRDefault="000F5CC6" w:rsidP="000F5CC6">
      <w:pPr>
        <w:pStyle w:val="IndentedNormal"/>
      </w:pPr>
      <w:r>
        <w:t>Note: BIOS must be able to address up to 4GB of physical memory from SMM to support this function.</w:t>
      </w:r>
    </w:p>
    <w:p w14:paraId="4BD052D5" w14:textId="77777777" w:rsidR="00A80840" w:rsidRDefault="00A80840" w:rsidP="000F5CC6">
      <w:pPr>
        <w:pStyle w:val="IndentedNormal"/>
      </w:pPr>
      <w:r>
        <w:t xml:space="preserve">Use the data structure defined in </w:t>
      </w:r>
      <w:r w:rsidR="00D840AE" w:rsidRPr="00C638AA">
        <w:fldChar w:fldCharType="begin"/>
      </w:r>
      <w:r w:rsidR="00C638AA" w:rsidRPr="00C638AA">
        <w:instrText xml:space="preserve"> REF _Ref200275861 \h </w:instrText>
      </w:r>
      <w:r w:rsidR="00D840AE" w:rsidRPr="00C638AA">
        <w:fldChar w:fldCharType="separate"/>
      </w:r>
      <w:r w:rsidR="00B55D7F">
        <w:t xml:space="preserve">Table </w:t>
      </w:r>
      <w:r w:rsidR="00B55D7F">
        <w:rPr>
          <w:noProof/>
        </w:rPr>
        <w:t>22</w:t>
      </w:r>
      <w:r w:rsidR="00B55D7F">
        <w:t xml:space="preserve">: </w:t>
      </w:r>
      <w:r w:rsidR="00B55D7F" w:rsidRPr="00545A0A">
        <w:t xml:space="preserve">BIOS Settings </w:t>
      </w:r>
      <w:r w:rsidR="00B55D7F">
        <w:t>Data Structure</w:t>
      </w:r>
      <w:r w:rsidR="00D840AE" w:rsidRPr="00C638AA">
        <w:fldChar w:fldCharType="end"/>
      </w:r>
      <w:r>
        <w:t>.</w:t>
      </w:r>
    </w:p>
    <w:tbl>
      <w:tblPr>
        <w:tblW w:w="72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26"/>
        <w:gridCol w:w="1080"/>
        <w:gridCol w:w="5040"/>
      </w:tblGrid>
      <w:tr w:rsidR="00F614C1" w14:paraId="69DC78B5" w14:textId="77777777">
        <w:trPr>
          <w:cantSplit/>
          <w:tblHeader/>
          <w:jc w:val="center"/>
        </w:trPr>
        <w:tc>
          <w:tcPr>
            <w:tcW w:w="1126" w:type="dxa"/>
          </w:tcPr>
          <w:p w14:paraId="12069DE8" w14:textId="77777777" w:rsidR="00F614C1" w:rsidRDefault="00F614C1" w:rsidP="00637451">
            <w:pPr>
              <w:pStyle w:val="CellHeader"/>
            </w:pPr>
            <w:r>
              <w:t>Register</w:t>
            </w:r>
          </w:p>
        </w:tc>
        <w:tc>
          <w:tcPr>
            <w:tcW w:w="1080" w:type="dxa"/>
          </w:tcPr>
          <w:p w14:paraId="22E49B22" w14:textId="77777777" w:rsidR="00F614C1" w:rsidRPr="007D392E" w:rsidRDefault="00F614C1" w:rsidP="00637451">
            <w:pPr>
              <w:pStyle w:val="CellHeader"/>
            </w:pPr>
            <w:r>
              <w:t>Value</w:t>
            </w:r>
          </w:p>
        </w:tc>
        <w:tc>
          <w:tcPr>
            <w:tcW w:w="5040" w:type="dxa"/>
          </w:tcPr>
          <w:p w14:paraId="372036A0" w14:textId="77777777" w:rsidR="00F614C1" w:rsidRDefault="00F614C1" w:rsidP="00637451">
            <w:pPr>
              <w:pStyle w:val="CellHeader"/>
            </w:pPr>
            <w:r>
              <w:t>Definition</w:t>
            </w:r>
          </w:p>
        </w:tc>
      </w:tr>
      <w:tr w:rsidR="00F614C1" w14:paraId="7613718F" w14:textId="77777777">
        <w:trPr>
          <w:cantSplit/>
          <w:tblHeader/>
          <w:jc w:val="center"/>
        </w:trPr>
        <w:tc>
          <w:tcPr>
            <w:tcW w:w="1126" w:type="dxa"/>
            <w:tcBorders>
              <w:top w:val="single" w:sz="6" w:space="0" w:color="auto"/>
              <w:left w:val="single" w:sz="6" w:space="0" w:color="auto"/>
              <w:bottom w:val="single" w:sz="6" w:space="0" w:color="auto"/>
              <w:right w:val="single" w:sz="6" w:space="0" w:color="auto"/>
            </w:tcBorders>
          </w:tcPr>
          <w:p w14:paraId="4A0F96C3" w14:textId="77777777" w:rsidR="00F614C1" w:rsidRDefault="00F614C1" w:rsidP="00637451">
            <w:pPr>
              <w:pStyle w:val="CellNormal"/>
            </w:pPr>
            <w:r>
              <w:t>E</w:t>
            </w:r>
            <w:r w:rsidR="00451B09">
              <w:t>C</w:t>
            </w:r>
            <w:r>
              <w:t>X</w:t>
            </w:r>
          </w:p>
        </w:tc>
        <w:tc>
          <w:tcPr>
            <w:tcW w:w="1080" w:type="dxa"/>
            <w:tcBorders>
              <w:top w:val="single" w:sz="6" w:space="0" w:color="auto"/>
              <w:left w:val="single" w:sz="6" w:space="0" w:color="auto"/>
              <w:bottom w:val="single" w:sz="6" w:space="0" w:color="auto"/>
              <w:right w:val="single" w:sz="6" w:space="0" w:color="auto"/>
            </w:tcBorders>
          </w:tcPr>
          <w:p w14:paraId="53179CF7" w14:textId="77777777" w:rsidR="00F614C1" w:rsidRDefault="00F614C1" w:rsidP="00637451">
            <w:pPr>
              <w:pStyle w:val="CellNormal"/>
            </w:pPr>
            <w:r>
              <w:t>00h</w:t>
            </w:r>
          </w:p>
        </w:tc>
        <w:tc>
          <w:tcPr>
            <w:tcW w:w="5040" w:type="dxa"/>
            <w:tcBorders>
              <w:top w:val="single" w:sz="6" w:space="0" w:color="auto"/>
              <w:left w:val="single" w:sz="6" w:space="0" w:color="auto"/>
              <w:bottom w:val="single" w:sz="6" w:space="0" w:color="auto"/>
              <w:right w:val="single" w:sz="6" w:space="0" w:color="auto"/>
            </w:tcBorders>
          </w:tcPr>
          <w:p w14:paraId="4BED9FAC" w14:textId="77777777" w:rsidR="00F614C1" w:rsidRDefault="00F614C1" w:rsidP="00637451">
            <w:pPr>
              <w:pStyle w:val="CellNormal"/>
            </w:pPr>
            <w:r>
              <w:t>Read BIOS Settings Command</w:t>
            </w:r>
          </w:p>
        </w:tc>
      </w:tr>
      <w:tr w:rsidR="00F614C1" w14:paraId="1A5EA2B9" w14:textId="77777777">
        <w:trPr>
          <w:cantSplit/>
          <w:tblHeader/>
          <w:jc w:val="center"/>
        </w:trPr>
        <w:tc>
          <w:tcPr>
            <w:tcW w:w="1126" w:type="dxa"/>
            <w:tcBorders>
              <w:top w:val="single" w:sz="6" w:space="0" w:color="auto"/>
              <w:left w:val="single" w:sz="6" w:space="0" w:color="auto"/>
              <w:bottom w:val="single" w:sz="6" w:space="0" w:color="auto"/>
              <w:right w:val="single" w:sz="6" w:space="0" w:color="auto"/>
            </w:tcBorders>
          </w:tcPr>
          <w:p w14:paraId="62F86040" w14:textId="77777777" w:rsidR="00F614C1" w:rsidRDefault="00F614C1" w:rsidP="00637451">
            <w:pPr>
              <w:pStyle w:val="CellNormal"/>
            </w:pPr>
            <w:r>
              <w:t>EBX</w:t>
            </w:r>
          </w:p>
        </w:tc>
        <w:tc>
          <w:tcPr>
            <w:tcW w:w="1080" w:type="dxa"/>
            <w:tcBorders>
              <w:top w:val="single" w:sz="6" w:space="0" w:color="auto"/>
              <w:left w:val="single" w:sz="6" w:space="0" w:color="auto"/>
              <w:bottom w:val="single" w:sz="6" w:space="0" w:color="auto"/>
              <w:right w:val="single" w:sz="6" w:space="0" w:color="auto"/>
            </w:tcBorders>
          </w:tcPr>
          <w:p w14:paraId="6D916744" w14:textId="77777777" w:rsidR="00F614C1" w:rsidRDefault="00F614C1" w:rsidP="00637451">
            <w:pPr>
              <w:pStyle w:val="CellNormal"/>
            </w:pPr>
            <w:r>
              <w:t>Varies</w:t>
            </w:r>
          </w:p>
        </w:tc>
        <w:tc>
          <w:tcPr>
            <w:tcW w:w="5040" w:type="dxa"/>
            <w:tcBorders>
              <w:top w:val="single" w:sz="6" w:space="0" w:color="auto"/>
              <w:left w:val="single" w:sz="6" w:space="0" w:color="auto"/>
              <w:bottom w:val="single" w:sz="6" w:space="0" w:color="auto"/>
              <w:right w:val="single" w:sz="6" w:space="0" w:color="auto"/>
            </w:tcBorders>
          </w:tcPr>
          <w:p w14:paraId="7E338ABE" w14:textId="77777777" w:rsidR="00F614C1" w:rsidRDefault="009A7AA0" w:rsidP="009A0724">
            <w:pPr>
              <w:pStyle w:val="CellNormal"/>
              <w:keepNext/>
            </w:pPr>
            <w:r>
              <w:t xml:space="preserve">32-bit </w:t>
            </w:r>
            <w:r w:rsidR="000F5CC6">
              <w:t>Physical</w:t>
            </w:r>
            <w:r>
              <w:t xml:space="preserve"> Memory Data Location</w:t>
            </w:r>
            <w:r w:rsidR="001602F3">
              <w:t xml:space="preserve"> of the location to be used for the returned  BIOS Settings Data Structure (See </w:t>
            </w:r>
            <w:r w:rsidR="00D840AE">
              <w:fldChar w:fldCharType="begin"/>
            </w:r>
            <w:r w:rsidR="001602F3">
              <w:instrText xml:space="preserve"> REF _Ref243799634 \h </w:instrText>
            </w:r>
            <w:r w:rsidR="00D840AE">
              <w:fldChar w:fldCharType="separate"/>
            </w:r>
            <w:r w:rsidR="00B55D7F">
              <w:t xml:space="preserve">Table </w:t>
            </w:r>
            <w:r w:rsidR="00B55D7F">
              <w:rPr>
                <w:noProof/>
              </w:rPr>
              <w:t>22</w:t>
            </w:r>
            <w:r w:rsidR="00D840AE">
              <w:fldChar w:fldCharType="end"/>
            </w:r>
            <w:r w:rsidR="001602F3">
              <w:t>)</w:t>
            </w:r>
          </w:p>
        </w:tc>
      </w:tr>
    </w:tbl>
    <w:p w14:paraId="3B9544E3" w14:textId="06403EA6" w:rsidR="005377EE" w:rsidRPr="005377EE" w:rsidRDefault="00D53318" w:rsidP="007D0F97">
      <w:pPr>
        <w:pStyle w:val="StyleCaptionCentered"/>
        <w:ind w:left="720"/>
        <w:jc w:val="left"/>
      </w:pPr>
      <w:bookmarkStart w:id="2772" w:name="_Toc164156065"/>
      <w:bookmarkStart w:id="2773" w:name="_Toc164156299"/>
      <w:bookmarkStart w:id="2774" w:name="_Toc164217499"/>
      <w:bookmarkStart w:id="2775" w:name="_Toc164567231"/>
      <w:bookmarkStart w:id="2776" w:name="_Toc164156067"/>
      <w:bookmarkStart w:id="2777" w:name="_Toc164156301"/>
      <w:bookmarkStart w:id="2778" w:name="_Toc164217501"/>
      <w:bookmarkStart w:id="2779" w:name="_Toc164567233"/>
      <w:bookmarkStart w:id="2780" w:name="_Toc164156153"/>
      <w:bookmarkStart w:id="2781" w:name="_Toc164156182"/>
      <w:bookmarkStart w:id="2782" w:name="_Toc164156387"/>
      <w:bookmarkStart w:id="2783" w:name="_Toc164156416"/>
      <w:bookmarkStart w:id="2784" w:name="_Toc164217587"/>
      <w:bookmarkStart w:id="2785" w:name="_Toc164217616"/>
      <w:bookmarkStart w:id="2786" w:name="_Toc164567319"/>
      <w:bookmarkStart w:id="2787" w:name="_Toc164567348"/>
      <w:bookmarkStart w:id="2788" w:name="_Toc189884939"/>
      <w:bookmarkStart w:id="2789" w:name="_Toc194292138"/>
      <w:bookmarkStart w:id="2790" w:name="_Toc197939549"/>
      <w:bookmarkStart w:id="2791" w:name="_Toc216101144"/>
      <w:bookmarkStart w:id="2792" w:name="_Toc218999778"/>
      <w:bookmarkStart w:id="2793" w:name="_Toc206291734"/>
      <w:bookmarkStart w:id="2794" w:name="_Toc189884905"/>
      <w:bookmarkStart w:id="2795" w:name="_Toc186015001"/>
      <w:bookmarkStart w:id="2796" w:name="_Ref190058854"/>
      <w:bookmarkStart w:id="2797" w:name="_Toc194292100"/>
      <w:bookmarkStart w:id="2798" w:name="_Toc194198838"/>
      <w:bookmarkStart w:id="2799" w:name="_Toc197939506"/>
      <w:bookmarkStart w:id="2800" w:name="_Toc217355339"/>
      <w:bookmarkStart w:id="2801" w:name="_Toc218999729"/>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r>
        <w:tab/>
      </w:r>
      <w:bookmarkStart w:id="2802" w:name="_Toc242577917"/>
      <w:bookmarkStart w:id="2803" w:name="_Toc447095714"/>
      <w:r w:rsidR="005377EE" w:rsidRPr="005377EE">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23</w:t>
      </w:r>
      <w:r w:rsidR="003C1B33">
        <w:rPr>
          <w:noProof/>
        </w:rPr>
        <w:fldChar w:fldCharType="end"/>
      </w:r>
      <w:r w:rsidR="005377EE" w:rsidRPr="005377EE">
        <w:t>: Read BIOS Settings Command, Register Setup</w:t>
      </w:r>
      <w:bookmarkEnd w:id="2788"/>
      <w:bookmarkEnd w:id="2789"/>
      <w:bookmarkEnd w:id="2790"/>
      <w:bookmarkEnd w:id="2791"/>
      <w:bookmarkEnd w:id="2792"/>
      <w:bookmarkEnd w:id="2793"/>
      <w:bookmarkEnd w:id="2802"/>
      <w:bookmarkEnd w:id="2803"/>
    </w:p>
    <w:p w14:paraId="68807C59" w14:textId="77777777" w:rsidR="00BD2566" w:rsidRDefault="0007743B" w:rsidP="00DE6062">
      <w:pPr>
        <w:pStyle w:val="Heading4"/>
      </w:pPr>
      <w:bookmarkStart w:id="2804" w:name="_Write_BIOS_Settings"/>
      <w:bookmarkStart w:id="2805" w:name="_Toc206291686"/>
      <w:bookmarkStart w:id="2806" w:name="_Toc242577865"/>
      <w:bookmarkStart w:id="2807" w:name="_Toc271209511"/>
      <w:bookmarkStart w:id="2808" w:name="_Toc461460140"/>
      <w:bookmarkEnd w:id="2804"/>
      <w:r w:rsidRPr="007D392E">
        <w:t>Write BIOS Settings</w:t>
      </w:r>
      <w:bookmarkEnd w:id="2794"/>
      <w:bookmarkEnd w:id="2795"/>
      <w:bookmarkEnd w:id="2796"/>
      <w:bookmarkEnd w:id="2797"/>
      <w:bookmarkEnd w:id="2798"/>
      <w:bookmarkEnd w:id="2799"/>
      <w:bookmarkEnd w:id="2800"/>
      <w:bookmarkEnd w:id="2801"/>
      <w:bookmarkEnd w:id="2805"/>
      <w:bookmarkEnd w:id="2806"/>
      <w:bookmarkEnd w:id="2807"/>
      <w:bookmarkEnd w:id="2808"/>
    </w:p>
    <w:p w14:paraId="242F51E7" w14:textId="77777777" w:rsidR="009238E7" w:rsidRPr="00375A68" w:rsidRDefault="009238E7" w:rsidP="009238E7">
      <w:pPr>
        <w:pStyle w:val="IndentedNormal"/>
      </w:pPr>
      <w:r>
        <w:t xml:space="preserve">This function writes all BIOS settings that are present on the interface based on the data contained in a memory location pointed to by the caller.  As stated in the overview, in order to access this function, </w:t>
      </w:r>
      <w:r w:rsidR="000B1D3A">
        <w:t xml:space="preserve">XTU will </w:t>
      </w:r>
      <w:r>
        <w:t xml:space="preserve">write the SW SMI Command Value to the SW SMI Port.  </w:t>
      </w:r>
      <w:r w:rsidR="000B1D3A">
        <w:t xml:space="preserve">Prior to the SMI invocation </w:t>
      </w:r>
      <w:r>
        <w:t xml:space="preserve">the registers </w:t>
      </w:r>
      <w:r w:rsidR="000B1D3A">
        <w:t xml:space="preserve">must be setup </w:t>
      </w:r>
      <w:r>
        <w:t>as described in the command data section.</w:t>
      </w:r>
      <w:r w:rsidR="00D169CF">
        <w:t xml:space="preserve">  The BIOS Settings Data Structure on a write command will only contain a list of values changed since the </w:t>
      </w:r>
      <w:r w:rsidR="000B1D3A">
        <w:t>previous</w:t>
      </w:r>
      <w:r w:rsidR="00D169CF">
        <w:t xml:space="preserve"> write.</w:t>
      </w:r>
    </w:p>
    <w:p w14:paraId="4665D027" w14:textId="77777777" w:rsidR="0007743B" w:rsidRPr="007D392E" w:rsidRDefault="0007743B" w:rsidP="005F446D">
      <w:pPr>
        <w:pStyle w:val="IndentedBold"/>
      </w:pPr>
      <w:r w:rsidRPr="007D392E">
        <w:t>Command Data:</w:t>
      </w:r>
    </w:p>
    <w:p w14:paraId="4AEF3BB6" w14:textId="77777777" w:rsidR="00A80840" w:rsidRDefault="000F5CC6" w:rsidP="000F5CC6">
      <w:pPr>
        <w:pStyle w:val="IndentedNormal"/>
      </w:pPr>
      <w:r>
        <w:t>Note: BIOS must be able to address up to 4GB of physical memory from SMM to support this function.</w:t>
      </w:r>
    </w:p>
    <w:p w14:paraId="56D2A343" w14:textId="0A6FC2DD" w:rsidR="00A80840" w:rsidRDefault="00A80840" w:rsidP="000F5CC6">
      <w:pPr>
        <w:pStyle w:val="IndentedNormal"/>
      </w:pPr>
      <w:r>
        <w:t xml:space="preserve">Use the data structure defined in </w:t>
      </w:r>
      <w:r w:rsidR="00D840AE">
        <w:fldChar w:fldCharType="begin"/>
      </w:r>
      <w:r w:rsidR="00C638AA">
        <w:instrText xml:space="preserve"> REF _Ref200275861 \h </w:instrText>
      </w:r>
      <w:r w:rsidR="00D840AE">
        <w:fldChar w:fldCharType="separate"/>
      </w:r>
      <w:r w:rsidR="00B55D7F">
        <w:t xml:space="preserve">Table </w:t>
      </w:r>
      <w:r w:rsidR="00B55D7F">
        <w:rPr>
          <w:noProof/>
        </w:rPr>
        <w:t>22</w:t>
      </w:r>
      <w:r w:rsidR="00B55D7F">
        <w:t xml:space="preserve">: </w:t>
      </w:r>
      <w:r w:rsidR="00B55D7F" w:rsidRPr="00545A0A">
        <w:t xml:space="preserve">BIOS Settings </w:t>
      </w:r>
      <w:r w:rsidR="00B55D7F">
        <w:t>Data Structure</w:t>
      </w:r>
      <w:r w:rsidR="00D840AE">
        <w:fldChar w:fldCharType="end"/>
      </w:r>
      <w:r>
        <w:t>.</w:t>
      </w:r>
    </w:p>
    <w:tbl>
      <w:tblPr>
        <w:tblW w:w="724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26"/>
        <w:gridCol w:w="1080"/>
        <w:gridCol w:w="5040"/>
      </w:tblGrid>
      <w:tr w:rsidR="000F5CC6" w14:paraId="0F2394B8" w14:textId="77777777">
        <w:trPr>
          <w:cantSplit/>
          <w:tblHeader/>
          <w:jc w:val="center"/>
        </w:trPr>
        <w:tc>
          <w:tcPr>
            <w:tcW w:w="1126" w:type="dxa"/>
          </w:tcPr>
          <w:p w14:paraId="69CE1BA0" w14:textId="77777777" w:rsidR="000F5CC6" w:rsidRDefault="000F5CC6" w:rsidP="00637451">
            <w:pPr>
              <w:pStyle w:val="CellHeader"/>
            </w:pPr>
            <w:r>
              <w:t>Register</w:t>
            </w:r>
          </w:p>
        </w:tc>
        <w:tc>
          <w:tcPr>
            <w:tcW w:w="1080" w:type="dxa"/>
          </w:tcPr>
          <w:p w14:paraId="2306C49C" w14:textId="77777777" w:rsidR="000F5CC6" w:rsidRPr="007D392E" w:rsidRDefault="000F5CC6" w:rsidP="00637451">
            <w:pPr>
              <w:pStyle w:val="CellHeader"/>
            </w:pPr>
            <w:r>
              <w:t>Value</w:t>
            </w:r>
          </w:p>
        </w:tc>
        <w:tc>
          <w:tcPr>
            <w:tcW w:w="5040" w:type="dxa"/>
          </w:tcPr>
          <w:p w14:paraId="55B15556" w14:textId="77777777" w:rsidR="000F5CC6" w:rsidRDefault="000F5CC6" w:rsidP="00637451">
            <w:pPr>
              <w:pStyle w:val="CellHeader"/>
            </w:pPr>
            <w:r>
              <w:t>Definition</w:t>
            </w:r>
          </w:p>
        </w:tc>
      </w:tr>
      <w:tr w:rsidR="000F5CC6" w14:paraId="5999A7B7" w14:textId="77777777">
        <w:trPr>
          <w:cantSplit/>
          <w:tblHeader/>
          <w:jc w:val="center"/>
        </w:trPr>
        <w:tc>
          <w:tcPr>
            <w:tcW w:w="1126" w:type="dxa"/>
            <w:tcBorders>
              <w:top w:val="single" w:sz="6" w:space="0" w:color="auto"/>
              <w:left w:val="single" w:sz="6" w:space="0" w:color="auto"/>
              <w:bottom w:val="single" w:sz="6" w:space="0" w:color="auto"/>
              <w:right w:val="single" w:sz="6" w:space="0" w:color="auto"/>
            </w:tcBorders>
          </w:tcPr>
          <w:p w14:paraId="630D0D77" w14:textId="77777777" w:rsidR="000F5CC6" w:rsidRDefault="000F5CC6" w:rsidP="00637451">
            <w:pPr>
              <w:pStyle w:val="CellNormal"/>
            </w:pPr>
            <w:r>
              <w:t>E</w:t>
            </w:r>
            <w:r w:rsidR="00451B09">
              <w:t>C</w:t>
            </w:r>
            <w:r>
              <w:t>X</w:t>
            </w:r>
          </w:p>
        </w:tc>
        <w:tc>
          <w:tcPr>
            <w:tcW w:w="1080" w:type="dxa"/>
            <w:tcBorders>
              <w:top w:val="single" w:sz="6" w:space="0" w:color="auto"/>
              <w:left w:val="single" w:sz="6" w:space="0" w:color="auto"/>
              <w:bottom w:val="single" w:sz="6" w:space="0" w:color="auto"/>
              <w:right w:val="single" w:sz="6" w:space="0" w:color="auto"/>
            </w:tcBorders>
          </w:tcPr>
          <w:p w14:paraId="06CA7808" w14:textId="77777777" w:rsidR="000F5CC6" w:rsidRDefault="000F5CC6" w:rsidP="00637451">
            <w:pPr>
              <w:pStyle w:val="CellNormal"/>
            </w:pPr>
            <w:r>
              <w:t>01h</w:t>
            </w:r>
          </w:p>
        </w:tc>
        <w:tc>
          <w:tcPr>
            <w:tcW w:w="5040" w:type="dxa"/>
            <w:tcBorders>
              <w:top w:val="single" w:sz="6" w:space="0" w:color="auto"/>
              <w:left w:val="single" w:sz="6" w:space="0" w:color="auto"/>
              <w:bottom w:val="single" w:sz="6" w:space="0" w:color="auto"/>
              <w:right w:val="single" w:sz="6" w:space="0" w:color="auto"/>
            </w:tcBorders>
          </w:tcPr>
          <w:p w14:paraId="206B90AB" w14:textId="77777777" w:rsidR="000F5CC6" w:rsidRDefault="000F5CC6" w:rsidP="00637451">
            <w:pPr>
              <w:pStyle w:val="CellNormal"/>
            </w:pPr>
            <w:r>
              <w:t>Write BIOS Settings Command</w:t>
            </w:r>
          </w:p>
        </w:tc>
      </w:tr>
      <w:tr w:rsidR="000F5CC6" w14:paraId="1BC3B2E8" w14:textId="77777777">
        <w:trPr>
          <w:cantSplit/>
          <w:tblHeader/>
          <w:jc w:val="center"/>
        </w:trPr>
        <w:tc>
          <w:tcPr>
            <w:tcW w:w="1126" w:type="dxa"/>
            <w:tcBorders>
              <w:top w:val="single" w:sz="6" w:space="0" w:color="auto"/>
              <w:left w:val="single" w:sz="6" w:space="0" w:color="auto"/>
              <w:bottom w:val="single" w:sz="6" w:space="0" w:color="auto"/>
              <w:right w:val="single" w:sz="6" w:space="0" w:color="auto"/>
            </w:tcBorders>
          </w:tcPr>
          <w:p w14:paraId="76C40F23" w14:textId="77777777" w:rsidR="000F5CC6" w:rsidRDefault="000F5CC6" w:rsidP="00637451">
            <w:pPr>
              <w:pStyle w:val="CellNormal"/>
            </w:pPr>
            <w:r>
              <w:t>EBX</w:t>
            </w:r>
          </w:p>
        </w:tc>
        <w:tc>
          <w:tcPr>
            <w:tcW w:w="1080" w:type="dxa"/>
            <w:tcBorders>
              <w:top w:val="single" w:sz="6" w:space="0" w:color="auto"/>
              <w:left w:val="single" w:sz="6" w:space="0" w:color="auto"/>
              <w:bottom w:val="single" w:sz="6" w:space="0" w:color="auto"/>
              <w:right w:val="single" w:sz="6" w:space="0" w:color="auto"/>
            </w:tcBorders>
          </w:tcPr>
          <w:p w14:paraId="5A85B4FD" w14:textId="77777777" w:rsidR="000F5CC6" w:rsidRDefault="000F5CC6" w:rsidP="00637451">
            <w:pPr>
              <w:pStyle w:val="CellNormal"/>
            </w:pPr>
            <w:r>
              <w:t>Varies</w:t>
            </w:r>
          </w:p>
        </w:tc>
        <w:tc>
          <w:tcPr>
            <w:tcW w:w="5040" w:type="dxa"/>
            <w:tcBorders>
              <w:top w:val="single" w:sz="6" w:space="0" w:color="auto"/>
              <w:left w:val="single" w:sz="6" w:space="0" w:color="auto"/>
              <w:bottom w:val="single" w:sz="6" w:space="0" w:color="auto"/>
              <w:right w:val="single" w:sz="6" w:space="0" w:color="auto"/>
            </w:tcBorders>
          </w:tcPr>
          <w:p w14:paraId="567D30BD" w14:textId="77777777" w:rsidR="000F5CC6" w:rsidRDefault="000F5CC6" w:rsidP="009A0724">
            <w:pPr>
              <w:pStyle w:val="CellNormal"/>
              <w:keepNext/>
            </w:pPr>
            <w:r>
              <w:t>32-bit Physical Memory Data Location</w:t>
            </w:r>
            <w:r w:rsidR="001602F3">
              <w:t xml:space="preserve"> of the location to be used for the BIOS Settings Data Structure (See </w:t>
            </w:r>
            <w:r w:rsidR="00D840AE">
              <w:fldChar w:fldCharType="begin"/>
            </w:r>
            <w:r w:rsidR="001602F3">
              <w:instrText xml:space="preserve"> REF _Ref243799634 \h </w:instrText>
            </w:r>
            <w:r w:rsidR="00D840AE">
              <w:fldChar w:fldCharType="separate"/>
            </w:r>
            <w:r w:rsidR="00B55D7F">
              <w:t xml:space="preserve">Table </w:t>
            </w:r>
            <w:r w:rsidR="00B55D7F">
              <w:rPr>
                <w:noProof/>
              </w:rPr>
              <w:t>22</w:t>
            </w:r>
            <w:r w:rsidR="00D840AE">
              <w:fldChar w:fldCharType="end"/>
            </w:r>
            <w:r w:rsidR="001602F3">
              <w:t>) to be written.</w:t>
            </w:r>
          </w:p>
        </w:tc>
      </w:tr>
    </w:tbl>
    <w:p w14:paraId="3DB32581" w14:textId="7C935739" w:rsidR="009A0724" w:rsidRDefault="009A0724" w:rsidP="007D0F97">
      <w:pPr>
        <w:pStyle w:val="StyleCaptionCentered"/>
        <w:ind w:left="1440"/>
        <w:jc w:val="left"/>
      </w:pPr>
      <w:bookmarkStart w:id="2809" w:name="_Toc216101145"/>
      <w:bookmarkStart w:id="2810" w:name="_Toc218999779"/>
      <w:bookmarkStart w:id="2811" w:name="_Toc206291735"/>
      <w:bookmarkStart w:id="2812" w:name="_Toc242577918"/>
      <w:bookmarkStart w:id="2813" w:name="_Toc447095715"/>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24</w:t>
      </w:r>
      <w:r w:rsidR="003C1B33">
        <w:rPr>
          <w:noProof/>
        </w:rPr>
        <w:fldChar w:fldCharType="end"/>
      </w:r>
      <w:r>
        <w:t xml:space="preserve">: </w:t>
      </w:r>
      <w:r w:rsidRPr="00BC6D2C">
        <w:t>Write BIOS Settings Command, Register Setup</w:t>
      </w:r>
      <w:bookmarkEnd w:id="2809"/>
      <w:bookmarkEnd w:id="2810"/>
      <w:bookmarkEnd w:id="2811"/>
      <w:bookmarkEnd w:id="2812"/>
      <w:bookmarkEnd w:id="2813"/>
    </w:p>
    <w:p w14:paraId="1CB29AAF" w14:textId="77777777" w:rsidR="002A3EE9" w:rsidRPr="007D392E" w:rsidRDefault="002A3EE9" w:rsidP="00182791">
      <w:pPr>
        <w:pStyle w:val="Heading3"/>
      </w:pPr>
      <w:bookmarkStart w:id="2814" w:name="_Toc274129629"/>
      <w:bookmarkStart w:id="2815" w:name="_Toc274129630"/>
      <w:bookmarkStart w:id="2816" w:name="_Toc274129631"/>
      <w:bookmarkStart w:id="2817" w:name="_Toc274129632"/>
      <w:bookmarkStart w:id="2818" w:name="_Toc274129633"/>
      <w:bookmarkStart w:id="2819" w:name="_Toc274129646"/>
      <w:bookmarkStart w:id="2820" w:name="_Toc277320390"/>
      <w:bookmarkStart w:id="2821" w:name="_Toc277689760"/>
      <w:bookmarkStart w:id="2822" w:name="_Toc277834935"/>
      <w:bookmarkStart w:id="2823" w:name="_Toc284228180"/>
      <w:bookmarkStart w:id="2824" w:name="_Toc284421337"/>
      <w:bookmarkStart w:id="2825" w:name="_Toc285780699"/>
      <w:bookmarkStart w:id="2826" w:name="_Toc277320391"/>
      <w:bookmarkStart w:id="2827" w:name="_Toc277689761"/>
      <w:bookmarkStart w:id="2828" w:name="_Toc277834936"/>
      <w:bookmarkStart w:id="2829" w:name="_Toc284228181"/>
      <w:bookmarkStart w:id="2830" w:name="_Toc284421338"/>
      <w:bookmarkStart w:id="2831" w:name="_Toc285780700"/>
      <w:bookmarkStart w:id="2832" w:name="_Toc277320406"/>
      <w:bookmarkStart w:id="2833" w:name="_Toc277689776"/>
      <w:bookmarkStart w:id="2834" w:name="_Toc277834951"/>
      <w:bookmarkStart w:id="2835" w:name="_Toc284228196"/>
      <w:bookmarkStart w:id="2836" w:name="_Toc284421353"/>
      <w:bookmarkStart w:id="2837" w:name="_Toc285780715"/>
      <w:bookmarkStart w:id="2838" w:name="_Toc277320409"/>
      <w:bookmarkStart w:id="2839" w:name="_Toc277689779"/>
      <w:bookmarkStart w:id="2840" w:name="_Toc277834954"/>
      <w:bookmarkStart w:id="2841" w:name="_Toc284228199"/>
      <w:bookmarkStart w:id="2842" w:name="_Toc284421356"/>
      <w:bookmarkStart w:id="2843" w:name="_Toc285780718"/>
      <w:bookmarkStart w:id="2844" w:name="_Toc277320410"/>
      <w:bookmarkStart w:id="2845" w:name="_Toc277689780"/>
      <w:bookmarkStart w:id="2846" w:name="_Toc277834955"/>
      <w:bookmarkStart w:id="2847" w:name="_Toc284228200"/>
      <w:bookmarkStart w:id="2848" w:name="_Toc284421357"/>
      <w:bookmarkStart w:id="2849" w:name="_Toc285780719"/>
      <w:bookmarkStart w:id="2850" w:name="_Toc277320425"/>
      <w:bookmarkStart w:id="2851" w:name="_Toc277689795"/>
      <w:bookmarkStart w:id="2852" w:name="_Toc277834970"/>
      <w:bookmarkStart w:id="2853" w:name="_Toc284228215"/>
      <w:bookmarkStart w:id="2854" w:name="_Toc284421372"/>
      <w:bookmarkStart w:id="2855" w:name="_Toc285780734"/>
      <w:bookmarkStart w:id="2856" w:name="_Watchdog_Timer_Confirm"/>
      <w:bookmarkStart w:id="2857" w:name="_Toc271191362"/>
      <w:bookmarkStart w:id="2858" w:name="_Toc271200687"/>
      <w:bookmarkStart w:id="2859" w:name="_Toc271203898"/>
      <w:bookmarkStart w:id="2860" w:name="_Toc271207108"/>
      <w:bookmarkStart w:id="2861" w:name="_Toc271210317"/>
      <w:bookmarkStart w:id="2862" w:name="_Toc271191363"/>
      <w:bookmarkStart w:id="2863" w:name="_Toc271200688"/>
      <w:bookmarkStart w:id="2864" w:name="_Toc271203899"/>
      <w:bookmarkStart w:id="2865" w:name="_Toc271207109"/>
      <w:bookmarkStart w:id="2866" w:name="_Toc271210318"/>
      <w:bookmarkStart w:id="2867" w:name="_Toc271191364"/>
      <w:bookmarkStart w:id="2868" w:name="_Toc271200689"/>
      <w:bookmarkStart w:id="2869" w:name="_Toc271203900"/>
      <w:bookmarkStart w:id="2870" w:name="_Toc271207110"/>
      <w:bookmarkStart w:id="2871" w:name="_Toc271210319"/>
      <w:bookmarkStart w:id="2872" w:name="_Toc271191365"/>
      <w:bookmarkStart w:id="2873" w:name="_Toc271200690"/>
      <w:bookmarkStart w:id="2874" w:name="_Toc271203901"/>
      <w:bookmarkStart w:id="2875" w:name="_Toc271207111"/>
      <w:bookmarkStart w:id="2876" w:name="_Toc271210320"/>
      <w:bookmarkStart w:id="2877" w:name="_Toc219449793"/>
      <w:bookmarkStart w:id="2878" w:name="_Toc219449845"/>
      <w:bookmarkStart w:id="2879" w:name="_Toc271191387"/>
      <w:bookmarkStart w:id="2880" w:name="_Toc271191427"/>
      <w:bookmarkStart w:id="2881" w:name="_Toc271200712"/>
      <w:bookmarkStart w:id="2882" w:name="_Toc271200752"/>
      <w:bookmarkStart w:id="2883" w:name="_Toc271203923"/>
      <w:bookmarkStart w:id="2884" w:name="_Toc271203963"/>
      <w:bookmarkStart w:id="2885" w:name="_Toc271207133"/>
      <w:bookmarkStart w:id="2886" w:name="_Toc271207173"/>
      <w:bookmarkStart w:id="2887" w:name="_Toc271210342"/>
      <w:bookmarkStart w:id="2888" w:name="_Toc271210382"/>
      <w:bookmarkStart w:id="2889" w:name="_Toc219449794"/>
      <w:bookmarkStart w:id="2890" w:name="_Toc271191388"/>
      <w:bookmarkStart w:id="2891" w:name="_Toc271200713"/>
      <w:bookmarkStart w:id="2892" w:name="_Toc271203924"/>
      <w:bookmarkStart w:id="2893" w:name="_Toc271207134"/>
      <w:bookmarkStart w:id="2894" w:name="_Toc271210343"/>
      <w:bookmarkStart w:id="2895" w:name="_Toc271191389"/>
      <w:bookmarkStart w:id="2896" w:name="_Toc271200714"/>
      <w:bookmarkStart w:id="2897" w:name="_Toc271203925"/>
      <w:bookmarkStart w:id="2898" w:name="_Toc271207135"/>
      <w:bookmarkStart w:id="2899" w:name="_Toc271210344"/>
      <w:bookmarkStart w:id="2900" w:name="_Toc271191390"/>
      <w:bookmarkStart w:id="2901" w:name="_Toc271200715"/>
      <w:bookmarkStart w:id="2902" w:name="_Toc271203926"/>
      <w:bookmarkStart w:id="2903" w:name="_Toc271207136"/>
      <w:bookmarkStart w:id="2904" w:name="_Toc271210345"/>
      <w:bookmarkStart w:id="2905" w:name="_Toc271191391"/>
      <w:bookmarkStart w:id="2906" w:name="_Toc271200716"/>
      <w:bookmarkStart w:id="2907" w:name="_Toc271203927"/>
      <w:bookmarkStart w:id="2908" w:name="_Toc271207137"/>
      <w:bookmarkStart w:id="2909" w:name="_Toc271210346"/>
      <w:bookmarkStart w:id="2910" w:name="_Toc271191392"/>
      <w:bookmarkStart w:id="2911" w:name="_Toc271200717"/>
      <w:bookmarkStart w:id="2912" w:name="_Toc271203928"/>
      <w:bookmarkStart w:id="2913" w:name="_Toc271207138"/>
      <w:bookmarkStart w:id="2914" w:name="_Toc271210347"/>
      <w:bookmarkStart w:id="2915" w:name="_Toc271191409"/>
      <w:bookmarkStart w:id="2916" w:name="_Toc271200734"/>
      <w:bookmarkStart w:id="2917" w:name="_Toc271203945"/>
      <w:bookmarkStart w:id="2918" w:name="_Toc271207155"/>
      <w:bookmarkStart w:id="2919" w:name="_Toc271210364"/>
      <w:bookmarkStart w:id="2920" w:name="_Toc217355340"/>
      <w:bookmarkStart w:id="2921" w:name="_Toc218999731"/>
      <w:bookmarkStart w:id="2922" w:name="_Toc206291687"/>
      <w:bookmarkStart w:id="2923" w:name="_Toc242577868"/>
      <w:bookmarkStart w:id="2924" w:name="_Toc271209512"/>
      <w:bookmarkStart w:id="2925" w:name="_Toc461460141"/>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r>
        <w:lastRenderedPageBreak/>
        <w:t>Return Values</w:t>
      </w:r>
      <w:bookmarkEnd w:id="2920"/>
      <w:bookmarkEnd w:id="2921"/>
      <w:bookmarkEnd w:id="2922"/>
      <w:bookmarkEnd w:id="2923"/>
      <w:bookmarkEnd w:id="2924"/>
      <w:bookmarkEnd w:id="2925"/>
    </w:p>
    <w:p w14:paraId="0AE4F6BB" w14:textId="77777777" w:rsidR="002A3EE9" w:rsidRPr="00735735" w:rsidRDefault="002A3EE9" w:rsidP="00735735">
      <w:pPr>
        <w:rPr>
          <w:b/>
        </w:rPr>
      </w:pPr>
      <w:bookmarkStart w:id="2926" w:name="_Toc217355341"/>
      <w:bookmarkStart w:id="2927" w:name="_Toc218999732"/>
      <w:bookmarkStart w:id="2928" w:name="_Toc206291688"/>
      <w:r w:rsidRPr="00735735">
        <w:rPr>
          <w:rStyle w:val="Strong"/>
          <w:b w:val="0"/>
        </w:rPr>
        <w:t>This table contains a list of possible error codes that can be returned from the BIOS in the EBX register to indicate the status of the last SMI call</w:t>
      </w:r>
      <w:r w:rsidRPr="00735735">
        <w:rPr>
          <w:b/>
        </w:rPr>
        <w:t>.</w:t>
      </w:r>
      <w:bookmarkEnd w:id="2926"/>
      <w:bookmarkEnd w:id="2927"/>
      <w:bookmarkEnd w:id="2928"/>
      <w:r w:rsidR="00F84B97" w:rsidRPr="00735735">
        <w:rPr>
          <w:b/>
        </w:rPr>
        <w:t xml:space="preserve">  </w:t>
      </w:r>
    </w:p>
    <w:p w14:paraId="0CDA1E88" w14:textId="77777777" w:rsidR="00BD2566" w:rsidRDefault="00A14B8B" w:rsidP="00DE6062">
      <w:pPr>
        <w:pStyle w:val="Heading4"/>
      </w:pPr>
      <w:bookmarkStart w:id="2929" w:name="_Toc217355342"/>
      <w:bookmarkStart w:id="2930" w:name="_Toc218999733"/>
      <w:bookmarkStart w:id="2931" w:name="_Toc206291689"/>
      <w:bookmarkStart w:id="2932" w:name="_Toc242577869"/>
      <w:bookmarkStart w:id="2933" w:name="_Toc271209513"/>
      <w:bookmarkStart w:id="2934" w:name="_Toc461460142"/>
      <w:r>
        <w:t>Error Codes</w:t>
      </w:r>
      <w:bookmarkEnd w:id="2929"/>
      <w:bookmarkEnd w:id="2930"/>
      <w:bookmarkEnd w:id="2931"/>
      <w:bookmarkEnd w:id="2932"/>
      <w:bookmarkEnd w:id="2933"/>
      <w:bookmarkEnd w:id="2934"/>
    </w:p>
    <w:p w14:paraId="26D1FC88" w14:textId="77777777" w:rsidR="00A14B8B" w:rsidRPr="000177CA" w:rsidRDefault="00A14B8B" w:rsidP="00E5171D">
      <w:pPr>
        <w:pStyle w:val="IndentedNormal"/>
        <w:ind w:left="0"/>
        <w:rPr>
          <w:rStyle w:val="Strong"/>
        </w:rPr>
      </w:pPr>
      <w:r>
        <w:t>These codes define the return values that indicate a critical failure occurred during the SMI call.</w:t>
      </w:r>
      <w:r w:rsidR="002E0780">
        <w:t xml:space="preserve">  For all critical error conditions the high bit of the DWORD will be set.</w:t>
      </w:r>
    </w:p>
    <w:p w14:paraId="60D1BEED" w14:textId="77777777" w:rsidR="008722CC" w:rsidRDefault="008722CC" w:rsidP="00E5171D">
      <w:pPr>
        <w:pStyle w:val="IndentedNormal"/>
        <w:ind w:left="0"/>
      </w:pPr>
      <w:r>
        <w:t>NOTE:  For all Error Codes considered critical errors the high bit of the DWORD returned must be set.</w:t>
      </w:r>
    </w:p>
    <w:p w14:paraId="69967BE9" w14:textId="77777777" w:rsidR="003B38EA" w:rsidRPr="00A14B8B" w:rsidRDefault="003B38EA" w:rsidP="00A14B8B">
      <w:pPr>
        <w:pStyle w:val="Indented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5"/>
        <w:gridCol w:w="7825"/>
      </w:tblGrid>
      <w:tr w:rsidR="002A3EE9" w14:paraId="2264F02D" w14:textId="77777777" w:rsidTr="003B38EA">
        <w:trPr>
          <w:cantSplit/>
        </w:trPr>
        <w:tc>
          <w:tcPr>
            <w:tcW w:w="1548" w:type="dxa"/>
          </w:tcPr>
          <w:p w14:paraId="4D1C9679" w14:textId="77777777" w:rsidR="002A3EE9" w:rsidRDefault="002A3EE9" w:rsidP="00281FF9">
            <w:pPr>
              <w:pStyle w:val="DiagramCaption"/>
            </w:pPr>
            <w:r>
              <w:t>Value</w:t>
            </w:r>
          </w:p>
        </w:tc>
        <w:tc>
          <w:tcPr>
            <w:tcW w:w="8028" w:type="dxa"/>
          </w:tcPr>
          <w:p w14:paraId="5CC59152" w14:textId="77777777" w:rsidR="002A3EE9" w:rsidRDefault="002A3EE9" w:rsidP="00281FF9">
            <w:pPr>
              <w:pStyle w:val="DiagramCaption"/>
            </w:pPr>
            <w:r>
              <w:t>Definition</w:t>
            </w:r>
          </w:p>
        </w:tc>
      </w:tr>
      <w:tr w:rsidR="002A3EE9" w14:paraId="3255FC1C" w14:textId="77777777" w:rsidTr="003B38EA">
        <w:trPr>
          <w:cantSplit/>
        </w:trPr>
        <w:tc>
          <w:tcPr>
            <w:tcW w:w="1548" w:type="dxa"/>
          </w:tcPr>
          <w:p w14:paraId="155EABB8" w14:textId="77777777" w:rsidR="002A3EE9" w:rsidRDefault="002A3EE9" w:rsidP="002A3EE9">
            <w:pPr>
              <w:pStyle w:val="CellNormal"/>
            </w:pPr>
            <w:r>
              <w:t>0x00</w:t>
            </w:r>
          </w:p>
        </w:tc>
        <w:tc>
          <w:tcPr>
            <w:tcW w:w="8028" w:type="dxa"/>
          </w:tcPr>
          <w:p w14:paraId="6BEE5C40" w14:textId="77777777" w:rsidR="002A3EE9" w:rsidRDefault="002A3EE9" w:rsidP="002A3EE9">
            <w:pPr>
              <w:pStyle w:val="CellNormal"/>
            </w:pPr>
            <w:r>
              <w:t>Successful</w:t>
            </w:r>
          </w:p>
        </w:tc>
      </w:tr>
      <w:tr w:rsidR="002A3EE9" w14:paraId="7839A2E2" w14:textId="77777777" w:rsidTr="003B38EA">
        <w:trPr>
          <w:cantSplit/>
        </w:trPr>
        <w:tc>
          <w:tcPr>
            <w:tcW w:w="1548" w:type="dxa"/>
          </w:tcPr>
          <w:p w14:paraId="27B59790" w14:textId="77777777" w:rsidR="002A3EE9" w:rsidRDefault="002A3EE9" w:rsidP="002A3EE9">
            <w:pPr>
              <w:pStyle w:val="CellNormal"/>
            </w:pPr>
            <w:r>
              <w:t>0x</w:t>
            </w:r>
            <w:r w:rsidR="00A14B8B">
              <w:t>80</w:t>
            </w:r>
            <w:r>
              <w:t>01</w:t>
            </w:r>
          </w:p>
        </w:tc>
        <w:tc>
          <w:tcPr>
            <w:tcW w:w="8028" w:type="dxa"/>
          </w:tcPr>
          <w:p w14:paraId="7C843D89" w14:textId="77777777" w:rsidR="002A3EE9" w:rsidRDefault="002A3EE9" w:rsidP="002A3EE9">
            <w:pPr>
              <w:pStyle w:val="CellNormal"/>
            </w:pPr>
            <w:r>
              <w:t>Invalid Signature supplied by caller</w:t>
            </w:r>
          </w:p>
        </w:tc>
      </w:tr>
      <w:tr w:rsidR="00F82ECF" w14:paraId="4D099C1B" w14:textId="77777777" w:rsidTr="003B38EA">
        <w:trPr>
          <w:cantSplit/>
        </w:trPr>
        <w:tc>
          <w:tcPr>
            <w:tcW w:w="1548" w:type="dxa"/>
          </w:tcPr>
          <w:p w14:paraId="562AAA84" w14:textId="77777777" w:rsidR="00F82ECF" w:rsidRDefault="00F82ECF" w:rsidP="002A3EE9">
            <w:pPr>
              <w:pStyle w:val="CellNormal"/>
            </w:pPr>
            <w:r>
              <w:t>0x8002</w:t>
            </w:r>
          </w:p>
        </w:tc>
        <w:tc>
          <w:tcPr>
            <w:tcW w:w="8028" w:type="dxa"/>
          </w:tcPr>
          <w:p w14:paraId="3DDC71E1" w14:textId="77777777" w:rsidR="00F82ECF" w:rsidRDefault="00F82ECF" w:rsidP="002A3EE9">
            <w:pPr>
              <w:pStyle w:val="CellNormal"/>
            </w:pPr>
            <w:r>
              <w:t>Table length is too small</w:t>
            </w:r>
            <w:r w:rsidR="00FB4FC0">
              <w:t>, valid header data returned</w:t>
            </w:r>
          </w:p>
        </w:tc>
      </w:tr>
      <w:tr w:rsidR="00FB4FC0" w14:paraId="12669DCD" w14:textId="77777777" w:rsidTr="003B38EA">
        <w:trPr>
          <w:cantSplit/>
        </w:trPr>
        <w:tc>
          <w:tcPr>
            <w:tcW w:w="1548" w:type="dxa"/>
          </w:tcPr>
          <w:p w14:paraId="04B689B6" w14:textId="77777777" w:rsidR="00FB4FC0" w:rsidRDefault="00FB4FC0" w:rsidP="002A3EE9">
            <w:pPr>
              <w:pStyle w:val="CellNormal"/>
            </w:pPr>
            <w:r>
              <w:t>0x8003</w:t>
            </w:r>
          </w:p>
        </w:tc>
        <w:tc>
          <w:tcPr>
            <w:tcW w:w="8028" w:type="dxa"/>
          </w:tcPr>
          <w:p w14:paraId="69CDACAF" w14:textId="77777777" w:rsidR="00FB4FC0" w:rsidRDefault="00FB4FC0" w:rsidP="002A3EE9">
            <w:pPr>
              <w:pStyle w:val="CellNormal"/>
            </w:pPr>
            <w:r>
              <w:t>Table length is too small, no header data returned</w:t>
            </w:r>
          </w:p>
        </w:tc>
      </w:tr>
      <w:tr w:rsidR="00E971C0" w14:paraId="77D2FF99" w14:textId="77777777" w:rsidTr="003B38EA">
        <w:trPr>
          <w:cantSplit/>
        </w:trPr>
        <w:tc>
          <w:tcPr>
            <w:tcW w:w="1548" w:type="dxa"/>
          </w:tcPr>
          <w:p w14:paraId="05C08E5A" w14:textId="77777777" w:rsidR="00E971C0" w:rsidRDefault="00E971C0" w:rsidP="002A3EE9">
            <w:pPr>
              <w:pStyle w:val="CellNormal"/>
            </w:pPr>
            <w:r>
              <w:t>0x800</w:t>
            </w:r>
            <w:r w:rsidR="00FB4FC0">
              <w:t>4</w:t>
            </w:r>
          </w:p>
        </w:tc>
        <w:tc>
          <w:tcPr>
            <w:tcW w:w="8028" w:type="dxa"/>
          </w:tcPr>
          <w:p w14:paraId="4721D41C" w14:textId="77777777" w:rsidR="00E971C0" w:rsidRDefault="00E971C0" w:rsidP="002A3EE9">
            <w:pPr>
              <w:pStyle w:val="CellNormal"/>
            </w:pPr>
            <w:r>
              <w:t>Unknown Command in ECX</w:t>
            </w:r>
          </w:p>
        </w:tc>
      </w:tr>
      <w:tr w:rsidR="005A72F1" w14:paraId="16022734" w14:textId="77777777" w:rsidTr="003B38EA">
        <w:trPr>
          <w:cantSplit/>
        </w:trPr>
        <w:tc>
          <w:tcPr>
            <w:tcW w:w="1548" w:type="dxa"/>
          </w:tcPr>
          <w:p w14:paraId="74A49115" w14:textId="77777777" w:rsidR="005A72F1" w:rsidRDefault="005A72F1" w:rsidP="002A3EE9">
            <w:pPr>
              <w:pStyle w:val="CellNormal"/>
            </w:pPr>
            <w:r>
              <w:t>0x8006</w:t>
            </w:r>
          </w:p>
        </w:tc>
        <w:tc>
          <w:tcPr>
            <w:tcW w:w="8028" w:type="dxa"/>
          </w:tcPr>
          <w:p w14:paraId="685EC03F" w14:textId="77777777" w:rsidR="005A72F1" w:rsidRDefault="005720BC" w:rsidP="002A3EE9">
            <w:pPr>
              <w:pStyle w:val="CellNormal"/>
            </w:pPr>
            <w:r>
              <w:t>Invalid</w:t>
            </w:r>
            <w:r w:rsidR="005A72F1">
              <w:t xml:space="preserve"> </w:t>
            </w:r>
            <w:r w:rsidR="00342185">
              <w:t>SMI revision</w:t>
            </w:r>
          </w:p>
        </w:tc>
      </w:tr>
      <w:tr w:rsidR="00432163" w14:paraId="7D83FB2B" w14:textId="77777777" w:rsidTr="003B38EA">
        <w:trPr>
          <w:cantSplit/>
          <w:ins w:id="2935" w:author="Zimmermann, Thomas" w:date="2016-09-12T15:51:00Z"/>
        </w:trPr>
        <w:tc>
          <w:tcPr>
            <w:tcW w:w="1548" w:type="dxa"/>
          </w:tcPr>
          <w:p w14:paraId="0D7B7A81" w14:textId="15A6D3C4" w:rsidR="00432163" w:rsidRDefault="00432163" w:rsidP="002A3EE9">
            <w:pPr>
              <w:pStyle w:val="CellNormal"/>
              <w:rPr>
                <w:ins w:id="2936" w:author="Zimmermann, Thomas" w:date="2016-09-12T15:51:00Z"/>
              </w:rPr>
            </w:pPr>
            <w:ins w:id="2937" w:author="Zimmermann, Thomas" w:date="2016-09-12T15:52:00Z">
              <w:r>
                <w:t>0x8007</w:t>
              </w:r>
            </w:ins>
          </w:p>
        </w:tc>
        <w:tc>
          <w:tcPr>
            <w:tcW w:w="8028" w:type="dxa"/>
          </w:tcPr>
          <w:p w14:paraId="551764D4" w14:textId="35994CC5" w:rsidR="00432163" w:rsidRDefault="00432163" w:rsidP="002A3EE9">
            <w:pPr>
              <w:pStyle w:val="CellNormal"/>
              <w:rPr>
                <w:ins w:id="2938" w:author="Zimmermann, Thomas" w:date="2016-09-12T15:51:00Z"/>
              </w:rPr>
            </w:pPr>
            <w:ins w:id="2939" w:author="Zimmermann, Thomas" w:date="2016-09-12T15:52:00Z">
              <w:r>
                <w:t xml:space="preserve">Invalid SMI common buffer address. The address of the </w:t>
              </w:r>
            </w:ins>
            <w:ins w:id="2940" w:author="Zimmermann, Thomas" w:date="2016-09-12T15:54:00Z">
              <w:r>
                <w:t>BIOS settings structure does not match the address allocated by BIOS during POST. The address must match the address returned by the GCSB ACPI method.</w:t>
              </w:r>
            </w:ins>
          </w:p>
        </w:tc>
      </w:tr>
      <w:tr w:rsidR="00F82ECF" w14:paraId="512DCE5C" w14:textId="77777777" w:rsidTr="003B38EA">
        <w:trPr>
          <w:cantSplit/>
        </w:trPr>
        <w:tc>
          <w:tcPr>
            <w:tcW w:w="1548" w:type="dxa"/>
          </w:tcPr>
          <w:p w14:paraId="6BA6A219" w14:textId="77777777" w:rsidR="00F82ECF" w:rsidRDefault="00F82ECF" w:rsidP="002A3EE9">
            <w:pPr>
              <w:pStyle w:val="CellNormal"/>
            </w:pPr>
            <w:r>
              <w:t>0xFFFF</w:t>
            </w:r>
          </w:p>
        </w:tc>
        <w:tc>
          <w:tcPr>
            <w:tcW w:w="8028" w:type="dxa"/>
          </w:tcPr>
          <w:p w14:paraId="72A5795D" w14:textId="77777777" w:rsidR="00F82ECF" w:rsidRDefault="00F82ECF" w:rsidP="004C7CB5">
            <w:pPr>
              <w:pStyle w:val="CellNormal"/>
              <w:keepNext/>
            </w:pPr>
            <w:r>
              <w:t>Internal BIOS error - used for BIOS errors that cannot be generically classified.  Use ECX to return a value that will aid in debugging/explaining this return value in more detail.  Any data contained in ECX when this code is returned is a BIOS specific value and is not defined by this specification.</w:t>
            </w:r>
          </w:p>
        </w:tc>
      </w:tr>
    </w:tbl>
    <w:p w14:paraId="655276B6" w14:textId="0CFF0949" w:rsidR="00A14B8B" w:rsidRDefault="00F82ECF" w:rsidP="007D0F97">
      <w:pPr>
        <w:pStyle w:val="StyleCaptionCentered"/>
        <w:jc w:val="left"/>
      </w:pPr>
      <w:bookmarkStart w:id="2941" w:name="_Toc216101146"/>
      <w:bookmarkStart w:id="2942" w:name="_Toc218999781"/>
      <w:bookmarkStart w:id="2943" w:name="_Toc206291736"/>
      <w:bookmarkStart w:id="2944" w:name="_Toc242577921"/>
      <w:bookmarkStart w:id="2945" w:name="_Toc447095716"/>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25</w:t>
      </w:r>
      <w:r w:rsidR="003C1B33">
        <w:rPr>
          <w:noProof/>
        </w:rPr>
        <w:fldChar w:fldCharType="end"/>
      </w:r>
      <w:r>
        <w:t>: BIOS Settings Command Error Codes</w:t>
      </w:r>
      <w:bookmarkEnd w:id="2941"/>
      <w:bookmarkEnd w:id="2942"/>
      <w:bookmarkEnd w:id="2943"/>
      <w:bookmarkEnd w:id="2944"/>
      <w:bookmarkEnd w:id="2945"/>
    </w:p>
    <w:p w14:paraId="27A11569" w14:textId="77777777" w:rsidR="00BD2566" w:rsidRDefault="00A14B8B" w:rsidP="00DE6062">
      <w:pPr>
        <w:pStyle w:val="Heading4"/>
      </w:pPr>
      <w:bookmarkStart w:id="2946" w:name="_Toc217355343"/>
      <w:bookmarkStart w:id="2947" w:name="_Toc218999734"/>
      <w:bookmarkStart w:id="2948" w:name="_Toc206291690"/>
      <w:bookmarkStart w:id="2949" w:name="_Toc242577870"/>
      <w:bookmarkStart w:id="2950" w:name="_Toc271209514"/>
      <w:bookmarkStart w:id="2951" w:name="_Toc461460143"/>
      <w:r>
        <w:t>Warning Codes</w:t>
      </w:r>
      <w:bookmarkEnd w:id="2946"/>
      <w:bookmarkEnd w:id="2947"/>
      <w:bookmarkEnd w:id="2948"/>
      <w:bookmarkEnd w:id="2949"/>
      <w:bookmarkEnd w:id="2950"/>
      <w:bookmarkEnd w:id="2951"/>
    </w:p>
    <w:p w14:paraId="69BF2932" w14:textId="77777777" w:rsidR="00F82ECF" w:rsidRPr="00F82ECF" w:rsidRDefault="00F82ECF" w:rsidP="00E5171D">
      <w:pPr>
        <w:pStyle w:val="IndentedNormal"/>
        <w:ind w:left="0"/>
      </w:pPr>
      <w:r>
        <w:t>These codes define the return values that indicate some issue occurred with the call but the data was able to be returned.  Each warning may indicate that a subset of the full data set was returned.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4"/>
        <w:gridCol w:w="7826"/>
      </w:tblGrid>
      <w:tr w:rsidR="00A14B8B" w14:paraId="0CB88937" w14:textId="77777777" w:rsidTr="004C7CB5">
        <w:tc>
          <w:tcPr>
            <w:tcW w:w="1548" w:type="dxa"/>
          </w:tcPr>
          <w:p w14:paraId="659C4B03" w14:textId="77777777" w:rsidR="00A14B8B" w:rsidRDefault="00A14B8B" w:rsidP="00281FF9">
            <w:pPr>
              <w:pStyle w:val="DiagramCaption"/>
            </w:pPr>
            <w:r>
              <w:t>Value</w:t>
            </w:r>
          </w:p>
        </w:tc>
        <w:tc>
          <w:tcPr>
            <w:tcW w:w="8028" w:type="dxa"/>
          </w:tcPr>
          <w:p w14:paraId="37F6A8DA" w14:textId="77777777" w:rsidR="00A14B8B" w:rsidRDefault="00A14B8B" w:rsidP="00281FF9">
            <w:pPr>
              <w:pStyle w:val="DiagramCaption"/>
            </w:pPr>
            <w:r>
              <w:t>Definition</w:t>
            </w:r>
          </w:p>
        </w:tc>
      </w:tr>
      <w:tr w:rsidR="00F82ECF" w14:paraId="462E0A6F" w14:textId="77777777" w:rsidTr="004C7CB5">
        <w:tc>
          <w:tcPr>
            <w:tcW w:w="1548" w:type="dxa"/>
          </w:tcPr>
          <w:p w14:paraId="1E74CA8A" w14:textId="77777777" w:rsidR="00F82ECF" w:rsidRDefault="00F82ECF" w:rsidP="00D879D0">
            <w:pPr>
              <w:pStyle w:val="CellNormal"/>
            </w:pPr>
            <w:r>
              <w:t>0x000</w:t>
            </w:r>
            <w:r w:rsidR="00E971C0">
              <w:t>2</w:t>
            </w:r>
          </w:p>
        </w:tc>
        <w:tc>
          <w:tcPr>
            <w:tcW w:w="8028" w:type="dxa"/>
          </w:tcPr>
          <w:p w14:paraId="018AD585" w14:textId="77777777" w:rsidR="00F82ECF" w:rsidRDefault="00F82ECF" w:rsidP="00D879D0">
            <w:pPr>
              <w:pStyle w:val="CellNormal"/>
            </w:pPr>
            <w:r>
              <w:t>Table length is too large (non</w:t>
            </w:r>
            <w:r w:rsidR="003B38EA">
              <w:t>-</w:t>
            </w:r>
            <w:r>
              <w:t>critical error)</w:t>
            </w:r>
            <w:r w:rsidR="00FB4FC0">
              <w:t>.</w:t>
            </w:r>
            <w:r>
              <w:t xml:space="preserve">  </w:t>
            </w:r>
            <w:r w:rsidR="00FB4FC0">
              <w:t>A c</w:t>
            </w:r>
            <w:r>
              <w:t xml:space="preserve">omplete data set of </w:t>
            </w:r>
            <w:r w:rsidR="00FB4FC0">
              <w:t xml:space="preserve">the </w:t>
            </w:r>
            <w:r>
              <w:t>supported table will be returned.</w:t>
            </w:r>
          </w:p>
        </w:tc>
      </w:tr>
      <w:tr w:rsidR="00F82ECF" w14:paraId="4AB2A276" w14:textId="77777777" w:rsidTr="00182791">
        <w:trPr>
          <w:cantSplit/>
        </w:trPr>
        <w:tc>
          <w:tcPr>
            <w:tcW w:w="1548" w:type="dxa"/>
          </w:tcPr>
          <w:p w14:paraId="6F532A3A" w14:textId="77777777" w:rsidR="00F82ECF" w:rsidRDefault="00F82ECF" w:rsidP="00D879D0">
            <w:pPr>
              <w:pStyle w:val="CellNormal"/>
            </w:pPr>
            <w:r>
              <w:t>0x00FF</w:t>
            </w:r>
          </w:p>
        </w:tc>
        <w:tc>
          <w:tcPr>
            <w:tcW w:w="8028" w:type="dxa"/>
          </w:tcPr>
          <w:p w14:paraId="6487D992" w14:textId="77777777" w:rsidR="00F82ECF" w:rsidRDefault="00F82ECF" w:rsidP="004C7CB5">
            <w:pPr>
              <w:pStyle w:val="CellNormal"/>
              <w:keepNext/>
            </w:pPr>
            <w:r>
              <w:t>Internal BIOS warning - used for BIOS warnings that cannot be generically classified.  Use ECX to return a value that will aid in debugging/explaining this return value in more detail.  Any data contained in ECX when this code is returned is a BIOS specific value and is not defined by this specification.</w:t>
            </w:r>
          </w:p>
        </w:tc>
      </w:tr>
    </w:tbl>
    <w:p w14:paraId="420F5C56" w14:textId="38F44868" w:rsidR="00A14B8B" w:rsidRDefault="00F82ECF" w:rsidP="007D0F97">
      <w:pPr>
        <w:pStyle w:val="StyleCaptionCentered"/>
        <w:jc w:val="left"/>
      </w:pPr>
      <w:bookmarkStart w:id="2952" w:name="_Toc218999782"/>
      <w:bookmarkStart w:id="2953" w:name="_Toc206291737"/>
      <w:bookmarkStart w:id="2954" w:name="_Toc242577922"/>
      <w:bookmarkStart w:id="2955" w:name="_Toc447095717"/>
      <w:r w:rsidRPr="00092EA0">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3</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26</w:t>
      </w:r>
      <w:r w:rsidR="003C1B33">
        <w:rPr>
          <w:noProof/>
        </w:rPr>
        <w:fldChar w:fldCharType="end"/>
      </w:r>
      <w:r w:rsidRPr="00092EA0">
        <w:t>: BIOS Settings Command Warning Codes</w:t>
      </w:r>
      <w:bookmarkEnd w:id="2952"/>
      <w:bookmarkEnd w:id="2953"/>
      <w:bookmarkEnd w:id="2954"/>
      <w:bookmarkEnd w:id="2955"/>
    </w:p>
    <w:p w14:paraId="6256366B" w14:textId="77777777" w:rsidR="00452CF5" w:rsidRDefault="00452CF5">
      <w:pPr>
        <w:pStyle w:val="Heading1"/>
      </w:pPr>
      <w:bookmarkStart w:id="2956" w:name="_Toc461460144"/>
      <w:r>
        <w:lastRenderedPageBreak/>
        <w:t>Tuning Controls</w:t>
      </w:r>
      <w:bookmarkEnd w:id="2956"/>
    </w:p>
    <w:p w14:paraId="20728548" w14:textId="77777777" w:rsidR="00452CF5" w:rsidRDefault="00452CF5" w:rsidP="00452CF5">
      <w:r>
        <w:t>The following tables represent all of the Control IDs supported by the XTU application.  The first table has the Control IDs organized by subsystem for easy ability to find the appropriate devices.  A separate table follows which lists all Control IDs numerically (</w:t>
      </w:r>
      <w:r>
        <w:fldChar w:fldCharType="begin"/>
      </w:r>
      <w:r>
        <w:instrText xml:space="preserve"> REF _Ref271199140 \h  \* MERGEFORMAT </w:instrText>
      </w:r>
      <w:r>
        <w:fldChar w:fldCharType="separate"/>
      </w:r>
      <w:r w:rsidRPr="00B55D7F">
        <w:rPr>
          <w:rStyle w:val="SubtleReference"/>
        </w:rPr>
        <w:t>Table 30: Numerically Sorted Control ID Enumerations</w:t>
      </w:r>
      <w:r>
        <w:fldChar w:fldCharType="end"/>
      </w:r>
      <w:r>
        <w:t>).</w:t>
      </w:r>
    </w:p>
    <w:p w14:paraId="331EA7C3" w14:textId="477A4B3A" w:rsidR="004C19AD" w:rsidRPr="00B873EE" w:rsidRDefault="004C19AD" w:rsidP="004C19AD">
      <w:pPr>
        <w:pStyle w:val="Heading2"/>
      </w:pPr>
      <w:bookmarkStart w:id="2957" w:name="_Toc461460145"/>
      <w:r>
        <w:t>Sort by Subsystems</w:t>
      </w:r>
      <w:bookmarkEnd w:id="2957"/>
    </w:p>
    <w:tbl>
      <w:tblPr>
        <w:tblW w:w="928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1167"/>
        <w:gridCol w:w="1195"/>
        <w:gridCol w:w="4399"/>
        <w:gridCol w:w="1440"/>
        <w:gridCol w:w="1080"/>
      </w:tblGrid>
      <w:tr w:rsidR="00452CF5" w14:paraId="1A154372" w14:textId="77777777" w:rsidTr="004C3129">
        <w:trPr>
          <w:cantSplit/>
          <w:jc w:val="center"/>
        </w:trPr>
        <w:tc>
          <w:tcPr>
            <w:tcW w:w="1167" w:type="dxa"/>
            <w:tcBorders>
              <w:top w:val="single" w:sz="6" w:space="0" w:color="auto"/>
              <w:left w:val="single" w:sz="6" w:space="0" w:color="auto"/>
              <w:bottom w:val="single" w:sz="6" w:space="0" w:color="auto"/>
              <w:right w:val="single" w:sz="6" w:space="0" w:color="auto"/>
            </w:tcBorders>
          </w:tcPr>
          <w:p w14:paraId="646FEFE6" w14:textId="77777777" w:rsidR="00452CF5" w:rsidRPr="007D392E" w:rsidRDefault="00452CF5" w:rsidP="004C3129">
            <w:pPr>
              <w:pStyle w:val="CellHeader"/>
            </w:pPr>
            <w:r>
              <w:t>Subsystem</w:t>
            </w:r>
          </w:p>
        </w:tc>
        <w:tc>
          <w:tcPr>
            <w:tcW w:w="1195" w:type="dxa"/>
            <w:tcBorders>
              <w:top w:val="single" w:sz="6" w:space="0" w:color="auto"/>
              <w:left w:val="single" w:sz="6" w:space="0" w:color="auto"/>
              <w:bottom w:val="single" w:sz="6" w:space="0" w:color="auto"/>
              <w:right w:val="single" w:sz="6" w:space="0" w:color="auto"/>
            </w:tcBorders>
          </w:tcPr>
          <w:p w14:paraId="3553351B" w14:textId="77777777" w:rsidR="00452CF5" w:rsidRPr="007D392E" w:rsidRDefault="00452CF5" w:rsidP="004C3129">
            <w:pPr>
              <w:pStyle w:val="CellHeader"/>
            </w:pPr>
            <w:r>
              <w:t>Control IDs</w:t>
            </w:r>
          </w:p>
        </w:tc>
        <w:tc>
          <w:tcPr>
            <w:tcW w:w="4399" w:type="dxa"/>
            <w:tcBorders>
              <w:top w:val="single" w:sz="6" w:space="0" w:color="auto"/>
              <w:left w:val="single" w:sz="6" w:space="0" w:color="auto"/>
              <w:bottom w:val="single" w:sz="6" w:space="0" w:color="auto"/>
              <w:right w:val="single" w:sz="6" w:space="0" w:color="auto"/>
            </w:tcBorders>
          </w:tcPr>
          <w:p w14:paraId="54290B86" w14:textId="77777777" w:rsidR="00452CF5" w:rsidRDefault="00452CF5" w:rsidP="004C3129">
            <w:pPr>
              <w:pStyle w:val="CellHeader"/>
            </w:pPr>
            <w:r>
              <w:t>Definition</w:t>
            </w:r>
          </w:p>
        </w:tc>
        <w:tc>
          <w:tcPr>
            <w:tcW w:w="1440" w:type="dxa"/>
            <w:tcBorders>
              <w:top w:val="single" w:sz="6" w:space="0" w:color="auto"/>
              <w:left w:val="single" w:sz="6" w:space="0" w:color="auto"/>
              <w:bottom w:val="single" w:sz="6" w:space="0" w:color="auto"/>
              <w:right w:val="single" w:sz="6" w:space="0" w:color="auto"/>
            </w:tcBorders>
            <w:vAlign w:val="center"/>
          </w:tcPr>
          <w:p w14:paraId="45ABEECB" w14:textId="77777777" w:rsidR="00452CF5" w:rsidRDefault="00452CF5" w:rsidP="004C3129">
            <w:pPr>
              <w:pStyle w:val="CellHeader"/>
            </w:pPr>
            <w:r>
              <w:t>Type</w:t>
            </w:r>
          </w:p>
        </w:tc>
        <w:tc>
          <w:tcPr>
            <w:tcW w:w="1080" w:type="dxa"/>
            <w:tcBorders>
              <w:top w:val="single" w:sz="6" w:space="0" w:color="auto"/>
              <w:left w:val="single" w:sz="6" w:space="0" w:color="auto"/>
              <w:bottom w:val="single" w:sz="6" w:space="0" w:color="auto"/>
              <w:right w:val="single" w:sz="6" w:space="0" w:color="auto"/>
            </w:tcBorders>
            <w:vAlign w:val="center"/>
          </w:tcPr>
          <w:p w14:paraId="6FF4B6C9" w14:textId="77777777" w:rsidR="00452CF5" w:rsidRDefault="00452CF5" w:rsidP="004C3129">
            <w:pPr>
              <w:pStyle w:val="CellHeader"/>
            </w:pPr>
            <w:r>
              <w:t>Units</w:t>
            </w:r>
          </w:p>
        </w:tc>
      </w:tr>
      <w:tr w:rsidR="00EF3192" w14:paraId="2CC830E9" w14:textId="77777777" w:rsidTr="004C3129">
        <w:trPr>
          <w:cantSplit/>
          <w:jc w:val="center"/>
        </w:trPr>
        <w:tc>
          <w:tcPr>
            <w:tcW w:w="1167" w:type="dxa"/>
            <w:vMerge w:val="restart"/>
            <w:tcBorders>
              <w:top w:val="single" w:sz="6" w:space="0" w:color="auto"/>
              <w:left w:val="single" w:sz="6" w:space="0" w:color="auto"/>
              <w:right w:val="single" w:sz="6" w:space="0" w:color="auto"/>
            </w:tcBorders>
          </w:tcPr>
          <w:p w14:paraId="3CC91ACC" w14:textId="77777777" w:rsidR="00EF3192" w:rsidRDefault="00EF3192" w:rsidP="004C3129">
            <w:pPr>
              <w:pStyle w:val="CellNormal"/>
            </w:pPr>
            <w:r>
              <w:t>Processor</w:t>
            </w:r>
          </w:p>
        </w:tc>
        <w:tc>
          <w:tcPr>
            <w:tcW w:w="1195" w:type="dxa"/>
            <w:tcBorders>
              <w:top w:val="single" w:sz="6" w:space="0" w:color="auto"/>
              <w:left w:val="single" w:sz="6" w:space="0" w:color="auto"/>
              <w:bottom w:val="single" w:sz="6" w:space="0" w:color="auto"/>
              <w:right w:val="single" w:sz="6" w:space="0" w:color="auto"/>
            </w:tcBorders>
          </w:tcPr>
          <w:p w14:paraId="0A15C84C" w14:textId="77777777" w:rsidR="00EF3192" w:rsidRDefault="00EF3192" w:rsidP="004C3129">
            <w:pPr>
              <w:pStyle w:val="CellNormal"/>
            </w:pPr>
            <w:r>
              <w:t>00h</w:t>
            </w:r>
          </w:p>
        </w:tc>
        <w:tc>
          <w:tcPr>
            <w:tcW w:w="4399" w:type="dxa"/>
            <w:tcBorders>
              <w:top w:val="single" w:sz="6" w:space="0" w:color="auto"/>
              <w:left w:val="single" w:sz="6" w:space="0" w:color="auto"/>
              <w:bottom w:val="single" w:sz="6" w:space="0" w:color="auto"/>
              <w:right w:val="single" w:sz="6" w:space="0" w:color="auto"/>
            </w:tcBorders>
          </w:tcPr>
          <w:p w14:paraId="00B1CA54" w14:textId="77777777" w:rsidR="00EF3192" w:rsidRDefault="00EF3192" w:rsidP="004C3129">
            <w:pPr>
              <w:pStyle w:val="CellNormal"/>
            </w:pPr>
            <w:r>
              <w:t>Max Non-Turbo Processor Multiplier (also known as Flex Ratio)</w:t>
            </w:r>
          </w:p>
        </w:tc>
        <w:tc>
          <w:tcPr>
            <w:tcW w:w="1440" w:type="dxa"/>
            <w:tcBorders>
              <w:top w:val="single" w:sz="6" w:space="0" w:color="auto"/>
              <w:left w:val="single" w:sz="6" w:space="0" w:color="auto"/>
              <w:bottom w:val="single" w:sz="6" w:space="0" w:color="auto"/>
              <w:right w:val="single" w:sz="6" w:space="0" w:color="auto"/>
            </w:tcBorders>
            <w:vAlign w:val="center"/>
          </w:tcPr>
          <w:p w14:paraId="3FABAD44"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822DEC0" w14:textId="77777777" w:rsidR="00EF3192" w:rsidRDefault="00EF3192" w:rsidP="004C3129">
            <w:pPr>
              <w:pStyle w:val="CellNormal"/>
              <w:jc w:val="center"/>
            </w:pPr>
            <w:r>
              <w:t>None</w:t>
            </w:r>
          </w:p>
        </w:tc>
      </w:tr>
      <w:tr w:rsidR="00EF3192" w14:paraId="0D00595D" w14:textId="77777777" w:rsidTr="00835A56">
        <w:trPr>
          <w:cantSplit/>
          <w:jc w:val="center"/>
        </w:trPr>
        <w:tc>
          <w:tcPr>
            <w:tcW w:w="1167" w:type="dxa"/>
            <w:vMerge/>
            <w:tcBorders>
              <w:left w:val="single" w:sz="6" w:space="0" w:color="auto"/>
              <w:right w:val="single" w:sz="6" w:space="0" w:color="auto"/>
            </w:tcBorders>
          </w:tcPr>
          <w:p w14:paraId="17092739" w14:textId="77777777" w:rsidR="00EF3192"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5532819C" w14:textId="77777777" w:rsidR="00EF3192" w:rsidRDefault="00EF3192" w:rsidP="004C3129">
            <w:pPr>
              <w:pStyle w:val="CellNormal"/>
            </w:pPr>
            <w:r>
              <w:t>02h</w:t>
            </w:r>
          </w:p>
        </w:tc>
        <w:tc>
          <w:tcPr>
            <w:tcW w:w="4399" w:type="dxa"/>
            <w:tcBorders>
              <w:top w:val="single" w:sz="6" w:space="0" w:color="auto"/>
              <w:left w:val="single" w:sz="6" w:space="0" w:color="auto"/>
              <w:bottom w:val="single" w:sz="6" w:space="0" w:color="auto"/>
              <w:right w:val="single" w:sz="6" w:space="0" w:color="auto"/>
            </w:tcBorders>
          </w:tcPr>
          <w:p w14:paraId="0DA31797" w14:textId="77777777" w:rsidR="00EF3192" w:rsidRDefault="00EF3192" w:rsidP="004C3129">
            <w:pPr>
              <w:pStyle w:val="CellNormal"/>
            </w:pPr>
            <w:r>
              <w:t xml:space="preserve"> CPU Voltage Override Target</w:t>
            </w:r>
          </w:p>
        </w:tc>
        <w:tc>
          <w:tcPr>
            <w:tcW w:w="1440" w:type="dxa"/>
            <w:tcBorders>
              <w:top w:val="single" w:sz="6" w:space="0" w:color="auto"/>
              <w:left w:val="single" w:sz="6" w:space="0" w:color="auto"/>
              <w:bottom w:val="single" w:sz="6" w:space="0" w:color="auto"/>
              <w:right w:val="single" w:sz="6" w:space="0" w:color="auto"/>
            </w:tcBorders>
            <w:vAlign w:val="center"/>
          </w:tcPr>
          <w:p w14:paraId="44CCAE22"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B41239E" w14:textId="77777777" w:rsidR="00EF3192" w:rsidRDefault="00EF3192" w:rsidP="004C3129">
            <w:pPr>
              <w:pStyle w:val="CellNormal"/>
              <w:jc w:val="center"/>
            </w:pPr>
            <w:r>
              <w:t>Volts</w:t>
            </w:r>
          </w:p>
        </w:tc>
      </w:tr>
      <w:tr w:rsidR="00EF3192" w:rsidRPr="005573EC" w14:paraId="68D9A705" w14:textId="77777777" w:rsidTr="004C3129">
        <w:trPr>
          <w:cantSplit/>
          <w:jc w:val="center"/>
        </w:trPr>
        <w:tc>
          <w:tcPr>
            <w:tcW w:w="1167" w:type="dxa"/>
            <w:vMerge/>
            <w:tcBorders>
              <w:left w:val="single" w:sz="6" w:space="0" w:color="auto"/>
              <w:right w:val="single" w:sz="6" w:space="0" w:color="auto"/>
            </w:tcBorders>
          </w:tcPr>
          <w:p w14:paraId="61710D17" w14:textId="77777777" w:rsidR="00EF3192" w:rsidRPr="005573EC"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4910100F" w14:textId="77777777" w:rsidR="00EF3192" w:rsidRDefault="00EF3192" w:rsidP="004C3129">
            <w:pPr>
              <w:pStyle w:val="CellNormal"/>
            </w:pPr>
            <w:r>
              <w:t>1Ah</w:t>
            </w:r>
          </w:p>
        </w:tc>
        <w:tc>
          <w:tcPr>
            <w:tcW w:w="4399" w:type="dxa"/>
            <w:tcBorders>
              <w:top w:val="single" w:sz="6" w:space="0" w:color="auto"/>
              <w:left w:val="single" w:sz="6" w:space="0" w:color="auto"/>
              <w:bottom w:val="single" w:sz="6" w:space="0" w:color="auto"/>
              <w:right w:val="single" w:sz="6" w:space="0" w:color="auto"/>
            </w:tcBorders>
          </w:tcPr>
          <w:p w14:paraId="0844EE16" w14:textId="77777777" w:rsidR="00EF3192" w:rsidRPr="005573EC" w:rsidRDefault="00EF3192" w:rsidP="004C3129">
            <w:pPr>
              <w:pStyle w:val="CellNormal"/>
            </w:pPr>
            <w:r>
              <w:t>Turbo Mode Enable</w:t>
            </w:r>
          </w:p>
        </w:tc>
        <w:tc>
          <w:tcPr>
            <w:tcW w:w="1440" w:type="dxa"/>
            <w:tcBorders>
              <w:top w:val="single" w:sz="6" w:space="0" w:color="auto"/>
              <w:left w:val="single" w:sz="6" w:space="0" w:color="auto"/>
              <w:bottom w:val="single" w:sz="6" w:space="0" w:color="auto"/>
              <w:right w:val="single" w:sz="6" w:space="0" w:color="auto"/>
            </w:tcBorders>
            <w:vAlign w:val="center"/>
          </w:tcPr>
          <w:p w14:paraId="576E8547" w14:textId="77777777" w:rsidR="00EF3192" w:rsidRDefault="00EF3192" w:rsidP="004C3129">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45FBD2FA" w14:textId="77777777" w:rsidR="00EF3192" w:rsidRDefault="00EF3192" w:rsidP="004C3129">
            <w:pPr>
              <w:pStyle w:val="CellNormal"/>
              <w:jc w:val="center"/>
            </w:pPr>
            <w:r>
              <w:t>None</w:t>
            </w:r>
          </w:p>
        </w:tc>
      </w:tr>
      <w:tr w:rsidR="00EF3192" w:rsidRPr="005573EC" w14:paraId="30205A85" w14:textId="77777777" w:rsidTr="004C3129">
        <w:trPr>
          <w:cantSplit/>
          <w:jc w:val="center"/>
        </w:trPr>
        <w:tc>
          <w:tcPr>
            <w:tcW w:w="1167" w:type="dxa"/>
            <w:vMerge/>
            <w:tcBorders>
              <w:left w:val="single" w:sz="6" w:space="0" w:color="auto"/>
              <w:right w:val="single" w:sz="6" w:space="0" w:color="auto"/>
            </w:tcBorders>
          </w:tcPr>
          <w:p w14:paraId="00E961BB" w14:textId="77777777" w:rsidR="00EF3192" w:rsidRPr="005573EC"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14570087" w14:textId="77777777" w:rsidR="00EF3192" w:rsidRDefault="00EF3192" w:rsidP="004C3129">
            <w:pPr>
              <w:pStyle w:val="CellNormal"/>
            </w:pPr>
            <w:r>
              <w:t>1Dh</w:t>
            </w:r>
          </w:p>
        </w:tc>
        <w:tc>
          <w:tcPr>
            <w:tcW w:w="4399" w:type="dxa"/>
            <w:tcBorders>
              <w:top w:val="single" w:sz="6" w:space="0" w:color="auto"/>
              <w:left w:val="single" w:sz="6" w:space="0" w:color="auto"/>
              <w:bottom w:val="single" w:sz="6" w:space="0" w:color="auto"/>
              <w:right w:val="single" w:sz="6" w:space="0" w:color="auto"/>
            </w:tcBorders>
          </w:tcPr>
          <w:p w14:paraId="68BBFA5B" w14:textId="77777777" w:rsidR="00EF3192" w:rsidRPr="005573EC" w:rsidRDefault="00EF3192" w:rsidP="004C3129">
            <w:pPr>
              <w:pStyle w:val="CellNormal"/>
            </w:pPr>
            <w:r>
              <w:t>1-Active Core Ratio Limit</w:t>
            </w:r>
          </w:p>
        </w:tc>
        <w:tc>
          <w:tcPr>
            <w:tcW w:w="1440" w:type="dxa"/>
            <w:tcBorders>
              <w:top w:val="single" w:sz="6" w:space="0" w:color="auto"/>
              <w:left w:val="single" w:sz="6" w:space="0" w:color="auto"/>
              <w:bottom w:val="single" w:sz="6" w:space="0" w:color="auto"/>
              <w:right w:val="single" w:sz="6" w:space="0" w:color="auto"/>
            </w:tcBorders>
            <w:vAlign w:val="center"/>
          </w:tcPr>
          <w:p w14:paraId="0E806D0F"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FE49B22" w14:textId="77777777" w:rsidR="00EF3192" w:rsidRDefault="00EF3192" w:rsidP="004C3129">
            <w:pPr>
              <w:pStyle w:val="CellNormal"/>
              <w:jc w:val="center"/>
            </w:pPr>
            <w:r>
              <w:t>None</w:t>
            </w:r>
          </w:p>
        </w:tc>
      </w:tr>
      <w:tr w:rsidR="00EF3192" w:rsidRPr="005573EC" w14:paraId="48322D38" w14:textId="77777777" w:rsidTr="004C3129">
        <w:trPr>
          <w:cantSplit/>
          <w:jc w:val="center"/>
        </w:trPr>
        <w:tc>
          <w:tcPr>
            <w:tcW w:w="1167" w:type="dxa"/>
            <w:vMerge/>
            <w:tcBorders>
              <w:left w:val="single" w:sz="6" w:space="0" w:color="auto"/>
              <w:right w:val="single" w:sz="6" w:space="0" w:color="auto"/>
            </w:tcBorders>
          </w:tcPr>
          <w:p w14:paraId="643D5AD5" w14:textId="77777777" w:rsidR="00EF3192"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20D29843" w14:textId="77777777" w:rsidR="00EF3192" w:rsidRDefault="00EF3192" w:rsidP="004C3129">
            <w:pPr>
              <w:pStyle w:val="CellNormal"/>
            </w:pPr>
            <w:r>
              <w:t>1Eh</w:t>
            </w:r>
          </w:p>
        </w:tc>
        <w:tc>
          <w:tcPr>
            <w:tcW w:w="4399" w:type="dxa"/>
            <w:tcBorders>
              <w:top w:val="single" w:sz="6" w:space="0" w:color="auto"/>
              <w:left w:val="single" w:sz="6" w:space="0" w:color="auto"/>
              <w:bottom w:val="single" w:sz="6" w:space="0" w:color="auto"/>
              <w:right w:val="single" w:sz="6" w:space="0" w:color="auto"/>
            </w:tcBorders>
          </w:tcPr>
          <w:p w14:paraId="4A2817FC" w14:textId="77777777" w:rsidR="00EF3192" w:rsidRPr="005573EC" w:rsidRDefault="00EF3192" w:rsidP="004C3129">
            <w:pPr>
              <w:pStyle w:val="CellNormal"/>
            </w:pPr>
            <w:r>
              <w:t>2-Active Core Ratio Limit</w:t>
            </w:r>
          </w:p>
        </w:tc>
        <w:tc>
          <w:tcPr>
            <w:tcW w:w="1440" w:type="dxa"/>
            <w:tcBorders>
              <w:top w:val="single" w:sz="6" w:space="0" w:color="auto"/>
              <w:left w:val="single" w:sz="6" w:space="0" w:color="auto"/>
              <w:bottom w:val="single" w:sz="6" w:space="0" w:color="auto"/>
              <w:right w:val="single" w:sz="6" w:space="0" w:color="auto"/>
            </w:tcBorders>
            <w:vAlign w:val="center"/>
          </w:tcPr>
          <w:p w14:paraId="7F2CE99F"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90B791C" w14:textId="77777777" w:rsidR="00EF3192" w:rsidRDefault="00EF3192" w:rsidP="004C3129">
            <w:pPr>
              <w:pStyle w:val="CellNormal"/>
              <w:jc w:val="center"/>
            </w:pPr>
            <w:r>
              <w:t>None</w:t>
            </w:r>
          </w:p>
        </w:tc>
      </w:tr>
      <w:tr w:rsidR="00EF3192" w14:paraId="364FAF93" w14:textId="77777777" w:rsidTr="004C3129">
        <w:trPr>
          <w:cantSplit/>
          <w:jc w:val="center"/>
        </w:trPr>
        <w:tc>
          <w:tcPr>
            <w:tcW w:w="1167" w:type="dxa"/>
            <w:vMerge/>
            <w:tcBorders>
              <w:left w:val="single" w:sz="6" w:space="0" w:color="auto"/>
              <w:right w:val="single" w:sz="6" w:space="0" w:color="auto"/>
            </w:tcBorders>
          </w:tcPr>
          <w:p w14:paraId="47FD9589" w14:textId="77777777" w:rsidR="00EF3192"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665E7A97" w14:textId="77777777" w:rsidR="00EF3192" w:rsidRDefault="00EF3192" w:rsidP="004C3129">
            <w:pPr>
              <w:pStyle w:val="CellNormal"/>
            </w:pPr>
            <w:r>
              <w:t>1Fh</w:t>
            </w:r>
          </w:p>
        </w:tc>
        <w:tc>
          <w:tcPr>
            <w:tcW w:w="4399" w:type="dxa"/>
            <w:tcBorders>
              <w:top w:val="single" w:sz="6" w:space="0" w:color="auto"/>
              <w:left w:val="single" w:sz="6" w:space="0" w:color="auto"/>
              <w:bottom w:val="single" w:sz="6" w:space="0" w:color="auto"/>
              <w:right w:val="single" w:sz="6" w:space="0" w:color="auto"/>
            </w:tcBorders>
          </w:tcPr>
          <w:p w14:paraId="5191DA2E" w14:textId="77777777" w:rsidR="00EF3192" w:rsidRDefault="00EF3192" w:rsidP="004C3129">
            <w:pPr>
              <w:pStyle w:val="CellNormal"/>
            </w:pPr>
            <w:r>
              <w:t>3-Active Core Ratio Limit</w:t>
            </w:r>
          </w:p>
        </w:tc>
        <w:tc>
          <w:tcPr>
            <w:tcW w:w="1440" w:type="dxa"/>
            <w:tcBorders>
              <w:top w:val="single" w:sz="6" w:space="0" w:color="auto"/>
              <w:left w:val="single" w:sz="6" w:space="0" w:color="auto"/>
              <w:bottom w:val="single" w:sz="6" w:space="0" w:color="auto"/>
              <w:right w:val="single" w:sz="6" w:space="0" w:color="auto"/>
            </w:tcBorders>
            <w:vAlign w:val="center"/>
          </w:tcPr>
          <w:p w14:paraId="636C030E"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1BE22F4" w14:textId="77777777" w:rsidR="00EF3192" w:rsidRDefault="00EF3192" w:rsidP="004C3129">
            <w:pPr>
              <w:pStyle w:val="CellNormal"/>
              <w:jc w:val="center"/>
            </w:pPr>
            <w:r>
              <w:t>None</w:t>
            </w:r>
          </w:p>
        </w:tc>
      </w:tr>
      <w:tr w:rsidR="00EF3192" w14:paraId="3D8ABD2A" w14:textId="77777777" w:rsidTr="004C3129">
        <w:trPr>
          <w:cantSplit/>
          <w:jc w:val="center"/>
        </w:trPr>
        <w:tc>
          <w:tcPr>
            <w:tcW w:w="1167" w:type="dxa"/>
            <w:vMerge/>
            <w:tcBorders>
              <w:left w:val="single" w:sz="6" w:space="0" w:color="auto"/>
              <w:right w:val="single" w:sz="6" w:space="0" w:color="auto"/>
            </w:tcBorders>
          </w:tcPr>
          <w:p w14:paraId="2A0F7870" w14:textId="77777777" w:rsidR="00EF3192" w:rsidRDefault="00EF3192" w:rsidP="004C3129">
            <w:pPr>
              <w:pStyle w:val="CellNormal"/>
            </w:pPr>
          </w:p>
        </w:tc>
        <w:tc>
          <w:tcPr>
            <w:tcW w:w="1195" w:type="dxa"/>
            <w:tcBorders>
              <w:top w:val="single" w:sz="6" w:space="0" w:color="auto"/>
              <w:left w:val="single" w:sz="6" w:space="0" w:color="auto"/>
              <w:bottom w:val="single" w:sz="6" w:space="0" w:color="auto"/>
              <w:right w:val="single" w:sz="6" w:space="0" w:color="auto"/>
            </w:tcBorders>
          </w:tcPr>
          <w:p w14:paraId="2E8C38F4" w14:textId="77777777" w:rsidR="00EF3192" w:rsidRDefault="00EF3192" w:rsidP="004C3129">
            <w:pPr>
              <w:pStyle w:val="CellNormal"/>
            </w:pPr>
            <w:r>
              <w:t>20h</w:t>
            </w:r>
          </w:p>
        </w:tc>
        <w:tc>
          <w:tcPr>
            <w:tcW w:w="4399" w:type="dxa"/>
            <w:tcBorders>
              <w:top w:val="single" w:sz="6" w:space="0" w:color="auto"/>
              <w:left w:val="single" w:sz="6" w:space="0" w:color="auto"/>
              <w:bottom w:val="single" w:sz="6" w:space="0" w:color="auto"/>
              <w:right w:val="single" w:sz="6" w:space="0" w:color="auto"/>
            </w:tcBorders>
          </w:tcPr>
          <w:p w14:paraId="5471C16E" w14:textId="77777777" w:rsidR="00EF3192" w:rsidRDefault="00EF3192" w:rsidP="004C3129">
            <w:pPr>
              <w:pStyle w:val="CellNormal"/>
            </w:pPr>
            <w:r>
              <w:t>4-Active Core Ratio Limit</w:t>
            </w:r>
          </w:p>
        </w:tc>
        <w:tc>
          <w:tcPr>
            <w:tcW w:w="1440" w:type="dxa"/>
            <w:tcBorders>
              <w:top w:val="single" w:sz="6" w:space="0" w:color="auto"/>
              <w:left w:val="single" w:sz="6" w:space="0" w:color="auto"/>
              <w:bottom w:val="single" w:sz="6" w:space="0" w:color="auto"/>
              <w:right w:val="single" w:sz="6" w:space="0" w:color="auto"/>
            </w:tcBorders>
            <w:vAlign w:val="center"/>
          </w:tcPr>
          <w:p w14:paraId="2B167C2B" w14:textId="77777777" w:rsidR="00EF3192" w:rsidRDefault="00EF3192" w:rsidP="004C3129">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8A643FB" w14:textId="77777777" w:rsidR="00EF3192" w:rsidRDefault="00EF3192" w:rsidP="004C3129">
            <w:pPr>
              <w:pStyle w:val="CellNormal"/>
              <w:jc w:val="center"/>
            </w:pPr>
            <w:r>
              <w:t>None</w:t>
            </w:r>
          </w:p>
        </w:tc>
      </w:tr>
      <w:tr w:rsidR="00EF3192" w14:paraId="19A72415" w14:textId="77777777" w:rsidTr="004C3129">
        <w:trPr>
          <w:cantSplit/>
          <w:jc w:val="center"/>
        </w:trPr>
        <w:tc>
          <w:tcPr>
            <w:tcW w:w="1167" w:type="dxa"/>
            <w:vMerge/>
            <w:tcBorders>
              <w:left w:val="single" w:sz="6" w:space="0" w:color="auto"/>
              <w:right w:val="single" w:sz="6" w:space="0" w:color="auto"/>
            </w:tcBorders>
          </w:tcPr>
          <w:p w14:paraId="0E87CAF4" w14:textId="77777777" w:rsidR="00EF3192" w:rsidRDefault="00EF3192" w:rsidP="004C3129">
            <w:pPr>
              <w:pStyle w:val="CellNormal"/>
            </w:pPr>
          </w:p>
        </w:tc>
        <w:tc>
          <w:tcPr>
            <w:tcW w:w="1195" w:type="dxa"/>
            <w:tcBorders>
              <w:left w:val="single" w:sz="6" w:space="0" w:color="auto"/>
            </w:tcBorders>
          </w:tcPr>
          <w:p w14:paraId="0A81AC30" w14:textId="77777777" w:rsidR="00EF3192" w:rsidRDefault="00EF3192" w:rsidP="004C3129">
            <w:pPr>
              <w:pStyle w:val="CellNormal"/>
            </w:pPr>
            <w:r>
              <w:t>2Ah</w:t>
            </w:r>
          </w:p>
        </w:tc>
        <w:tc>
          <w:tcPr>
            <w:tcW w:w="4399" w:type="dxa"/>
          </w:tcPr>
          <w:p w14:paraId="2BB77419" w14:textId="77777777" w:rsidR="00EF3192" w:rsidRDefault="00EF3192" w:rsidP="004C3129">
            <w:pPr>
              <w:pStyle w:val="CellNormal"/>
            </w:pPr>
            <w:r>
              <w:t>5-Active Core Ratio Limit</w:t>
            </w:r>
          </w:p>
        </w:tc>
        <w:tc>
          <w:tcPr>
            <w:tcW w:w="1440" w:type="dxa"/>
            <w:vAlign w:val="center"/>
          </w:tcPr>
          <w:p w14:paraId="37EDA193" w14:textId="77777777" w:rsidR="00EF3192" w:rsidRDefault="00EF3192" w:rsidP="004C3129">
            <w:pPr>
              <w:pStyle w:val="CellNormal"/>
              <w:jc w:val="center"/>
            </w:pPr>
            <w:r>
              <w:t>Numeric</w:t>
            </w:r>
          </w:p>
        </w:tc>
        <w:tc>
          <w:tcPr>
            <w:tcW w:w="1080" w:type="dxa"/>
            <w:vAlign w:val="center"/>
          </w:tcPr>
          <w:p w14:paraId="325C4A9C" w14:textId="77777777" w:rsidR="00EF3192" w:rsidRDefault="00EF3192" w:rsidP="004C3129">
            <w:pPr>
              <w:pStyle w:val="CellNormal"/>
              <w:jc w:val="center"/>
            </w:pPr>
            <w:r>
              <w:t>None</w:t>
            </w:r>
          </w:p>
        </w:tc>
      </w:tr>
      <w:tr w:rsidR="00EF3192" w14:paraId="378E10A4" w14:textId="77777777" w:rsidTr="004C3129">
        <w:trPr>
          <w:cantSplit/>
          <w:jc w:val="center"/>
        </w:trPr>
        <w:tc>
          <w:tcPr>
            <w:tcW w:w="1167" w:type="dxa"/>
            <w:vMerge/>
            <w:tcBorders>
              <w:left w:val="single" w:sz="6" w:space="0" w:color="auto"/>
              <w:right w:val="single" w:sz="6" w:space="0" w:color="auto"/>
            </w:tcBorders>
          </w:tcPr>
          <w:p w14:paraId="3C1FF233" w14:textId="77777777" w:rsidR="00EF3192" w:rsidRDefault="00EF3192" w:rsidP="004C3129">
            <w:pPr>
              <w:pStyle w:val="CellNormal"/>
            </w:pPr>
          </w:p>
        </w:tc>
        <w:tc>
          <w:tcPr>
            <w:tcW w:w="1195" w:type="dxa"/>
            <w:tcBorders>
              <w:left w:val="single" w:sz="6" w:space="0" w:color="auto"/>
            </w:tcBorders>
          </w:tcPr>
          <w:p w14:paraId="309B6DB0" w14:textId="77777777" w:rsidR="00EF3192" w:rsidRDefault="00EF3192" w:rsidP="004C3129">
            <w:pPr>
              <w:pStyle w:val="CellNormal"/>
            </w:pPr>
            <w:r>
              <w:t>2Bh</w:t>
            </w:r>
          </w:p>
        </w:tc>
        <w:tc>
          <w:tcPr>
            <w:tcW w:w="4399" w:type="dxa"/>
          </w:tcPr>
          <w:p w14:paraId="55CBC6A3" w14:textId="77777777" w:rsidR="00EF3192" w:rsidRDefault="00EF3192" w:rsidP="004C3129">
            <w:pPr>
              <w:pStyle w:val="CellNormal"/>
            </w:pPr>
            <w:r>
              <w:t>6-Active Core Ratio Limit</w:t>
            </w:r>
          </w:p>
        </w:tc>
        <w:tc>
          <w:tcPr>
            <w:tcW w:w="1440" w:type="dxa"/>
            <w:vAlign w:val="center"/>
          </w:tcPr>
          <w:p w14:paraId="059042EB" w14:textId="77777777" w:rsidR="00EF3192" w:rsidRDefault="00EF3192" w:rsidP="004C3129">
            <w:pPr>
              <w:pStyle w:val="CellNormal"/>
              <w:jc w:val="center"/>
            </w:pPr>
            <w:r>
              <w:t>Numeric</w:t>
            </w:r>
          </w:p>
        </w:tc>
        <w:tc>
          <w:tcPr>
            <w:tcW w:w="1080" w:type="dxa"/>
            <w:vAlign w:val="center"/>
          </w:tcPr>
          <w:p w14:paraId="0A63F3D6" w14:textId="77777777" w:rsidR="00EF3192" w:rsidRDefault="00EF3192" w:rsidP="004C3129">
            <w:pPr>
              <w:pStyle w:val="CellNormal"/>
              <w:jc w:val="center"/>
            </w:pPr>
            <w:r>
              <w:t>None</w:t>
            </w:r>
          </w:p>
        </w:tc>
      </w:tr>
      <w:tr w:rsidR="00EF3192" w14:paraId="47C66CB8" w14:textId="77777777" w:rsidTr="004C3129">
        <w:trPr>
          <w:cantSplit/>
          <w:jc w:val="center"/>
        </w:trPr>
        <w:tc>
          <w:tcPr>
            <w:tcW w:w="1167" w:type="dxa"/>
            <w:vMerge/>
            <w:tcBorders>
              <w:left w:val="single" w:sz="6" w:space="0" w:color="auto"/>
              <w:right w:val="single" w:sz="6" w:space="0" w:color="auto"/>
            </w:tcBorders>
          </w:tcPr>
          <w:p w14:paraId="60212A62" w14:textId="77777777" w:rsidR="00EF3192" w:rsidRDefault="00EF3192" w:rsidP="004C3129">
            <w:pPr>
              <w:pStyle w:val="CellNormal"/>
            </w:pPr>
          </w:p>
        </w:tc>
        <w:tc>
          <w:tcPr>
            <w:tcW w:w="1195" w:type="dxa"/>
            <w:tcBorders>
              <w:left w:val="single" w:sz="6" w:space="0" w:color="auto"/>
            </w:tcBorders>
          </w:tcPr>
          <w:p w14:paraId="7363E464" w14:textId="77777777" w:rsidR="00EF3192" w:rsidRDefault="00EF3192" w:rsidP="004C3129">
            <w:pPr>
              <w:pStyle w:val="CellNormal"/>
            </w:pPr>
            <w:r>
              <w:t>60h</w:t>
            </w:r>
          </w:p>
        </w:tc>
        <w:tc>
          <w:tcPr>
            <w:tcW w:w="4399" w:type="dxa"/>
          </w:tcPr>
          <w:p w14:paraId="5A3DB4A8" w14:textId="77777777" w:rsidR="00EF3192" w:rsidRDefault="00EF3192" w:rsidP="004C3129">
            <w:pPr>
              <w:pStyle w:val="CellNormal"/>
            </w:pPr>
            <w:r>
              <w:t>7-Active Core Ratio Limit</w:t>
            </w:r>
          </w:p>
        </w:tc>
        <w:tc>
          <w:tcPr>
            <w:tcW w:w="1440" w:type="dxa"/>
            <w:vAlign w:val="center"/>
          </w:tcPr>
          <w:p w14:paraId="0C487344" w14:textId="77777777" w:rsidR="00EF3192" w:rsidRDefault="00EF3192" w:rsidP="004C3129">
            <w:pPr>
              <w:pStyle w:val="CellNormal"/>
              <w:jc w:val="center"/>
            </w:pPr>
            <w:r>
              <w:t>Numeric</w:t>
            </w:r>
          </w:p>
        </w:tc>
        <w:tc>
          <w:tcPr>
            <w:tcW w:w="1080" w:type="dxa"/>
            <w:vAlign w:val="center"/>
          </w:tcPr>
          <w:p w14:paraId="527AB033" w14:textId="77777777" w:rsidR="00EF3192" w:rsidRDefault="00EF3192" w:rsidP="004C3129">
            <w:pPr>
              <w:pStyle w:val="CellNormal"/>
              <w:jc w:val="center"/>
            </w:pPr>
            <w:r>
              <w:t>None</w:t>
            </w:r>
          </w:p>
        </w:tc>
      </w:tr>
      <w:tr w:rsidR="00EF3192" w14:paraId="12EDAC08" w14:textId="77777777" w:rsidTr="004C3129">
        <w:trPr>
          <w:cantSplit/>
          <w:jc w:val="center"/>
        </w:trPr>
        <w:tc>
          <w:tcPr>
            <w:tcW w:w="1167" w:type="dxa"/>
            <w:vMerge/>
            <w:tcBorders>
              <w:left w:val="single" w:sz="6" w:space="0" w:color="auto"/>
              <w:right w:val="single" w:sz="6" w:space="0" w:color="auto"/>
            </w:tcBorders>
          </w:tcPr>
          <w:p w14:paraId="2245A0AB" w14:textId="77777777" w:rsidR="00EF3192" w:rsidRDefault="00EF3192" w:rsidP="004C3129">
            <w:pPr>
              <w:pStyle w:val="CellNormal"/>
            </w:pPr>
          </w:p>
        </w:tc>
        <w:tc>
          <w:tcPr>
            <w:tcW w:w="1195" w:type="dxa"/>
            <w:tcBorders>
              <w:left w:val="single" w:sz="6" w:space="0" w:color="auto"/>
            </w:tcBorders>
          </w:tcPr>
          <w:p w14:paraId="64318115" w14:textId="77777777" w:rsidR="00EF3192" w:rsidRDefault="00EF3192" w:rsidP="004C3129">
            <w:pPr>
              <w:pStyle w:val="CellNormal"/>
            </w:pPr>
            <w:r>
              <w:t>61h</w:t>
            </w:r>
          </w:p>
        </w:tc>
        <w:tc>
          <w:tcPr>
            <w:tcW w:w="4399" w:type="dxa"/>
          </w:tcPr>
          <w:p w14:paraId="5A31EEF9" w14:textId="77777777" w:rsidR="00EF3192" w:rsidRDefault="00EF3192" w:rsidP="004C3129">
            <w:pPr>
              <w:pStyle w:val="CellNormal"/>
            </w:pPr>
            <w:r>
              <w:t>8-Active Core Ratio Limit</w:t>
            </w:r>
          </w:p>
        </w:tc>
        <w:tc>
          <w:tcPr>
            <w:tcW w:w="1440" w:type="dxa"/>
            <w:vAlign w:val="center"/>
          </w:tcPr>
          <w:p w14:paraId="48A9B952" w14:textId="77777777" w:rsidR="00EF3192" w:rsidRDefault="00EF3192" w:rsidP="004C3129">
            <w:pPr>
              <w:pStyle w:val="CellNormal"/>
              <w:jc w:val="center"/>
            </w:pPr>
            <w:r>
              <w:t>Numeric</w:t>
            </w:r>
          </w:p>
        </w:tc>
        <w:tc>
          <w:tcPr>
            <w:tcW w:w="1080" w:type="dxa"/>
            <w:vAlign w:val="center"/>
          </w:tcPr>
          <w:p w14:paraId="32376A16" w14:textId="77777777" w:rsidR="00EF3192" w:rsidRDefault="00EF3192" w:rsidP="004C3129">
            <w:pPr>
              <w:pStyle w:val="CellNormal"/>
              <w:jc w:val="center"/>
            </w:pPr>
            <w:r>
              <w:t>None</w:t>
            </w:r>
          </w:p>
        </w:tc>
      </w:tr>
      <w:tr w:rsidR="00EF3192" w14:paraId="779884B2" w14:textId="77777777" w:rsidTr="004C3129">
        <w:trPr>
          <w:cantSplit/>
          <w:jc w:val="center"/>
        </w:trPr>
        <w:tc>
          <w:tcPr>
            <w:tcW w:w="1167" w:type="dxa"/>
            <w:vMerge/>
            <w:tcBorders>
              <w:left w:val="single" w:sz="6" w:space="0" w:color="auto"/>
              <w:right w:val="single" w:sz="6" w:space="0" w:color="auto"/>
            </w:tcBorders>
          </w:tcPr>
          <w:p w14:paraId="42ED60CF" w14:textId="77777777" w:rsidR="00EF3192" w:rsidRDefault="00EF3192" w:rsidP="004C3129">
            <w:pPr>
              <w:pStyle w:val="CellNormal"/>
            </w:pPr>
          </w:p>
        </w:tc>
        <w:tc>
          <w:tcPr>
            <w:tcW w:w="1195" w:type="dxa"/>
            <w:tcBorders>
              <w:left w:val="single" w:sz="6" w:space="0" w:color="auto"/>
            </w:tcBorders>
          </w:tcPr>
          <w:p w14:paraId="27A7BDFE" w14:textId="77777777" w:rsidR="00EF3192" w:rsidRDefault="00EF3192" w:rsidP="004C3129">
            <w:pPr>
              <w:pStyle w:val="CellNormal"/>
            </w:pPr>
            <w:r>
              <w:t>6Bh</w:t>
            </w:r>
          </w:p>
        </w:tc>
        <w:tc>
          <w:tcPr>
            <w:tcW w:w="4399" w:type="dxa"/>
          </w:tcPr>
          <w:p w14:paraId="6930761D" w14:textId="77777777" w:rsidR="00EF3192" w:rsidRDefault="00EF3192" w:rsidP="004C3129">
            <w:pPr>
              <w:pStyle w:val="CellNormal"/>
            </w:pPr>
            <w:r>
              <w:t>9-Active Core Ratio Limit</w:t>
            </w:r>
          </w:p>
        </w:tc>
        <w:tc>
          <w:tcPr>
            <w:tcW w:w="1440" w:type="dxa"/>
            <w:vAlign w:val="center"/>
          </w:tcPr>
          <w:p w14:paraId="03302343" w14:textId="77777777" w:rsidR="00EF3192" w:rsidRDefault="00EF3192" w:rsidP="004C3129">
            <w:pPr>
              <w:pStyle w:val="CellNormal"/>
              <w:jc w:val="center"/>
            </w:pPr>
            <w:r>
              <w:t>Numeric</w:t>
            </w:r>
          </w:p>
        </w:tc>
        <w:tc>
          <w:tcPr>
            <w:tcW w:w="1080" w:type="dxa"/>
            <w:vAlign w:val="center"/>
          </w:tcPr>
          <w:p w14:paraId="68C563F4" w14:textId="77777777" w:rsidR="00EF3192" w:rsidRDefault="00EF3192" w:rsidP="004C3129">
            <w:pPr>
              <w:pStyle w:val="CellNormal"/>
              <w:jc w:val="center"/>
            </w:pPr>
            <w:r>
              <w:t>None</w:t>
            </w:r>
          </w:p>
        </w:tc>
      </w:tr>
      <w:tr w:rsidR="00EF3192" w14:paraId="232B5980" w14:textId="77777777" w:rsidTr="004C3129">
        <w:trPr>
          <w:cantSplit/>
          <w:jc w:val="center"/>
        </w:trPr>
        <w:tc>
          <w:tcPr>
            <w:tcW w:w="1167" w:type="dxa"/>
            <w:vMerge/>
            <w:tcBorders>
              <w:left w:val="single" w:sz="6" w:space="0" w:color="auto"/>
              <w:right w:val="single" w:sz="6" w:space="0" w:color="auto"/>
            </w:tcBorders>
          </w:tcPr>
          <w:p w14:paraId="31279794" w14:textId="77777777" w:rsidR="00EF3192" w:rsidRDefault="00EF3192" w:rsidP="004C3129">
            <w:pPr>
              <w:pStyle w:val="CellNormal"/>
            </w:pPr>
          </w:p>
        </w:tc>
        <w:tc>
          <w:tcPr>
            <w:tcW w:w="1195" w:type="dxa"/>
            <w:tcBorders>
              <w:left w:val="single" w:sz="6" w:space="0" w:color="auto"/>
            </w:tcBorders>
          </w:tcPr>
          <w:p w14:paraId="56EEC66E" w14:textId="77777777" w:rsidR="00EF3192" w:rsidRDefault="00EF3192" w:rsidP="004C3129">
            <w:pPr>
              <w:pStyle w:val="CellNormal"/>
            </w:pPr>
            <w:r>
              <w:t>6Ch</w:t>
            </w:r>
          </w:p>
        </w:tc>
        <w:tc>
          <w:tcPr>
            <w:tcW w:w="4399" w:type="dxa"/>
          </w:tcPr>
          <w:p w14:paraId="213F569C" w14:textId="77777777" w:rsidR="00EF3192" w:rsidRDefault="00EF3192" w:rsidP="004C3129">
            <w:pPr>
              <w:pStyle w:val="CellNormal"/>
            </w:pPr>
            <w:r>
              <w:t>10-Active Core Ratio Limit</w:t>
            </w:r>
          </w:p>
        </w:tc>
        <w:tc>
          <w:tcPr>
            <w:tcW w:w="1440" w:type="dxa"/>
            <w:vAlign w:val="center"/>
          </w:tcPr>
          <w:p w14:paraId="15EA60B0" w14:textId="77777777" w:rsidR="00EF3192" w:rsidRDefault="00EF3192" w:rsidP="004C3129">
            <w:pPr>
              <w:pStyle w:val="CellNormal"/>
              <w:jc w:val="center"/>
            </w:pPr>
            <w:r>
              <w:t>Numeric</w:t>
            </w:r>
          </w:p>
        </w:tc>
        <w:tc>
          <w:tcPr>
            <w:tcW w:w="1080" w:type="dxa"/>
            <w:vAlign w:val="center"/>
          </w:tcPr>
          <w:p w14:paraId="5B8BF463" w14:textId="77777777" w:rsidR="00EF3192" w:rsidRDefault="00EF3192" w:rsidP="004C3129">
            <w:pPr>
              <w:pStyle w:val="CellNormal"/>
              <w:jc w:val="center"/>
            </w:pPr>
            <w:r>
              <w:t>None</w:t>
            </w:r>
          </w:p>
        </w:tc>
      </w:tr>
      <w:tr w:rsidR="005367D1" w14:paraId="6BBDB6FA" w14:textId="77777777" w:rsidTr="004C3129">
        <w:trPr>
          <w:cantSplit/>
          <w:jc w:val="center"/>
        </w:trPr>
        <w:tc>
          <w:tcPr>
            <w:tcW w:w="1167" w:type="dxa"/>
            <w:vMerge/>
            <w:tcBorders>
              <w:left w:val="single" w:sz="6" w:space="0" w:color="auto"/>
              <w:right w:val="single" w:sz="6" w:space="0" w:color="auto"/>
            </w:tcBorders>
          </w:tcPr>
          <w:p w14:paraId="2D78070D" w14:textId="77777777" w:rsidR="005367D1" w:rsidRDefault="005367D1" w:rsidP="005367D1">
            <w:pPr>
              <w:pStyle w:val="CellNormal"/>
            </w:pPr>
          </w:p>
        </w:tc>
        <w:tc>
          <w:tcPr>
            <w:tcW w:w="1195" w:type="dxa"/>
            <w:tcBorders>
              <w:left w:val="single" w:sz="6" w:space="0" w:color="auto"/>
            </w:tcBorders>
          </w:tcPr>
          <w:p w14:paraId="70B34ECB" w14:textId="3F622BA6" w:rsidR="005367D1" w:rsidRDefault="005367D1" w:rsidP="005367D1">
            <w:pPr>
              <w:pStyle w:val="CellNormal"/>
            </w:pPr>
            <w:r>
              <w:t>DAh-E8h</w:t>
            </w:r>
          </w:p>
        </w:tc>
        <w:tc>
          <w:tcPr>
            <w:tcW w:w="4399" w:type="dxa"/>
          </w:tcPr>
          <w:p w14:paraId="29E2B01E" w14:textId="34315B78" w:rsidR="005367D1" w:rsidRDefault="005367D1" w:rsidP="005367D1">
            <w:pPr>
              <w:pStyle w:val="CellNormal"/>
            </w:pPr>
            <w:r>
              <w:t>11-24 Active Core Ratio Limit</w:t>
            </w:r>
          </w:p>
        </w:tc>
        <w:tc>
          <w:tcPr>
            <w:tcW w:w="1440" w:type="dxa"/>
            <w:vAlign w:val="center"/>
          </w:tcPr>
          <w:p w14:paraId="788B37CD" w14:textId="14160D59" w:rsidR="005367D1" w:rsidRDefault="005367D1" w:rsidP="005367D1">
            <w:pPr>
              <w:pStyle w:val="CellNormal"/>
              <w:jc w:val="center"/>
            </w:pPr>
            <w:r>
              <w:t>Numeric</w:t>
            </w:r>
          </w:p>
        </w:tc>
        <w:tc>
          <w:tcPr>
            <w:tcW w:w="1080" w:type="dxa"/>
            <w:vAlign w:val="center"/>
          </w:tcPr>
          <w:p w14:paraId="0FE8A990" w14:textId="2D0AC25C" w:rsidR="005367D1" w:rsidRDefault="005367D1" w:rsidP="005367D1">
            <w:pPr>
              <w:pStyle w:val="CellNormal"/>
              <w:jc w:val="center"/>
            </w:pPr>
            <w:r>
              <w:t>None</w:t>
            </w:r>
          </w:p>
        </w:tc>
      </w:tr>
      <w:tr w:rsidR="005367D1" w14:paraId="555668AB" w14:textId="77777777" w:rsidTr="004C3129">
        <w:trPr>
          <w:cantSplit/>
          <w:jc w:val="center"/>
        </w:trPr>
        <w:tc>
          <w:tcPr>
            <w:tcW w:w="1167" w:type="dxa"/>
            <w:vMerge/>
            <w:tcBorders>
              <w:left w:val="single" w:sz="6" w:space="0" w:color="auto"/>
              <w:right w:val="single" w:sz="6" w:space="0" w:color="auto"/>
            </w:tcBorders>
          </w:tcPr>
          <w:p w14:paraId="158E6B3F" w14:textId="77777777" w:rsidR="005367D1" w:rsidRDefault="005367D1" w:rsidP="005367D1">
            <w:pPr>
              <w:pStyle w:val="CellNormal"/>
            </w:pPr>
          </w:p>
        </w:tc>
        <w:tc>
          <w:tcPr>
            <w:tcW w:w="1195" w:type="dxa"/>
            <w:tcBorders>
              <w:left w:val="single" w:sz="6" w:space="0" w:color="auto"/>
            </w:tcBorders>
          </w:tcPr>
          <w:p w14:paraId="13B5090F" w14:textId="648ECE1A" w:rsidR="005367D1" w:rsidRDefault="005367D1" w:rsidP="005367D1">
            <w:pPr>
              <w:pStyle w:val="CellNormal"/>
            </w:pPr>
            <w:r>
              <w:t>FA0h-*</w:t>
            </w:r>
          </w:p>
        </w:tc>
        <w:tc>
          <w:tcPr>
            <w:tcW w:w="4399" w:type="dxa"/>
          </w:tcPr>
          <w:p w14:paraId="23294EA1" w14:textId="3CB480F2" w:rsidR="005367D1" w:rsidRDefault="005367D1" w:rsidP="005367D1">
            <w:pPr>
              <w:pStyle w:val="CellNormal"/>
            </w:pPr>
            <w:r>
              <w:t xml:space="preserve">25-* Active Core Ratio Limit (All IDs after 25 increment from FA0h) </w:t>
            </w:r>
          </w:p>
        </w:tc>
        <w:tc>
          <w:tcPr>
            <w:tcW w:w="1440" w:type="dxa"/>
            <w:vAlign w:val="center"/>
          </w:tcPr>
          <w:p w14:paraId="02BA4996" w14:textId="72E4D90E" w:rsidR="005367D1" w:rsidRDefault="005367D1" w:rsidP="005367D1">
            <w:pPr>
              <w:pStyle w:val="CellNormal"/>
              <w:jc w:val="center"/>
            </w:pPr>
            <w:r>
              <w:t>Numeric</w:t>
            </w:r>
          </w:p>
        </w:tc>
        <w:tc>
          <w:tcPr>
            <w:tcW w:w="1080" w:type="dxa"/>
            <w:vAlign w:val="center"/>
          </w:tcPr>
          <w:p w14:paraId="3FA5C3D4" w14:textId="5067E06D" w:rsidR="005367D1" w:rsidRDefault="005367D1" w:rsidP="005367D1">
            <w:pPr>
              <w:pStyle w:val="CellNormal"/>
              <w:jc w:val="center"/>
            </w:pPr>
            <w:r>
              <w:t>None</w:t>
            </w:r>
          </w:p>
        </w:tc>
      </w:tr>
      <w:tr w:rsidR="005367D1" w14:paraId="0B54A341" w14:textId="77777777" w:rsidTr="004C3129">
        <w:trPr>
          <w:cantSplit/>
          <w:jc w:val="center"/>
        </w:trPr>
        <w:tc>
          <w:tcPr>
            <w:tcW w:w="1167" w:type="dxa"/>
            <w:vMerge/>
            <w:tcBorders>
              <w:left w:val="single" w:sz="6" w:space="0" w:color="auto"/>
              <w:right w:val="single" w:sz="6" w:space="0" w:color="auto"/>
            </w:tcBorders>
          </w:tcPr>
          <w:p w14:paraId="51154DAE" w14:textId="77777777" w:rsidR="005367D1" w:rsidRDefault="005367D1" w:rsidP="005367D1">
            <w:pPr>
              <w:pStyle w:val="CellNormal"/>
            </w:pPr>
          </w:p>
        </w:tc>
        <w:tc>
          <w:tcPr>
            <w:tcW w:w="1195" w:type="dxa"/>
            <w:tcBorders>
              <w:left w:val="single" w:sz="6" w:space="0" w:color="auto"/>
            </w:tcBorders>
          </w:tcPr>
          <w:p w14:paraId="3951DF4F" w14:textId="77777777" w:rsidR="005367D1" w:rsidRDefault="005367D1" w:rsidP="005367D1">
            <w:pPr>
              <w:pStyle w:val="CellNormal"/>
            </w:pPr>
            <w:r w:rsidRPr="00D8467F">
              <w:t>22h</w:t>
            </w:r>
          </w:p>
        </w:tc>
        <w:tc>
          <w:tcPr>
            <w:tcW w:w="4399" w:type="dxa"/>
          </w:tcPr>
          <w:p w14:paraId="14F09E09" w14:textId="77777777" w:rsidR="005367D1" w:rsidRDefault="005367D1" w:rsidP="005367D1">
            <w:pPr>
              <w:pStyle w:val="CellNormal"/>
            </w:pPr>
            <w:r>
              <w:t xml:space="preserve"> Dynamic CPU Voltage Offset</w:t>
            </w:r>
          </w:p>
        </w:tc>
        <w:tc>
          <w:tcPr>
            <w:tcW w:w="1440" w:type="dxa"/>
            <w:vAlign w:val="center"/>
          </w:tcPr>
          <w:p w14:paraId="6DEB8BEB" w14:textId="77777777" w:rsidR="005367D1" w:rsidRDefault="005367D1" w:rsidP="005367D1">
            <w:pPr>
              <w:pStyle w:val="CellNormal"/>
              <w:jc w:val="center"/>
            </w:pPr>
            <w:r>
              <w:t>Numeric</w:t>
            </w:r>
          </w:p>
        </w:tc>
        <w:tc>
          <w:tcPr>
            <w:tcW w:w="1080" w:type="dxa"/>
            <w:vAlign w:val="center"/>
          </w:tcPr>
          <w:p w14:paraId="0063AF9C" w14:textId="77777777" w:rsidR="005367D1" w:rsidRDefault="005367D1" w:rsidP="005367D1">
            <w:pPr>
              <w:pStyle w:val="CellNormal"/>
              <w:jc w:val="center"/>
            </w:pPr>
            <w:r>
              <w:t>mV</w:t>
            </w:r>
          </w:p>
        </w:tc>
      </w:tr>
      <w:tr w:rsidR="005367D1" w:rsidRPr="007D392E" w14:paraId="53FE00C6" w14:textId="77777777" w:rsidTr="004C3129">
        <w:trPr>
          <w:cantSplit/>
          <w:jc w:val="center"/>
        </w:trPr>
        <w:tc>
          <w:tcPr>
            <w:tcW w:w="1167" w:type="dxa"/>
            <w:vMerge/>
            <w:tcBorders>
              <w:left w:val="single" w:sz="6" w:space="0" w:color="auto"/>
              <w:right w:val="single" w:sz="6" w:space="0" w:color="auto"/>
            </w:tcBorders>
          </w:tcPr>
          <w:p w14:paraId="4907B534" w14:textId="77777777" w:rsidR="005367D1" w:rsidRPr="00D8467F" w:rsidRDefault="005367D1" w:rsidP="005367D1">
            <w:pPr>
              <w:pStyle w:val="CellNormal"/>
            </w:pPr>
          </w:p>
        </w:tc>
        <w:tc>
          <w:tcPr>
            <w:tcW w:w="1195" w:type="dxa"/>
            <w:tcBorders>
              <w:left w:val="single" w:sz="6" w:space="0" w:color="auto"/>
            </w:tcBorders>
          </w:tcPr>
          <w:p w14:paraId="47BF63C6" w14:textId="77777777" w:rsidR="005367D1" w:rsidRDefault="005367D1" w:rsidP="005367D1">
            <w:pPr>
              <w:pStyle w:val="CellNormal"/>
            </w:pPr>
            <w:r>
              <w:t>29h</w:t>
            </w:r>
          </w:p>
        </w:tc>
        <w:tc>
          <w:tcPr>
            <w:tcW w:w="4399" w:type="dxa"/>
          </w:tcPr>
          <w:p w14:paraId="14636FF5" w14:textId="77777777" w:rsidR="005367D1" w:rsidRDefault="005367D1" w:rsidP="005367D1">
            <w:pPr>
              <w:pStyle w:val="CellNormal"/>
            </w:pPr>
            <w:r>
              <w:t>Enhanced Intel® SpeedStep Technology Enable</w:t>
            </w:r>
          </w:p>
        </w:tc>
        <w:tc>
          <w:tcPr>
            <w:tcW w:w="1440" w:type="dxa"/>
            <w:vAlign w:val="center"/>
          </w:tcPr>
          <w:p w14:paraId="45CAD95A" w14:textId="77777777" w:rsidR="005367D1" w:rsidRDefault="005367D1" w:rsidP="005367D1">
            <w:pPr>
              <w:pStyle w:val="CellNormal"/>
              <w:jc w:val="center"/>
            </w:pPr>
            <w:r>
              <w:t>En/Dis</w:t>
            </w:r>
          </w:p>
        </w:tc>
        <w:tc>
          <w:tcPr>
            <w:tcW w:w="1080" w:type="dxa"/>
            <w:vAlign w:val="center"/>
          </w:tcPr>
          <w:p w14:paraId="12013940" w14:textId="77777777" w:rsidR="005367D1" w:rsidRDefault="005367D1" w:rsidP="005367D1">
            <w:pPr>
              <w:pStyle w:val="CellNormal"/>
              <w:jc w:val="center"/>
            </w:pPr>
            <w:r>
              <w:t>None</w:t>
            </w:r>
          </w:p>
        </w:tc>
      </w:tr>
      <w:tr w:rsidR="005367D1" w:rsidRPr="00D8467F" w14:paraId="0E2CA393" w14:textId="77777777" w:rsidTr="004C3129">
        <w:trPr>
          <w:cantSplit/>
          <w:jc w:val="center"/>
        </w:trPr>
        <w:tc>
          <w:tcPr>
            <w:tcW w:w="1167" w:type="dxa"/>
            <w:vMerge/>
            <w:tcBorders>
              <w:left w:val="single" w:sz="6" w:space="0" w:color="auto"/>
              <w:right w:val="single" w:sz="6" w:space="0" w:color="auto"/>
            </w:tcBorders>
          </w:tcPr>
          <w:p w14:paraId="5270926E" w14:textId="77777777" w:rsidR="005367D1" w:rsidRPr="00D8467F"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3AE7262" w14:textId="77777777" w:rsidR="005367D1" w:rsidRPr="00D8467F" w:rsidRDefault="005367D1" w:rsidP="005367D1">
            <w:pPr>
              <w:pStyle w:val="CellNormal"/>
            </w:pPr>
            <w:r>
              <w:t>2Eh</w:t>
            </w:r>
          </w:p>
        </w:tc>
        <w:tc>
          <w:tcPr>
            <w:tcW w:w="4399" w:type="dxa"/>
            <w:tcBorders>
              <w:top w:val="single" w:sz="6" w:space="0" w:color="auto"/>
              <w:left w:val="single" w:sz="6" w:space="0" w:color="auto"/>
              <w:bottom w:val="single" w:sz="6" w:space="0" w:color="auto"/>
              <w:right w:val="single" w:sz="6" w:space="0" w:color="auto"/>
            </w:tcBorders>
          </w:tcPr>
          <w:p w14:paraId="1666ED13" w14:textId="77777777" w:rsidR="005367D1" w:rsidRPr="00D8467F" w:rsidRDefault="005367D1" w:rsidP="005367D1">
            <w:pPr>
              <w:pStyle w:val="CellNormal"/>
            </w:pPr>
            <w:r>
              <w:t>Additional Turbo Mode CPU Voltage</w:t>
            </w:r>
          </w:p>
        </w:tc>
        <w:tc>
          <w:tcPr>
            <w:tcW w:w="1440" w:type="dxa"/>
            <w:tcBorders>
              <w:top w:val="single" w:sz="6" w:space="0" w:color="auto"/>
              <w:left w:val="single" w:sz="6" w:space="0" w:color="auto"/>
              <w:bottom w:val="single" w:sz="6" w:space="0" w:color="auto"/>
              <w:right w:val="single" w:sz="6" w:space="0" w:color="auto"/>
            </w:tcBorders>
            <w:vAlign w:val="center"/>
          </w:tcPr>
          <w:p w14:paraId="05A1B2B8"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2751F4E4" w14:textId="77777777" w:rsidR="005367D1" w:rsidRDefault="005367D1" w:rsidP="005367D1">
            <w:pPr>
              <w:pStyle w:val="CellNormal"/>
              <w:jc w:val="center"/>
            </w:pPr>
            <w:r>
              <w:t>mV</w:t>
            </w:r>
          </w:p>
        </w:tc>
      </w:tr>
      <w:tr w:rsidR="005367D1" w:rsidRPr="007D392E" w14:paraId="0A8E6672" w14:textId="77777777" w:rsidTr="004C3129">
        <w:trPr>
          <w:cantSplit/>
          <w:jc w:val="center"/>
        </w:trPr>
        <w:tc>
          <w:tcPr>
            <w:tcW w:w="1167" w:type="dxa"/>
            <w:vMerge/>
            <w:tcBorders>
              <w:left w:val="single" w:sz="6" w:space="0" w:color="auto"/>
              <w:right w:val="single" w:sz="6" w:space="0" w:color="auto"/>
            </w:tcBorders>
          </w:tcPr>
          <w:p w14:paraId="618C0296" w14:textId="77777777" w:rsidR="005367D1" w:rsidRPr="00D8467F"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34C1992" w14:textId="77777777" w:rsidR="005367D1" w:rsidRDefault="005367D1" w:rsidP="005367D1">
            <w:pPr>
              <w:pStyle w:val="CellNormal"/>
            </w:pPr>
            <w:r>
              <w:t>2Fh</w:t>
            </w:r>
          </w:p>
        </w:tc>
        <w:tc>
          <w:tcPr>
            <w:tcW w:w="4399" w:type="dxa"/>
            <w:tcBorders>
              <w:top w:val="single" w:sz="6" w:space="0" w:color="auto"/>
              <w:left w:val="single" w:sz="6" w:space="0" w:color="auto"/>
              <w:bottom w:val="single" w:sz="6" w:space="0" w:color="auto"/>
              <w:right w:val="single" w:sz="6" w:space="0" w:color="auto"/>
            </w:tcBorders>
          </w:tcPr>
          <w:p w14:paraId="297DD127" w14:textId="77777777" w:rsidR="005367D1" w:rsidRDefault="005367D1" w:rsidP="005367D1">
            <w:pPr>
              <w:pStyle w:val="CellNormal"/>
            </w:pPr>
            <w:r>
              <w:t>Short Window Package Total Design Power Limit (PL2)</w:t>
            </w:r>
          </w:p>
        </w:tc>
        <w:tc>
          <w:tcPr>
            <w:tcW w:w="1440" w:type="dxa"/>
            <w:tcBorders>
              <w:top w:val="single" w:sz="6" w:space="0" w:color="auto"/>
              <w:left w:val="single" w:sz="6" w:space="0" w:color="auto"/>
              <w:bottom w:val="single" w:sz="6" w:space="0" w:color="auto"/>
              <w:right w:val="single" w:sz="6" w:space="0" w:color="auto"/>
            </w:tcBorders>
            <w:vAlign w:val="center"/>
          </w:tcPr>
          <w:p w14:paraId="5ACD9A36"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CA1E9AE" w14:textId="77777777" w:rsidR="005367D1" w:rsidRDefault="005367D1" w:rsidP="005367D1">
            <w:pPr>
              <w:pStyle w:val="CellNormal"/>
              <w:jc w:val="center"/>
            </w:pPr>
            <w:r>
              <w:t>Watts</w:t>
            </w:r>
          </w:p>
        </w:tc>
      </w:tr>
      <w:tr w:rsidR="005367D1" w14:paraId="75FE019E" w14:textId="77777777" w:rsidTr="004C3129">
        <w:trPr>
          <w:cantSplit/>
          <w:jc w:val="center"/>
        </w:trPr>
        <w:tc>
          <w:tcPr>
            <w:tcW w:w="1167" w:type="dxa"/>
            <w:vMerge/>
            <w:tcBorders>
              <w:left w:val="single" w:sz="6" w:space="0" w:color="auto"/>
              <w:right w:val="single" w:sz="6" w:space="0" w:color="auto"/>
            </w:tcBorders>
          </w:tcPr>
          <w:p w14:paraId="13FCD9AA"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63715B7" w14:textId="77777777" w:rsidR="005367D1" w:rsidRDefault="005367D1" w:rsidP="005367D1">
            <w:pPr>
              <w:pStyle w:val="CellNormal"/>
            </w:pPr>
            <w:r>
              <w:t>30h</w:t>
            </w:r>
          </w:p>
        </w:tc>
        <w:tc>
          <w:tcPr>
            <w:tcW w:w="4399" w:type="dxa"/>
            <w:tcBorders>
              <w:top w:val="single" w:sz="6" w:space="0" w:color="auto"/>
              <w:left w:val="single" w:sz="6" w:space="0" w:color="auto"/>
              <w:bottom w:val="single" w:sz="6" w:space="0" w:color="auto"/>
              <w:right w:val="single" w:sz="6" w:space="0" w:color="auto"/>
            </w:tcBorders>
          </w:tcPr>
          <w:p w14:paraId="6A48E7D7" w14:textId="77777777" w:rsidR="005367D1" w:rsidRDefault="005367D1" w:rsidP="005367D1">
            <w:pPr>
              <w:pStyle w:val="CellNormal"/>
            </w:pPr>
            <w:r>
              <w:t>Extended Window Package Total Design Power Limit (PL1)</w:t>
            </w:r>
          </w:p>
        </w:tc>
        <w:tc>
          <w:tcPr>
            <w:tcW w:w="1440" w:type="dxa"/>
            <w:tcBorders>
              <w:top w:val="single" w:sz="6" w:space="0" w:color="auto"/>
              <w:left w:val="single" w:sz="6" w:space="0" w:color="auto"/>
              <w:bottom w:val="single" w:sz="6" w:space="0" w:color="auto"/>
              <w:right w:val="single" w:sz="6" w:space="0" w:color="auto"/>
            </w:tcBorders>
            <w:vAlign w:val="center"/>
          </w:tcPr>
          <w:p w14:paraId="09F3258F"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FF49B7E" w14:textId="77777777" w:rsidR="005367D1" w:rsidRDefault="005367D1" w:rsidP="005367D1">
            <w:pPr>
              <w:pStyle w:val="CellNormal"/>
              <w:jc w:val="center"/>
            </w:pPr>
            <w:r>
              <w:t>Watts</w:t>
            </w:r>
          </w:p>
        </w:tc>
      </w:tr>
      <w:tr w:rsidR="005367D1" w14:paraId="155A3DC9" w14:textId="77777777" w:rsidTr="004C3129">
        <w:trPr>
          <w:cantSplit/>
          <w:jc w:val="center"/>
        </w:trPr>
        <w:tc>
          <w:tcPr>
            <w:tcW w:w="1167" w:type="dxa"/>
            <w:vMerge/>
            <w:tcBorders>
              <w:left w:val="single" w:sz="6" w:space="0" w:color="auto"/>
              <w:right w:val="single" w:sz="6" w:space="0" w:color="auto"/>
            </w:tcBorders>
          </w:tcPr>
          <w:p w14:paraId="2C910A3A"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342286A" w14:textId="77777777" w:rsidR="005367D1" w:rsidRDefault="005367D1" w:rsidP="005367D1">
            <w:pPr>
              <w:pStyle w:val="CellNormal"/>
            </w:pPr>
            <w:r>
              <w:t>43h</w:t>
            </w:r>
          </w:p>
        </w:tc>
        <w:tc>
          <w:tcPr>
            <w:tcW w:w="4399" w:type="dxa"/>
            <w:tcBorders>
              <w:top w:val="single" w:sz="6" w:space="0" w:color="auto"/>
              <w:left w:val="single" w:sz="6" w:space="0" w:color="auto"/>
              <w:bottom w:val="single" w:sz="6" w:space="0" w:color="auto"/>
              <w:right w:val="single" w:sz="6" w:space="0" w:color="auto"/>
            </w:tcBorders>
          </w:tcPr>
          <w:p w14:paraId="2C154014" w14:textId="77777777" w:rsidR="005367D1" w:rsidRDefault="005367D1" w:rsidP="005367D1">
            <w:pPr>
              <w:pStyle w:val="CellNormal"/>
            </w:pPr>
            <w:r>
              <w:t>Short Window Time (Tau for PL2)</w:t>
            </w:r>
          </w:p>
        </w:tc>
        <w:tc>
          <w:tcPr>
            <w:tcW w:w="1440" w:type="dxa"/>
            <w:tcBorders>
              <w:top w:val="single" w:sz="6" w:space="0" w:color="auto"/>
              <w:left w:val="single" w:sz="6" w:space="0" w:color="auto"/>
              <w:bottom w:val="single" w:sz="6" w:space="0" w:color="auto"/>
              <w:right w:val="single" w:sz="6" w:space="0" w:color="auto"/>
            </w:tcBorders>
            <w:vAlign w:val="center"/>
          </w:tcPr>
          <w:p w14:paraId="46480360"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53B657FC" w14:textId="77777777" w:rsidR="005367D1" w:rsidRDefault="005367D1" w:rsidP="005367D1">
            <w:pPr>
              <w:pStyle w:val="CellNormal"/>
              <w:jc w:val="center"/>
            </w:pPr>
            <w:r>
              <w:t>Seconds</w:t>
            </w:r>
          </w:p>
        </w:tc>
      </w:tr>
      <w:tr w:rsidR="005367D1" w14:paraId="5CB80508" w14:textId="77777777" w:rsidTr="004C3129">
        <w:trPr>
          <w:cantSplit/>
          <w:jc w:val="center"/>
        </w:trPr>
        <w:tc>
          <w:tcPr>
            <w:tcW w:w="1167" w:type="dxa"/>
            <w:vMerge/>
            <w:tcBorders>
              <w:left w:val="single" w:sz="6" w:space="0" w:color="auto"/>
              <w:right w:val="single" w:sz="6" w:space="0" w:color="auto"/>
            </w:tcBorders>
          </w:tcPr>
          <w:p w14:paraId="4200F653"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9F6B1BC" w14:textId="77777777" w:rsidR="005367D1" w:rsidRDefault="005367D1" w:rsidP="005367D1">
            <w:pPr>
              <w:pStyle w:val="CellNormal"/>
            </w:pPr>
            <w:r>
              <w:t>42h</w:t>
            </w:r>
          </w:p>
        </w:tc>
        <w:tc>
          <w:tcPr>
            <w:tcW w:w="4399" w:type="dxa"/>
            <w:tcBorders>
              <w:top w:val="single" w:sz="6" w:space="0" w:color="auto"/>
              <w:left w:val="single" w:sz="6" w:space="0" w:color="auto"/>
              <w:bottom w:val="single" w:sz="6" w:space="0" w:color="auto"/>
              <w:right w:val="single" w:sz="6" w:space="0" w:color="auto"/>
            </w:tcBorders>
          </w:tcPr>
          <w:p w14:paraId="480D3C22" w14:textId="77777777" w:rsidR="005367D1" w:rsidRDefault="005367D1" w:rsidP="005367D1">
            <w:pPr>
              <w:pStyle w:val="CellNormal"/>
            </w:pPr>
            <w:r>
              <w:t>Extended Window Time (Tau for PL1)</w:t>
            </w:r>
          </w:p>
        </w:tc>
        <w:tc>
          <w:tcPr>
            <w:tcW w:w="1440" w:type="dxa"/>
            <w:tcBorders>
              <w:top w:val="single" w:sz="6" w:space="0" w:color="auto"/>
              <w:left w:val="single" w:sz="6" w:space="0" w:color="auto"/>
              <w:bottom w:val="single" w:sz="6" w:space="0" w:color="auto"/>
              <w:right w:val="single" w:sz="6" w:space="0" w:color="auto"/>
            </w:tcBorders>
            <w:vAlign w:val="center"/>
          </w:tcPr>
          <w:p w14:paraId="3EC8BF17"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657ADEC" w14:textId="77777777" w:rsidR="005367D1" w:rsidRDefault="005367D1" w:rsidP="005367D1">
            <w:pPr>
              <w:pStyle w:val="CellNormal"/>
              <w:jc w:val="center"/>
            </w:pPr>
            <w:r>
              <w:t>Seconds</w:t>
            </w:r>
          </w:p>
        </w:tc>
      </w:tr>
      <w:tr w:rsidR="005367D1" w14:paraId="59B45298" w14:textId="77777777" w:rsidTr="004C3129">
        <w:trPr>
          <w:cantSplit/>
          <w:jc w:val="center"/>
        </w:trPr>
        <w:tc>
          <w:tcPr>
            <w:tcW w:w="1167" w:type="dxa"/>
            <w:vMerge/>
            <w:tcBorders>
              <w:left w:val="single" w:sz="6" w:space="0" w:color="auto"/>
              <w:right w:val="single" w:sz="6" w:space="0" w:color="auto"/>
            </w:tcBorders>
          </w:tcPr>
          <w:p w14:paraId="1AA5FCFE"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CE76421" w14:textId="77777777" w:rsidR="005367D1" w:rsidRDefault="005367D1" w:rsidP="005367D1">
            <w:pPr>
              <w:pStyle w:val="CellNormal"/>
            </w:pPr>
            <w:r>
              <w:t>31h</w:t>
            </w:r>
          </w:p>
        </w:tc>
        <w:tc>
          <w:tcPr>
            <w:tcW w:w="4399" w:type="dxa"/>
            <w:tcBorders>
              <w:top w:val="single" w:sz="6" w:space="0" w:color="auto"/>
              <w:left w:val="single" w:sz="6" w:space="0" w:color="auto"/>
              <w:bottom w:val="single" w:sz="6" w:space="0" w:color="auto"/>
              <w:right w:val="single" w:sz="6" w:space="0" w:color="auto"/>
            </w:tcBorders>
          </w:tcPr>
          <w:p w14:paraId="03F92740" w14:textId="77777777" w:rsidR="005367D1" w:rsidRDefault="005367D1" w:rsidP="005367D1">
            <w:pPr>
              <w:pStyle w:val="CellNormal"/>
            </w:pPr>
            <w:r>
              <w:t>Short Window Package Total Design Power Enable</w:t>
            </w:r>
          </w:p>
        </w:tc>
        <w:tc>
          <w:tcPr>
            <w:tcW w:w="1440" w:type="dxa"/>
            <w:tcBorders>
              <w:top w:val="single" w:sz="6" w:space="0" w:color="auto"/>
              <w:left w:val="single" w:sz="6" w:space="0" w:color="auto"/>
              <w:bottom w:val="single" w:sz="6" w:space="0" w:color="auto"/>
              <w:right w:val="single" w:sz="6" w:space="0" w:color="auto"/>
            </w:tcBorders>
            <w:vAlign w:val="center"/>
          </w:tcPr>
          <w:p w14:paraId="08636D0A"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695AC13E" w14:textId="77777777" w:rsidR="005367D1" w:rsidRDefault="005367D1" w:rsidP="005367D1">
            <w:pPr>
              <w:pStyle w:val="CellNormal"/>
              <w:jc w:val="center"/>
            </w:pPr>
            <w:r>
              <w:t>None</w:t>
            </w:r>
          </w:p>
        </w:tc>
      </w:tr>
      <w:tr w:rsidR="005367D1" w14:paraId="0E842A3F" w14:textId="77777777" w:rsidTr="004C3129">
        <w:trPr>
          <w:cantSplit/>
          <w:jc w:val="center"/>
        </w:trPr>
        <w:tc>
          <w:tcPr>
            <w:tcW w:w="1167" w:type="dxa"/>
            <w:vMerge/>
            <w:tcBorders>
              <w:left w:val="single" w:sz="6" w:space="0" w:color="auto"/>
              <w:right w:val="single" w:sz="6" w:space="0" w:color="auto"/>
            </w:tcBorders>
          </w:tcPr>
          <w:p w14:paraId="75D180B6"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143AAC0" w14:textId="77777777" w:rsidR="005367D1" w:rsidRDefault="005367D1" w:rsidP="005367D1">
            <w:pPr>
              <w:pStyle w:val="CellNormal"/>
            </w:pPr>
            <w:r>
              <w:t>32h</w:t>
            </w:r>
          </w:p>
        </w:tc>
        <w:tc>
          <w:tcPr>
            <w:tcW w:w="4399" w:type="dxa"/>
            <w:tcBorders>
              <w:top w:val="single" w:sz="6" w:space="0" w:color="auto"/>
              <w:left w:val="single" w:sz="6" w:space="0" w:color="auto"/>
              <w:bottom w:val="single" w:sz="6" w:space="0" w:color="auto"/>
              <w:right w:val="single" w:sz="6" w:space="0" w:color="auto"/>
            </w:tcBorders>
          </w:tcPr>
          <w:p w14:paraId="1BFA3921" w14:textId="77777777" w:rsidR="005367D1" w:rsidRDefault="005367D1" w:rsidP="005367D1">
            <w:pPr>
              <w:pStyle w:val="CellNormal"/>
            </w:pPr>
            <w:r>
              <w:t>Package Total Design Power Lock Enable</w:t>
            </w:r>
          </w:p>
        </w:tc>
        <w:tc>
          <w:tcPr>
            <w:tcW w:w="1440" w:type="dxa"/>
            <w:tcBorders>
              <w:top w:val="single" w:sz="6" w:space="0" w:color="auto"/>
              <w:left w:val="single" w:sz="6" w:space="0" w:color="auto"/>
              <w:bottom w:val="single" w:sz="6" w:space="0" w:color="auto"/>
              <w:right w:val="single" w:sz="6" w:space="0" w:color="auto"/>
            </w:tcBorders>
            <w:vAlign w:val="center"/>
          </w:tcPr>
          <w:p w14:paraId="696E755D"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4D9955FA" w14:textId="77777777" w:rsidR="005367D1" w:rsidRDefault="005367D1" w:rsidP="005367D1">
            <w:pPr>
              <w:pStyle w:val="CellNormal"/>
              <w:jc w:val="center"/>
            </w:pPr>
            <w:r>
              <w:t>None</w:t>
            </w:r>
          </w:p>
        </w:tc>
      </w:tr>
      <w:tr w:rsidR="005367D1" w14:paraId="657A42AE" w14:textId="77777777" w:rsidTr="004C3129">
        <w:trPr>
          <w:cantSplit/>
          <w:jc w:val="center"/>
        </w:trPr>
        <w:tc>
          <w:tcPr>
            <w:tcW w:w="1167" w:type="dxa"/>
            <w:vMerge/>
            <w:tcBorders>
              <w:left w:val="single" w:sz="6" w:space="0" w:color="auto"/>
              <w:right w:val="single" w:sz="6" w:space="0" w:color="auto"/>
            </w:tcBorders>
          </w:tcPr>
          <w:p w14:paraId="7F555EDE"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9255C65" w14:textId="77777777" w:rsidR="005367D1" w:rsidRDefault="005367D1" w:rsidP="005367D1">
            <w:pPr>
              <w:pStyle w:val="CellNormal"/>
            </w:pPr>
            <w:r>
              <w:t>33h</w:t>
            </w:r>
          </w:p>
        </w:tc>
        <w:tc>
          <w:tcPr>
            <w:tcW w:w="4399" w:type="dxa"/>
            <w:tcBorders>
              <w:top w:val="single" w:sz="6" w:space="0" w:color="auto"/>
              <w:left w:val="single" w:sz="6" w:space="0" w:color="auto"/>
              <w:bottom w:val="single" w:sz="6" w:space="0" w:color="auto"/>
              <w:right w:val="single" w:sz="6" w:space="0" w:color="auto"/>
            </w:tcBorders>
          </w:tcPr>
          <w:p w14:paraId="795637F9" w14:textId="77777777" w:rsidR="005367D1" w:rsidRDefault="005367D1" w:rsidP="005367D1">
            <w:pPr>
              <w:pStyle w:val="CellNormal"/>
            </w:pPr>
            <w:r>
              <w:t>IA Core Total Design Power Limit</w:t>
            </w:r>
          </w:p>
        </w:tc>
        <w:tc>
          <w:tcPr>
            <w:tcW w:w="1440" w:type="dxa"/>
            <w:tcBorders>
              <w:top w:val="single" w:sz="6" w:space="0" w:color="auto"/>
              <w:left w:val="single" w:sz="6" w:space="0" w:color="auto"/>
              <w:bottom w:val="single" w:sz="6" w:space="0" w:color="auto"/>
              <w:right w:val="single" w:sz="6" w:space="0" w:color="auto"/>
            </w:tcBorders>
            <w:vAlign w:val="center"/>
          </w:tcPr>
          <w:p w14:paraId="7BAE4EE1" w14:textId="77777777" w:rsidR="005367D1" w:rsidRPr="001419C8"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914FEA7" w14:textId="77777777" w:rsidR="005367D1" w:rsidRPr="001419C8" w:rsidRDefault="005367D1" w:rsidP="005367D1">
            <w:pPr>
              <w:pStyle w:val="CellNormal"/>
              <w:jc w:val="center"/>
            </w:pPr>
            <w:r>
              <w:t>Watts</w:t>
            </w:r>
          </w:p>
        </w:tc>
      </w:tr>
      <w:tr w:rsidR="005367D1" w14:paraId="341184E3" w14:textId="77777777" w:rsidTr="004C3129">
        <w:trPr>
          <w:cantSplit/>
          <w:jc w:val="center"/>
        </w:trPr>
        <w:tc>
          <w:tcPr>
            <w:tcW w:w="1167" w:type="dxa"/>
            <w:vMerge/>
            <w:tcBorders>
              <w:left w:val="single" w:sz="6" w:space="0" w:color="auto"/>
              <w:right w:val="single" w:sz="6" w:space="0" w:color="auto"/>
            </w:tcBorders>
          </w:tcPr>
          <w:p w14:paraId="1E5CEA46"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D9449D5" w14:textId="77777777" w:rsidR="005367D1" w:rsidRDefault="005367D1" w:rsidP="005367D1">
            <w:pPr>
              <w:pStyle w:val="CellNormal"/>
            </w:pPr>
            <w:r>
              <w:t>34h</w:t>
            </w:r>
          </w:p>
        </w:tc>
        <w:tc>
          <w:tcPr>
            <w:tcW w:w="4399" w:type="dxa"/>
            <w:tcBorders>
              <w:top w:val="single" w:sz="6" w:space="0" w:color="auto"/>
              <w:left w:val="single" w:sz="6" w:space="0" w:color="auto"/>
              <w:bottom w:val="single" w:sz="6" w:space="0" w:color="auto"/>
              <w:right w:val="single" w:sz="6" w:space="0" w:color="auto"/>
            </w:tcBorders>
          </w:tcPr>
          <w:p w14:paraId="6CE15861" w14:textId="77777777" w:rsidR="005367D1" w:rsidRDefault="005367D1" w:rsidP="005367D1">
            <w:pPr>
              <w:pStyle w:val="CellNormal"/>
            </w:pPr>
            <w:r>
              <w:t>IA Core Total Design Power Enable</w:t>
            </w:r>
          </w:p>
        </w:tc>
        <w:tc>
          <w:tcPr>
            <w:tcW w:w="1440" w:type="dxa"/>
            <w:tcBorders>
              <w:top w:val="single" w:sz="6" w:space="0" w:color="auto"/>
              <w:left w:val="single" w:sz="6" w:space="0" w:color="auto"/>
              <w:bottom w:val="single" w:sz="6" w:space="0" w:color="auto"/>
              <w:right w:val="single" w:sz="6" w:space="0" w:color="auto"/>
            </w:tcBorders>
            <w:vAlign w:val="center"/>
          </w:tcPr>
          <w:p w14:paraId="1C085F93"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08475842" w14:textId="77777777" w:rsidR="005367D1" w:rsidRDefault="005367D1" w:rsidP="005367D1">
            <w:pPr>
              <w:pStyle w:val="CellNormal"/>
              <w:jc w:val="center"/>
            </w:pPr>
            <w:r>
              <w:t>None</w:t>
            </w:r>
          </w:p>
        </w:tc>
      </w:tr>
      <w:tr w:rsidR="005367D1" w14:paraId="32F4348A" w14:textId="77777777" w:rsidTr="004C3129">
        <w:trPr>
          <w:cantSplit/>
          <w:jc w:val="center"/>
        </w:trPr>
        <w:tc>
          <w:tcPr>
            <w:tcW w:w="1167" w:type="dxa"/>
            <w:vMerge/>
            <w:tcBorders>
              <w:left w:val="single" w:sz="6" w:space="0" w:color="auto"/>
              <w:right w:val="single" w:sz="6" w:space="0" w:color="auto"/>
            </w:tcBorders>
          </w:tcPr>
          <w:p w14:paraId="1F23D90D"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D4A805E" w14:textId="77777777" w:rsidR="005367D1" w:rsidRDefault="005367D1" w:rsidP="005367D1">
            <w:pPr>
              <w:pStyle w:val="CellNormal"/>
            </w:pPr>
            <w:r>
              <w:t>35h</w:t>
            </w:r>
          </w:p>
        </w:tc>
        <w:tc>
          <w:tcPr>
            <w:tcW w:w="4399" w:type="dxa"/>
            <w:tcBorders>
              <w:top w:val="single" w:sz="6" w:space="0" w:color="auto"/>
              <w:left w:val="single" w:sz="6" w:space="0" w:color="auto"/>
              <w:bottom w:val="single" w:sz="6" w:space="0" w:color="auto"/>
              <w:right w:val="single" w:sz="6" w:space="0" w:color="auto"/>
            </w:tcBorders>
          </w:tcPr>
          <w:p w14:paraId="6E2B7C46" w14:textId="77777777" w:rsidR="005367D1" w:rsidRDefault="005367D1" w:rsidP="005367D1">
            <w:pPr>
              <w:pStyle w:val="CellNormal"/>
            </w:pPr>
            <w:r>
              <w:t>IA Core Total Design Power Lock Enable</w:t>
            </w:r>
          </w:p>
        </w:tc>
        <w:tc>
          <w:tcPr>
            <w:tcW w:w="1440" w:type="dxa"/>
            <w:tcBorders>
              <w:top w:val="single" w:sz="6" w:space="0" w:color="auto"/>
              <w:left w:val="single" w:sz="6" w:space="0" w:color="auto"/>
              <w:bottom w:val="single" w:sz="6" w:space="0" w:color="auto"/>
              <w:right w:val="single" w:sz="6" w:space="0" w:color="auto"/>
            </w:tcBorders>
            <w:vAlign w:val="center"/>
          </w:tcPr>
          <w:p w14:paraId="154B7960" w14:textId="77777777" w:rsidR="005367D1" w:rsidRPr="001419C8"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0B7C19BE" w14:textId="77777777" w:rsidR="005367D1" w:rsidRPr="001419C8" w:rsidRDefault="005367D1" w:rsidP="005367D1">
            <w:pPr>
              <w:pStyle w:val="CellNormal"/>
              <w:jc w:val="center"/>
            </w:pPr>
            <w:r>
              <w:t>None</w:t>
            </w:r>
          </w:p>
        </w:tc>
      </w:tr>
      <w:tr w:rsidR="005367D1" w14:paraId="755F9319" w14:textId="77777777" w:rsidTr="004C3129">
        <w:trPr>
          <w:cantSplit/>
          <w:jc w:val="center"/>
        </w:trPr>
        <w:tc>
          <w:tcPr>
            <w:tcW w:w="1167" w:type="dxa"/>
            <w:vMerge/>
            <w:tcBorders>
              <w:left w:val="single" w:sz="6" w:space="0" w:color="auto"/>
              <w:right w:val="single" w:sz="6" w:space="0" w:color="auto"/>
            </w:tcBorders>
          </w:tcPr>
          <w:p w14:paraId="5D90538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4E1EB4B" w14:textId="77777777" w:rsidR="005367D1" w:rsidRDefault="005367D1" w:rsidP="005367D1">
            <w:pPr>
              <w:pStyle w:val="CellNormal"/>
            </w:pPr>
            <w:r>
              <w:t>39h</w:t>
            </w:r>
          </w:p>
        </w:tc>
        <w:tc>
          <w:tcPr>
            <w:tcW w:w="4399" w:type="dxa"/>
            <w:tcBorders>
              <w:top w:val="single" w:sz="6" w:space="0" w:color="auto"/>
              <w:left w:val="single" w:sz="6" w:space="0" w:color="auto"/>
              <w:bottom w:val="single" w:sz="6" w:space="0" w:color="auto"/>
              <w:right w:val="single" w:sz="6" w:space="0" w:color="auto"/>
            </w:tcBorders>
          </w:tcPr>
          <w:p w14:paraId="6A0C5005" w14:textId="77777777" w:rsidR="005367D1" w:rsidRDefault="005367D1" w:rsidP="005367D1">
            <w:pPr>
              <w:pStyle w:val="CellNormal"/>
            </w:pPr>
            <w:r>
              <w:t>IA Core Current Maximum</w:t>
            </w:r>
          </w:p>
        </w:tc>
        <w:tc>
          <w:tcPr>
            <w:tcW w:w="1440" w:type="dxa"/>
            <w:tcBorders>
              <w:top w:val="single" w:sz="6" w:space="0" w:color="auto"/>
              <w:left w:val="single" w:sz="6" w:space="0" w:color="auto"/>
              <w:bottom w:val="single" w:sz="6" w:space="0" w:color="auto"/>
              <w:right w:val="single" w:sz="6" w:space="0" w:color="auto"/>
            </w:tcBorders>
            <w:vAlign w:val="center"/>
          </w:tcPr>
          <w:p w14:paraId="7566BD5C"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017B61B2" w14:textId="77777777" w:rsidR="005367D1" w:rsidRDefault="005367D1" w:rsidP="005367D1">
            <w:pPr>
              <w:pStyle w:val="CellNormal"/>
              <w:jc w:val="center"/>
            </w:pPr>
            <w:r>
              <w:t>Amps</w:t>
            </w:r>
          </w:p>
        </w:tc>
      </w:tr>
      <w:tr w:rsidR="005367D1" w14:paraId="38BBEB18" w14:textId="77777777" w:rsidTr="004C3129">
        <w:trPr>
          <w:cantSplit/>
          <w:jc w:val="center"/>
        </w:trPr>
        <w:tc>
          <w:tcPr>
            <w:tcW w:w="1167" w:type="dxa"/>
            <w:vMerge/>
            <w:tcBorders>
              <w:left w:val="single" w:sz="6" w:space="0" w:color="auto"/>
              <w:right w:val="single" w:sz="6" w:space="0" w:color="auto"/>
            </w:tcBorders>
          </w:tcPr>
          <w:p w14:paraId="6E9B1114"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DEB2054" w14:textId="77777777" w:rsidR="005367D1" w:rsidRDefault="005367D1" w:rsidP="005367D1">
            <w:pPr>
              <w:pStyle w:val="CellNormal"/>
            </w:pPr>
            <w:r>
              <w:t>3Ch</w:t>
            </w:r>
          </w:p>
        </w:tc>
        <w:tc>
          <w:tcPr>
            <w:tcW w:w="4399" w:type="dxa"/>
            <w:tcBorders>
              <w:top w:val="single" w:sz="6" w:space="0" w:color="auto"/>
              <w:left w:val="single" w:sz="6" w:space="0" w:color="auto"/>
              <w:bottom w:val="single" w:sz="6" w:space="0" w:color="auto"/>
              <w:right w:val="single" w:sz="6" w:space="0" w:color="auto"/>
            </w:tcBorders>
          </w:tcPr>
          <w:p w14:paraId="50441E4A" w14:textId="77777777" w:rsidR="005367D1" w:rsidRDefault="005367D1" w:rsidP="005367D1">
            <w:pPr>
              <w:pStyle w:val="CellNormal"/>
            </w:pPr>
            <w:r>
              <w:t>Additional Turbo Mode Graphics Core Voltage</w:t>
            </w:r>
          </w:p>
        </w:tc>
        <w:tc>
          <w:tcPr>
            <w:tcW w:w="1440" w:type="dxa"/>
            <w:tcBorders>
              <w:top w:val="single" w:sz="6" w:space="0" w:color="auto"/>
              <w:left w:val="single" w:sz="6" w:space="0" w:color="auto"/>
              <w:bottom w:val="single" w:sz="6" w:space="0" w:color="auto"/>
              <w:right w:val="single" w:sz="6" w:space="0" w:color="auto"/>
            </w:tcBorders>
            <w:vAlign w:val="center"/>
          </w:tcPr>
          <w:p w14:paraId="604AECAD"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56682FD" w14:textId="77777777" w:rsidR="005367D1" w:rsidRDefault="005367D1" w:rsidP="005367D1">
            <w:pPr>
              <w:pStyle w:val="CellNormal"/>
              <w:jc w:val="center"/>
            </w:pPr>
            <w:r>
              <w:t>mV</w:t>
            </w:r>
          </w:p>
        </w:tc>
      </w:tr>
      <w:tr w:rsidR="005367D1" w14:paraId="0032536E" w14:textId="77777777" w:rsidTr="004C3129">
        <w:trPr>
          <w:cantSplit/>
          <w:jc w:val="center"/>
        </w:trPr>
        <w:tc>
          <w:tcPr>
            <w:tcW w:w="1167" w:type="dxa"/>
            <w:vMerge/>
            <w:tcBorders>
              <w:left w:val="single" w:sz="6" w:space="0" w:color="auto"/>
              <w:right w:val="single" w:sz="6" w:space="0" w:color="auto"/>
            </w:tcBorders>
          </w:tcPr>
          <w:p w14:paraId="1C36C0A0"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B8889D8" w14:textId="77777777" w:rsidR="005367D1" w:rsidRDefault="005367D1" w:rsidP="005367D1">
            <w:pPr>
              <w:pStyle w:val="CellNormal"/>
            </w:pPr>
            <w:r>
              <w:t>3Fh</w:t>
            </w:r>
          </w:p>
        </w:tc>
        <w:tc>
          <w:tcPr>
            <w:tcW w:w="4399" w:type="dxa"/>
            <w:tcBorders>
              <w:top w:val="single" w:sz="6" w:space="0" w:color="auto"/>
              <w:left w:val="single" w:sz="6" w:space="0" w:color="auto"/>
              <w:bottom w:val="single" w:sz="6" w:space="0" w:color="auto"/>
              <w:right w:val="single" w:sz="6" w:space="0" w:color="auto"/>
            </w:tcBorders>
          </w:tcPr>
          <w:p w14:paraId="401D2DDD" w14:textId="77777777" w:rsidR="005367D1" w:rsidRDefault="005367D1" w:rsidP="005367D1">
            <w:pPr>
              <w:pStyle w:val="CellNormal"/>
            </w:pPr>
            <w:r>
              <w:t>Runtime Turbo Override</w:t>
            </w:r>
          </w:p>
        </w:tc>
        <w:tc>
          <w:tcPr>
            <w:tcW w:w="1440" w:type="dxa"/>
            <w:tcBorders>
              <w:top w:val="single" w:sz="6" w:space="0" w:color="auto"/>
              <w:left w:val="single" w:sz="6" w:space="0" w:color="auto"/>
              <w:bottom w:val="single" w:sz="6" w:space="0" w:color="auto"/>
              <w:right w:val="single" w:sz="6" w:space="0" w:color="auto"/>
            </w:tcBorders>
            <w:vAlign w:val="center"/>
          </w:tcPr>
          <w:p w14:paraId="3A753DA5"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ECAABEC" w14:textId="77777777" w:rsidR="005367D1" w:rsidRDefault="005367D1" w:rsidP="005367D1">
            <w:pPr>
              <w:pStyle w:val="CellNormal"/>
              <w:jc w:val="center"/>
            </w:pPr>
            <w:r>
              <w:t>None</w:t>
            </w:r>
          </w:p>
        </w:tc>
      </w:tr>
      <w:tr w:rsidR="005367D1" w14:paraId="7D488D0B" w14:textId="77777777" w:rsidTr="004C3129">
        <w:trPr>
          <w:cantSplit/>
          <w:jc w:val="center"/>
        </w:trPr>
        <w:tc>
          <w:tcPr>
            <w:tcW w:w="1167" w:type="dxa"/>
            <w:vMerge/>
            <w:tcBorders>
              <w:left w:val="single" w:sz="6" w:space="0" w:color="auto"/>
              <w:right w:val="single" w:sz="6" w:space="0" w:color="auto"/>
            </w:tcBorders>
          </w:tcPr>
          <w:p w14:paraId="25B75C8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664ADE4" w14:textId="77777777" w:rsidR="005367D1" w:rsidRDefault="005367D1" w:rsidP="005367D1">
            <w:pPr>
              <w:pStyle w:val="CellNormal"/>
            </w:pPr>
            <w:r>
              <w:t>41h</w:t>
            </w:r>
          </w:p>
        </w:tc>
        <w:tc>
          <w:tcPr>
            <w:tcW w:w="4399" w:type="dxa"/>
            <w:tcBorders>
              <w:top w:val="single" w:sz="6" w:space="0" w:color="auto"/>
              <w:left w:val="single" w:sz="6" w:space="0" w:color="auto"/>
              <w:bottom w:val="single" w:sz="6" w:space="0" w:color="auto"/>
              <w:right w:val="single" w:sz="6" w:space="0" w:color="auto"/>
            </w:tcBorders>
          </w:tcPr>
          <w:p w14:paraId="5F6FAA57" w14:textId="77777777" w:rsidR="005367D1" w:rsidRDefault="005367D1" w:rsidP="005367D1">
            <w:pPr>
              <w:pStyle w:val="CellNormal"/>
            </w:pPr>
            <w:r>
              <w:t>Internal PLL Overvoltage Enable</w:t>
            </w:r>
          </w:p>
        </w:tc>
        <w:tc>
          <w:tcPr>
            <w:tcW w:w="1440" w:type="dxa"/>
            <w:tcBorders>
              <w:top w:val="single" w:sz="6" w:space="0" w:color="auto"/>
              <w:left w:val="single" w:sz="6" w:space="0" w:color="auto"/>
              <w:bottom w:val="single" w:sz="6" w:space="0" w:color="auto"/>
              <w:right w:val="single" w:sz="6" w:space="0" w:color="auto"/>
            </w:tcBorders>
            <w:vAlign w:val="center"/>
          </w:tcPr>
          <w:p w14:paraId="59E6B361"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027C8009" w14:textId="77777777" w:rsidR="005367D1" w:rsidRDefault="005367D1" w:rsidP="005367D1">
            <w:pPr>
              <w:pStyle w:val="CellNormal"/>
              <w:jc w:val="center"/>
            </w:pPr>
            <w:r>
              <w:t>None</w:t>
            </w:r>
          </w:p>
        </w:tc>
      </w:tr>
      <w:tr w:rsidR="005367D1" w14:paraId="1357F50A" w14:textId="77777777" w:rsidTr="004C3129">
        <w:trPr>
          <w:cantSplit/>
          <w:jc w:val="center"/>
        </w:trPr>
        <w:tc>
          <w:tcPr>
            <w:tcW w:w="1167" w:type="dxa"/>
            <w:vMerge/>
            <w:tcBorders>
              <w:left w:val="single" w:sz="6" w:space="0" w:color="auto"/>
              <w:right w:val="single" w:sz="6" w:space="0" w:color="auto"/>
            </w:tcBorders>
          </w:tcPr>
          <w:p w14:paraId="6357CC8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A4ED07B" w14:textId="77777777" w:rsidR="005367D1" w:rsidRDefault="005367D1" w:rsidP="005367D1">
            <w:pPr>
              <w:pStyle w:val="CellNormal"/>
            </w:pPr>
            <w:r>
              <w:t>46h</w:t>
            </w:r>
          </w:p>
        </w:tc>
        <w:tc>
          <w:tcPr>
            <w:tcW w:w="4399" w:type="dxa"/>
            <w:tcBorders>
              <w:top w:val="single" w:sz="6" w:space="0" w:color="auto"/>
              <w:left w:val="single" w:sz="6" w:space="0" w:color="auto"/>
              <w:bottom w:val="single" w:sz="6" w:space="0" w:color="auto"/>
              <w:right w:val="single" w:sz="6" w:space="0" w:color="auto"/>
            </w:tcBorders>
          </w:tcPr>
          <w:p w14:paraId="7CA0CC4E" w14:textId="77777777" w:rsidR="005367D1" w:rsidRDefault="005367D1" w:rsidP="005367D1">
            <w:pPr>
              <w:pStyle w:val="CellNormal"/>
            </w:pPr>
            <w:r>
              <w:t xml:space="preserve">Vboot Voltage </w:t>
            </w:r>
          </w:p>
        </w:tc>
        <w:tc>
          <w:tcPr>
            <w:tcW w:w="1440" w:type="dxa"/>
            <w:tcBorders>
              <w:top w:val="single" w:sz="6" w:space="0" w:color="auto"/>
              <w:left w:val="single" w:sz="6" w:space="0" w:color="auto"/>
              <w:bottom w:val="single" w:sz="6" w:space="0" w:color="auto"/>
              <w:right w:val="single" w:sz="6" w:space="0" w:color="auto"/>
            </w:tcBorders>
            <w:vAlign w:val="center"/>
          </w:tcPr>
          <w:p w14:paraId="3FCAD36F"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31E0FFB" w14:textId="77777777" w:rsidR="005367D1" w:rsidRDefault="005367D1" w:rsidP="005367D1">
            <w:pPr>
              <w:pStyle w:val="CellNormal"/>
              <w:jc w:val="center"/>
            </w:pPr>
            <w:r>
              <w:t>Volts</w:t>
            </w:r>
          </w:p>
        </w:tc>
      </w:tr>
      <w:tr w:rsidR="005367D1" w14:paraId="75DF635F" w14:textId="77777777" w:rsidTr="004C3129">
        <w:trPr>
          <w:cantSplit/>
          <w:jc w:val="center"/>
        </w:trPr>
        <w:tc>
          <w:tcPr>
            <w:tcW w:w="1167" w:type="dxa"/>
            <w:vMerge/>
            <w:tcBorders>
              <w:left w:val="single" w:sz="6" w:space="0" w:color="auto"/>
              <w:right w:val="single" w:sz="6" w:space="0" w:color="auto"/>
            </w:tcBorders>
          </w:tcPr>
          <w:p w14:paraId="306046D8"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88A8782" w14:textId="77777777" w:rsidR="005367D1" w:rsidRDefault="005367D1" w:rsidP="005367D1">
            <w:pPr>
              <w:pStyle w:val="CellNormal"/>
            </w:pPr>
            <w:r>
              <w:t>47h</w:t>
            </w:r>
          </w:p>
        </w:tc>
        <w:tc>
          <w:tcPr>
            <w:tcW w:w="4399" w:type="dxa"/>
            <w:tcBorders>
              <w:top w:val="single" w:sz="6" w:space="0" w:color="auto"/>
              <w:left w:val="single" w:sz="6" w:space="0" w:color="auto"/>
              <w:bottom w:val="single" w:sz="6" w:space="0" w:color="auto"/>
              <w:right w:val="single" w:sz="6" w:space="0" w:color="auto"/>
            </w:tcBorders>
          </w:tcPr>
          <w:p w14:paraId="757D8B85" w14:textId="77777777" w:rsidR="005367D1" w:rsidRDefault="005367D1" w:rsidP="005367D1">
            <w:pPr>
              <w:pStyle w:val="CellNormal"/>
            </w:pPr>
            <w:r>
              <w:t>Runtime Turbo Override Enable</w:t>
            </w:r>
          </w:p>
        </w:tc>
        <w:tc>
          <w:tcPr>
            <w:tcW w:w="1440" w:type="dxa"/>
            <w:tcBorders>
              <w:top w:val="single" w:sz="6" w:space="0" w:color="auto"/>
              <w:left w:val="single" w:sz="6" w:space="0" w:color="auto"/>
              <w:bottom w:val="single" w:sz="6" w:space="0" w:color="auto"/>
              <w:right w:val="single" w:sz="6" w:space="0" w:color="auto"/>
            </w:tcBorders>
            <w:vAlign w:val="center"/>
          </w:tcPr>
          <w:p w14:paraId="6C5E72E9"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7E6B4FC0" w14:textId="77777777" w:rsidR="005367D1" w:rsidRDefault="005367D1" w:rsidP="005367D1">
            <w:pPr>
              <w:pStyle w:val="CellNormal"/>
              <w:jc w:val="center"/>
            </w:pPr>
            <w:r>
              <w:t>None</w:t>
            </w:r>
          </w:p>
        </w:tc>
      </w:tr>
      <w:tr w:rsidR="005367D1" w14:paraId="5F5F05DD" w14:textId="77777777" w:rsidTr="004C3129">
        <w:trPr>
          <w:cantSplit/>
          <w:jc w:val="center"/>
        </w:trPr>
        <w:tc>
          <w:tcPr>
            <w:tcW w:w="1167" w:type="dxa"/>
            <w:vMerge/>
            <w:tcBorders>
              <w:left w:val="single" w:sz="6" w:space="0" w:color="auto"/>
              <w:right w:val="single" w:sz="6" w:space="0" w:color="auto"/>
            </w:tcBorders>
          </w:tcPr>
          <w:p w14:paraId="15F41FA3"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16E67E3" w14:textId="77777777" w:rsidR="005367D1" w:rsidRDefault="005367D1" w:rsidP="005367D1">
            <w:pPr>
              <w:pStyle w:val="CellNormal"/>
            </w:pPr>
            <w:r>
              <w:t>50h</w:t>
            </w:r>
          </w:p>
        </w:tc>
        <w:tc>
          <w:tcPr>
            <w:tcW w:w="4399" w:type="dxa"/>
            <w:tcBorders>
              <w:top w:val="single" w:sz="6" w:space="0" w:color="auto"/>
              <w:left w:val="single" w:sz="6" w:space="0" w:color="auto"/>
              <w:bottom w:val="single" w:sz="6" w:space="0" w:color="auto"/>
              <w:right w:val="single" w:sz="6" w:space="0" w:color="auto"/>
            </w:tcBorders>
          </w:tcPr>
          <w:p w14:paraId="139447BC" w14:textId="77777777" w:rsidR="005367D1" w:rsidRDefault="005367D1" w:rsidP="005367D1">
            <w:pPr>
              <w:pStyle w:val="CellNormal"/>
            </w:pPr>
            <w:r>
              <w:t>Overclocking Enable</w:t>
            </w:r>
          </w:p>
        </w:tc>
        <w:tc>
          <w:tcPr>
            <w:tcW w:w="1440" w:type="dxa"/>
            <w:tcBorders>
              <w:top w:val="single" w:sz="6" w:space="0" w:color="auto"/>
              <w:left w:val="single" w:sz="6" w:space="0" w:color="auto"/>
              <w:bottom w:val="single" w:sz="6" w:space="0" w:color="auto"/>
              <w:right w:val="single" w:sz="6" w:space="0" w:color="auto"/>
            </w:tcBorders>
            <w:vAlign w:val="center"/>
          </w:tcPr>
          <w:p w14:paraId="3A90A9B9"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5ACC0169" w14:textId="77777777" w:rsidR="005367D1" w:rsidDel="00F71CFD" w:rsidRDefault="005367D1" w:rsidP="005367D1">
            <w:pPr>
              <w:pStyle w:val="CellNormal"/>
              <w:jc w:val="center"/>
            </w:pPr>
            <w:r>
              <w:t>None</w:t>
            </w:r>
          </w:p>
        </w:tc>
      </w:tr>
      <w:tr w:rsidR="005367D1" w14:paraId="56DEA9C7" w14:textId="77777777" w:rsidTr="004C3129">
        <w:trPr>
          <w:cantSplit/>
          <w:jc w:val="center"/>
        </w:trPr>
        <w:tc>
          <w:tcPr>
            <w:tcW w:w="1167" w:type="dxa"/>
            <w:vMerge/>
            <w:tcBorders>
              <w:left w:val="single" w:sz="6" w:space="0" w:color="auto"/>
              <w:right w:val="single" w:sz="6" w:space="0" w:color="auto"/>
            </w:tcBorders>
          </w:tcPr>
          <w:p w14:paraId="5B70DEA1"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4199D2F" w14:textId="77777777" w:rsidR="005367D1" w:rsidRDefault="005367D1" w:rsidP="005367D1">
            <w:pPr>
              <w:pStyle w:val="CellNormal"/>
            </w:pPr>
            <w:r>
              <w:t>54h</w:t>
            </w:r>
          </w:p>
        </w:tc>
        <w:tc>
          <w:tcPr>
            <w:tcW w:w="4399" w:type="dxa"/>
            <w:tcBorders>
              <w:top w:val="single" w:sz="6" w:space="0" w:color="auto"/>
              <w:left w:val="single" w:sz="6" w:space="0" w:color="auto"/>
              <w:bottom w:val="single" w:sz="6" w:space="0" w:color="auto"/>
              <w:right w:val="single" w:sz="6" w:space="0" w:color="auto"/>
            </w:tcBorders>
          </w:tcPr>
          <w:p w14:paraId="35AFCD9F" w14:textId="77777777" w:rsidR="005367D1" w:rsidRDefault="005367D1" w:rsidP="005367D1">
            <w:pPr>
              <w:pStyle w:val="CellNormal"/>
            </w:pPr>
            <w:r>
              <w:t>Package Current Limit</w:t>
            </w:r>
          </w:p>
        </w:tc>
        <w:tc>
          <w:tcPr>
            <w:tcW w:w="1440" w:type="dxa"/>
            <w:tcBorders>
              <w:top w:val="single" w:sz="6" w:space="0" w:color="auto"/>
              <w:left w:val="single" w:sz="6" w:space="0" w:color="auto"/>
              <w:bottom w:val="single" w:sz="6" w:space="0" w:color="auto"/>
              <w:right w:val="single" w:sz="6" w:space="0" w:color="auto"/>
            </w:tcBorders>
            <w:vAlign w:val="center"/>
          </w:tcPr>
          <w:p w14:paraId="3470136C"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AA5D4B9" w14:textId="77777777" w:rsidR="005367D1" w:rsidRDefault="005367D1" w:rsidP="005367D1">
            <w:pPr>
              <w:pStyle w:val="CellNormal"/>
              <w:jc w:val="center"/>
            </w:pPr>
            <w:r>
              <w:t>Amps</w:t>
            </w:r>
          </w:p>
        </w:tc>
      </w:tr>
      <w:tr w:rsidR="005367D1" w14:paraId="4A736A46" w14:textId="77777777" w:rsidTr="004C3129">
        <w:trPr>
          <w:cantSplit/>
          <w:jc w:val="center"/>
        </w:trPr>
        <w:tc>
          <w:tcPr>
            <w:tcW w:w="1167" w:type="dxa"/>
            <w:vMerge/>
            <w:tcBorders>
              <w:left w:val="single" w:sz="6" w:space="0" w:color="auto"/>
              <w:right w:val="single" w:sz="6" w:space="0" w:color="auto"/>
            </w:tcBorders>
          </w:tcPr>
          <w:p w14:paraId="372418B3"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ED469F5" w14:textId="77777777" w:rsidR="005367D1" w:rsidRDefault="005367D1" w:rsidP="005367D1">
            <w:pPr>
              <w:pStyle w:val="CellNormal"/>
            </w:pPr>
            <w:r>
              <w:t>58h</w:t>
            </w:r>
          </w:p>
        </w:tc>
        <w:tc>
          <w:tcPr>
            <w:tcW w:w="4399" w:type="dxa"/>
            <w:tcBorders>
              <w:top w:val="single" w:sz="6" w:space="0" w:color="auto"/>
              <w:left w:val="single" w:sz="6" w:space="0" w:color="auto"/>
              <w:bottom w:val="single" w:sz="6" w:space="0" w:color="auto"/>
              <w:right w:val="single" w:sz="6" w:space="0" w:color="auto"/>
            </w:tcBorders>
          </w:tcPr>
          <w:p w14:paraId="35F1E187" w14:textId="77777777" w:rsidR="005367D1" w:rsidRDefault="005367D1" w:rsidP="005367D1">
            <w:pPr>
              <w:pStyle w:val="CellNormal"/>
            </w:pPr>
            <w:r>
              <w:t>IA Core Voltage Mode</w:t>
            </w:r>
          </w:p>
          <w:p w14:paraId="1B65C5E5" w14:textId="77777777" w:rsidR="005367D1" w:rsidRDefault="005367D1" w:rsidP="005367D1">
            <w:pPr>
              <w:pStyle w:val="CellNormal"/>
              <w:rPr>
                <w:i/>
              </w:rPr>
            </w:pPr>
            <w:r w:rsidRPr="00412D77">
              <w:rPr>
                <w:i/>
              </w:rPr>
              <w:t>Enumeration Definition:</w:t>
            </w:r>
          </w:p>
          <w:p w14:paraId="2A65B178" w14:textId="77777777" w:rsidR="005367D1" w:rsidRPr="00412D77" w:rsidRDefault="005367D1" w:rsidP="005367D1">
            <w:pPr>
              <w:pStyle w:val="CellNormal"/>
              <w:numPr>
                <w:ilvl w:val="0"/>
                <w:numId w:val="5"/>
              </w:numPr>
            </w:pPr>
            <w:r w:rsidRPr="00412D77">
              <w:t>0 –</w:t>
            </w:r>
            <w:r>
              <w:t xml:space="preserve"> Adaptive</w:t>
            </w:r>
          </w:p>
          <w:p w14:paraId="1A5602D1" w14:textId="77777777" w:rsidR="005367D1" w:rsidRDefault="005367D1" w:rsidP="005367D1">
            <w:pPr>
              <w:pStyle w:val="CellNormal"/>
              <w:numPr>
                <w:ilvl w:val="0"/>
                <w:numId w:val="5"/>
              </w:numPr>
            </w:pPr>
            <w:r w:rsidRPr="00412D77">
              <w:t xml:space="preserve">1 – </w:t>
            </w:r>
            <w:r>
              <w:t>Static</w:t>
            </w:r>
          </w:p>
        </w:tc>
        <w:tc>
          <w:tcPr>
            <w:tcW w:w="1440" w:type="dxa"/>
            <w:tcBorders>
              <w:top w:val="single" w:sz="6" w:space="0" w:color="auto"/>
              <w:left w:val="single" w:sz="6" w:space="0" w:color="auto"/>
              <w:bottom w:val="single" w:sz="6" w:space="0" w:color="auto"/>
              <w:right w:val="single" w:sz="6" w:space="0" w:color="auto"/>
            </w:tcBorders>
            <w:vAlign w:val="center"/>
          </w:tcPr>
          <w:p w14:paraId="70B6C492" w14:textId="77777777" w:rsidR="005367D1" w:rsidRDefault="005367D1" w:rsidP="005367D1">
            <w:pPr>
              <w:pStyle w:val="CellNormal"/>
              <w:jc w:val="center"/>
            </w:pPr>
            <w:r>
              <w:t>Enum</w:t>
            </w:r>
          </w:p>
        </w:tc>
        <w:tc>
          <w:tcPr>
            <w:tcW w:w="1080" w:type="dxa"/>
            <w:tcBorders>
              <w:top w:val="single" w:sz="6" w:space="0" w:color="auto"/>
              <w:left w:val="single" w:sz="6" w:space="0" w:color="auto"/>
              <w:bottom w:val="single" w:sz="6" w:space="0" w:color="auto"/>
              <w:right w:val="single" w:sz="6" w:space="0" w:color="auto"/>
            </w:tcBorders>
            <w:vAlign w:val="center"/>
          </w:tcPr>
          <w:p w14:paraId="2E9FFB2B" w14:textId="77777777" w:rsidR="005367D1" w:rsidRDefault="005367D1" w:rsidP="005367D1">
            <w:pPr>
              <w:pStyle w:val="CellNormal"/>
              <w:jc w:val="center"/>
            </w:pPr>
            <w:r>
              <w:t>None</w:t>
            </w:r>
          </w:p>
        </w:tc>
      </w:tr>
      <w:tr w:rsidR="005367D1" w14:paraId="1265BC69" w14:textId="77777777" w:rsidTr="004C3129">
        <w:trPr>
          <w:cantSplit/>
          <w:jc w:val="center"/>
        </w:trPr>
        <w:tc>
          <w:tcPr>
            <w:tcW w:w="1167" w:type="dxa"/>
            <w:vMerge/>
            <w:tcBorders>
              <w:left w:val="single" w:sz="6" w:space="0" w:color="auto"/>
              <w:right w:val="single" w:sz="6" w:space="0" w:color="auto"/>
            </w:tcBorders>
          </w:tcPr>
          <w:p w14:paraId="48C0EE79"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C897924" w14:textId="77777777" w:rsidR="005367D1" w:rsidRDefault="005367D1" w:rsidP="005367D1">
            <w:pPr>
              <w:pStyle w:val="CellNormal"/>
            </w:pPr>
            <w:r>
              <w:t>66h</w:t>
            </w:r>
          </w:p>
        </w:tc>
        <w:tc>
          <w:tcPr>
            <w:tcW w:w="4399" w:type="dxa"/>
            <w:tcBorders>
              <w:top w:val="single" w:sz="6" w:space="0" w:color="auto"/>
              <w:left w:val="single" w:sz="6" w:space="0" w:color="auto"/>
              <w:bottom w:val="single" w:sz="6" w:space="0" w:color="auto"/>
              <w:right w:val="single" w:sz="6" w:space="0" w:color="auto"/>
            </w:tcBorders>
          </w:tcPr>
          <w:p w14:paraId="30F9241C" w14:textId="77777777" w:rsidR="005367D1" w:rsidRDefault="005367D1" w:rsidP="005367D1">
            <w:pPr>
              <w:pStyle w:val="CellNormal"/>
            </w:pPr>
            <w:r>
              <w:t xml:space="preserve">Process Core Current Limit Maximum </w:t>
            </w:r>
          </w:p>
        </w:tc>
        <w:tc>
          <w:tcPr>
            <w:tcW w:w="1440" w:type="dxa"/>
            <w:tcBorders>
              <w:top w:val="single" w:sz="6" w:space="0" w:color="auto"/>
              <w:left w:val="single" w:sz="6" w:space="0" w:color="auto"/>
              <w:bottom w:val="single" w:sz="6" w:space="0" w:color="auto"/>
              <w:right w:val="single" w:sz="6" w:space="0" w:color="auto"/>
            </w:tcBorders>
            <w:vAlign w:val="center"/>
          </w:tcPr>
          <w:p w14:paraId="60EB0B54"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41E8875" w14:textId="77777777" w:rsidR="005367D1" w:rsidRDefault="005367D1" w:rsidP="005367D1">
            <w:pPr>
              <w:pStyle w:val="CellNormal"/>
              <w:jc w:val="center"/>
            </w:pPr>
            <w:r>
              <w:t>Amps</w:t>
            </w:r>
          </w:p>
        </w:tc>
      </w:tr>
      <w:tr w:rsidR="005367D1" w14:paraId="7C3B0657" w14:textId="77777777" w:rsidTr="004C3129">
        <w:trPr>
          <w:cantSplit/>
          <w:jc w:val="center"/>
        </w:trPr>
        <w:tc>
          <w:tcPr>
            <w:tcW w:w="1167" w:type="dxa"/>
            <w:vMerge/>
            <w:tcBorders>
              <w:left w:val="single" w:sz="6" w:space="0" w:color="auto"/>
              <w:right w:val="single" w:sz="6" w:space="0" w:color="auto"/>
            </w:tcBorders>
          </w:tcPr>
          <w:p w14:paraId="7B5D7646"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B8F65D2" w14:textId="6F8EA3EC" w:rsidR="005367D1" w:rsidRDefault="005367D1" w:rsidP="005367D1">
            <w:pPr>
              <w:pStyle w:val="CellNormal"/>
            </w:pPr>
            <w:r>
              <w:t>71h</w:t>
            </w:r>
          </w:p>
        </w:tc>
        <w:tc>
          <w:tcPr>
            <w:tcW w:w="4399" w:type="dxa"/>
            <w:tcBorders>
              <w:top w:val="single" w:sz="6" w:space="0" w:color="auto"/>
              <w:left w:val="single" w:sz="6" w:space="0" w:color="auto"/>
              <w:bottom w:val="single" w:sz="6" w:space="0" w:color="auto"/>
              <w:right w:val="single" w:sz="6" w:space="0" w:color="auto"/>
            </w:tcBorders>
          </w:tcPr>
          <w:p w14:paraId="57421602" w14:textId="1A763F7E" w:rsidR="005367D1" w:rsidRDefault="005367D1" w:rsidP="005367D1">
            <w:pPr>
              <w:pStyle w:val="CellNormal"/>
            </w:pPr>
            <w:r>
              <w:t>SSE/AVX1 Core Ratio Offset</w:t>
            </w:r>
          </w:p>
        </w:tc>
        <w:tc>
          <w:tcPr>
            <w:tcW w:w="1440" w:type="dxa"/>
            <w:tcBorders>
              <w:top w:val="single" w:sz="6" w:space="0" w:color="auto"/>
              <w:left w:val="single" w:sz="6" w:space="0" w:color="auto"/>
              <w:bottom w:val="single" w:sz="6" w:space="0" w:color="auto"/>
              <w:right w:val="single" w:sz="6" w:space="0" w:color="auto"/>
            </w:tcBorders>
            <w:vAlign w:val="center"/>
          </w:tcPr>
          <w:p w14:paraId="1D533A13" w14:textId="456E8EA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CE79B3C" w14:textId="3D637A41" w:rsidR="005367D1" w:rsidRDefault="005367D1" w:rsidP="005367D1">
            <w:pPr>
              <w:pStyle w:val="CellNormal"/>
              <w:jc w:val="center"/>
            </w:pPr>
            <w:r>
              <w:t>None</w:t>
            </w:r>
          </w:p>
        </w:tc>
      </w:tr>
      <w:tr w:rsidR="005367D1" w14:paraId="58025C70" w14:textId="77777777" w:rsidTr="004C3129">
        <w:trPr>
          <w:cantSplit/>
          <w:jc w:val="center"/>
        </w:trPr>
        <w:tc>
          <w:tcPr>
            <w:tcW w:w="1167" w:type="dxa"/>
            <w:vMerge/>
            <w:tcBorders>
              <w:left w:val="single" w:sz="6" w:space="0" w:color="auto"/>
              <w:right w:val="single" w:sz="6" w:space="0" w:color="auto"/>
            </w:tcBorders>
          </w:tcPr>
          <w:p w14:paraId="25AAE32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7D99E32" w14:textId="5A883BD7" w:rsidR="005367D1" w:rsidRDefault="005367D1" w:rsidP="005367D1">
            <w:pPr>
              <w:pStyle w:val="CellNormal"/>
            </w:pPr>
            <w:r>
              <w:t>72h</w:t>
            </w:r>
          </w:p>
        </w:tc>
        <w:tc>
          <w:tcPr>
            <w:tcW w:w="4399" w:type="dxa"/>
            <w:tcBorders>
              <w:top w:val="single" w:sz="6" w:space="0" w:color="auto"/>
              <w:left w:val="single" w:sz="6" w:space="0" w:color="auto"/>
              <w:bottom w:val="single" w:sz="6" w:space="0" w:color="auto"/>
              <w:right w:val="single" w:sz="6" w:space="0" w:color="auto"/>
            </w:tcBorders>
          </w:tcPr>
          <w:p w14:paraId="6296B922" w14:textId="76294179" w:rsidR="005367D1" w:rsidRDefault="005367D1" w:rsidP="005367D1">
            <w:pPr>
              <w:pStyle w:val="CellNormal"/>
            </w:pPr>
            <w:r>
              <w:t>AVX2 Core Ratio Offset</w:t>
            </w:r>
          </w:p>
        </w:tc>
        <w:tc>
          <w:tcPr>
            <w:tcW w:w="1440" w:type="dxa"/>
            <w:tcBorders>
              <w:top w:val="single" w:sz="6" w:space="0" w:color="auto"/>
              <w:left w:val="single" w:sz="6" w:space="0" w:color="auto"/>
              <w:bottom w:val="single" w:sz="6" w:space="0" w:color="auto"/>
              <w:right w:val="single" w:sz="6" w:space="0" w:color="auto"/>
            </w:tcBorders>
            <w:vAlign w:val="center"/>
          </w:tcPr>
          <w:p w14:paraId="4B492671" w14:textId="27C1C648"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505495C4" w14:textId="4FE06D6E" w:rsidR="005367D1" w:rsidRDefault="005367D1" w:rsidP="005367D1">
            <w:pPr>
              <w:pStyle w:val="CellNormal"/>
              <w:jc w:val="center"/>
            </w:pPr>
            <w:r>
              <w:t>None</w:t>
            </w:r>
          </w:p>
        </w:tc>
      </w:tr>
      <w:tr w:rsidR="005367D1" w14:paraId="709507E3" w14:textId="77777777" w:rsidTr="004C3129">
        <w:trPr>
          <w:cantSplit/>
          <w:jc w:val="center"/>
        </w:trPr>
        <w:tc>
          <w:tcPr>
            <w:tcW w:w="1167" w:type="dxa"/>
            <w:vMerge/>
            <w:tcBorders>
              <w:left w:val="single" w:sz="6" w:space="0" w:color="auto"/>
              <w:right w:val="single" w:sz="6" w:space="0" w:color="auto"/>
            </w:tcBorders>
          </w:tcPr>
          <w:p w14:paraId="1ED21878"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D016A37" w14:textId="41CD35D5" w:rsidR="005367D1" w:rsidRDefault="005367D1" w:rsidP="005367D1">
            <w:pPr>
              <w:pStyle w:val="CellNormal"/>
            </w:pPr>
            <w:r>
              <w:t>73h</w:t>
            </w:r>
          </w:p>
        </w:tc>
        <w:tc>
          <w:tcPr>
            <w:tcW w:w="4399" w:type="dxa"/>
            <w:tcBorders>
              <w:top w:val="single" w:sz="6" w:space="0" w:color="auto"/>
              <w:left w:val="single" w:sz="6" w:space="0" w:color="auto"/>
              <w:bottom w:val="single" w:sz="6" w:space="0" w:color="auto"/>
              <w:right w:val="single" w:sz="6" w:space="0" w:color="auto"/>
            </w:tcBorders>
          </w:tcPr>
          <w:p w14:paraId="3A54A9C8" w14:textId="0AF79673" w:rsidR="005367D1" w:rsidRDefault="005367D1" w:rsidP="005367D1">
            <w:pPr>
              <w:pStyle w:val="CellNormal"/>
            </w:pPr>
            <w:r>
              <w:t>AVX3 Core Ratio Offset</w:t>
            </w:r>
          </w:p>
        </w:tc>
        <w:tc>
          <w:tcPr>
            <w:tcW w:w="1440" w:type="dxa"/>
            <w:tcBorders>
              <w:top w:val="single" w:sz="6" w:space="0" w:color="auto"/>
              <w:left w:val="single" w:sz="6" w:space="0" w:color="auto"/>
              <w:bottom w:val="single" w:sz="6" w:space="0" w:color="auto"/>
              <w:right w:val="single" w:sz="6" w:space="0" w:color="auto"/>
            </w:tcBorders>
            <w:vAlign w:val="center"/>
          </w:tcPr>
          <w:p w14:paraId="5D02236A" w14:textId="57536AB4"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6157778" w14:textId="36316CAF" w:rsidR="005367D1" w:rsidRDefault="005367D1" w:rsidP="005367D1">
            <w:pPr>
              <w:pStyle w:val="CellNormal"/>
              <w:jc w:val="center"/>
            </w:pPr>
            <w:r>
              <w:t>None</w:t>
            </w:r>
          </w:p>
        </w:tc>
      </w:tr>
      <w:tr w:rsidR="005367D1" w14:paraId="5B5C820A" w14:textId="77777777" w:rsidTr="004C3129">
        <w:trPr>
          <w:cantSplit/>
          <w:jc w:val="center"/>
        </w:trPr>
        <w:tc>
          <w:tcPr>
            <w:tcW w:w="1167" w:type="dxa"/>
            <w:vMerge w:val="restart"/>
            <w:tcBorders>
              <w:left w:val="single" w:sz="6" w:space="0" w:color="auto"/>
              <w:right w:val="single" w:sz="6" w:space="0" w:color="auto"/>
            </w:tcBorders>
          </w:tcPr>
          <w:p w14:paraId="63F9BBB1" w14:textId="77777777" w:rsidR="005367D1" w:rsidRDefault="005367D1" w:rsidP="005367D1">
            <w:pPr>
              <w:pStyle w:val="CellNormal"/>
            </w:pPr>
            <w:r>
              <w:t>Graphics</w:t>
            </w:r>
          </w:p>
        </w:tc>
        <w:tc>
          <w:tcPr>
            <w:tcW w:w="1195" w:type="dxa"/>
            <w:tcBorders>
              <w:top w:val="single" w:sz="6" w:space="0" w:color="auto"/>
              <w:left w:val="single" w:sz="6" w:space="0" w:color="auto"/>
              <w:bottom w:val="single" w:sz="6" w:space="0" w:color="auto"/>
              <w:right w:val="single" w:sz="6" w:space="0" w:color="auto"/>
            </w:tcBorders>
          </w:tcPr>
          <w:p w14:paraId="7EA2744D" w14:textId="77777777" w:rsidR="005367D1" w:rsidRDefault="005367D1" w:rsidP="005367D1">
            <w:pPr>
              <w:pStyle w:val="CellNormal"/>
            </w:pPr>
            <w:r>
              <w:t>36h</w:t>
            </w:r>
          </w:p>
        </w:tc>
        <w:tc>
          <w:tcPr>
            <w:tcW w:w="4399" w:type="dxa"/>
            <w:tcBorders>
              <w:top w:val="single" w:sz="6" w:space="0" w:color="auto"/>
              <w:left w:val="single" w:sz="6" w:space="0" w:color="auto"/>
              <w:bottom w:val="single" w:sz="6" w:space="0" w:color="auto"/>
              <w:right w:val="single" w:sz="6" w:space="0" w:color="auto"/>
            </w:tcBorders>
          </w:tcPr>
          <w:p w14:paraId="3954A99B" w14:textId="77777777" w:rsidR="005367D1" w:rsidRDefault="005367D1" w:rsidP="005367D1">
            <w:pPr>
              <w:pStyle w:val="CellNormal"/>
            </w:pPr>
            <w:r>
              <w:t>Processor Graphics Core Total Design Power Limit</w:t>
            </w:r>
          </w:p>
        </w:tc>
        <w:tc>
          <w:tcPr>
            <w:tcW w:w="1440" w:type="dxa"/>
            <w:tcBorders>
              <w:top w:val="single" w:sz="6" w:space="0" w:color="auto"/>
              <w:left w:val="single" w:sz="6" w:space="0" w:color="auto"/>
              <w:bottom w:val="single" w:sz="6" w:space="0" w:color="auto"/>
              <w:right w:val="single" w:sz="6" w:space="0" w:color="auto"/>
            </w:tcBorders>
            <w:vAlign w:val="center"/>
          </w:tcPr>
          <w:p w14:paraId="7FFB6E0E"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BBA0B9D" w14:textId="77777777" w:rsidR="005367D1" w:rsidRDefault="005367D1" w:rsidP="005367D1">
            <w:pPr>
              <w:pStyle w:val="CellNormal"/>
              <w:jc w:val="center"/>
            </w:pPr>
            <w:r>
              <w:t>Watts</w:t>
            </w:r>
          </w:p>
        </w:tc>
      </w:tr>
      <w:tr w:rsidR="005367D1" w14:paraId="7A7AEE75" w14:textId="77777777" w:rsidTr="004C3129">
        <w:trPr>
          <w:cantSplit/>
          <w:jc w:val="center"/>
        </w:trPr>
        <w:tc>
          <w:tcPr>
            <w:tcW w:w="1167" w:type="dxa"/>
            <w:vMerge/>
            <w:tcBorders>
              <w:left w:val="single" w:sz="6" w:space="0" w:color="auto"/>
              <w:right w:val="single" w:sz="6" w:space="0" w:color="auto"/>
            </w:tcBorders>
          </w:tcPr>
          <w:p w14:paraId="06F5AB27"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9B3B1C4" w14:textId="77777777" w:rsidR="005367D1" w:rsidRDefault="005367D1" w:rsidP="005367D1">
            <w:pPr>
              <w:pStyle w:val="CellNormal"/>
            </w:pPr>
            <w:r>
              <w:t>37h</w:t>
            </w:r>
          </w:p>
        </w:tc>
        <w:tc>
          <w:tcPr>
            <w:tcW w:w="4399" w:type="dxa"/>
            <w:tcBorders>
              <w:top w:val="single" w:sz="6" w:space="0" w:color="auto"/>
              <w:left w:val="single" w:sz="6" w:space="0" w:color="auto"/>
              <w:bottom w:val="single" w:sz="6" w:space="0" w:color="auto"/>
              <w:right w:val="single" w:sz="6" w:space="0" w:color="auto"/>
            </w:tcBorders>
          </w:tcPr>
          <w:p w14:paraId="1DB76154" w14:textId="77777777" w:rsidR="005367D1" w:rsidRDefault="005367D1" w:rsidP="005367D1">
            <w:pPr>
              <w:pStyle w:val="CellNormal"/>
            </w:pPr>
            <w:r>
              <w:t>Processor Graphics Core Total Design Power Enable</w:t>
            </w:r>
          </w:p>
        </w:tc>
        <w:tc>
          <w:tcPr>
            <w:tcW w:w="1440" w:type="dxa"/>
            <w:tcBorders>
              <w:top w:val="single" w:sz="6" w:space="0" w:color="auto"/>
              <w:left w:val="single" w:sz="6" w:space="0" w:color="auto"/>
              <w:bottom w:val="single" w:sz="6" w:space="0" w:color="auto"/>
              <w:right w:val="single" w:sz="6" w:space="0" w:color="auto"/>
            </w:tcBorders>
            <w:vAlign w:val="center"/>
          </w:tcPr>
          <w:p w14:paraId="1F1DA50A"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4F513C16" w14:textId="77777777" w:rsidR="005367D1" w:rsidRDefault="005367D1" w:rsidP="005367D1">
            <w:pPr>
              <w:pStyle w:val="CellNormal"/>
              <w:jc w:val="center"/>
            </w:pPr>
            <w:r>
              <w:t>None</w:t>
            </w:r>
          </w:p>
        </w:tc>
      </w:tr>
      <w:tr w:rsidR="005367D1" w14:paraId="49F5D201" w14:textId="77777777" w:rsidTr="004C3129">
        <w:trPr>
          <w:cantSplit/>
          <w:jc w:val="center"/>
        </w:trPr>
        <w:tc>
          <w:tcPr>
            <w:tcW w:w="1167" w:type="dxa"/>
            <w:vMerge/>
            <w:tcBorders>
              <w:left w:val="single" w:sz="6" w:space="0" w:color="auto"/>
              <w:right w:val="single" w:sz="6" w:space="0" w:color="auto"/>
            </w:tcBorders>
          </w:tcPr>
          <w:p w14:paraId="591AEFDF"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971111B" w14:textId="77777777" w:rsidR="005367D1" w:rsidRDefault="005367D1" w:rsidP="005367D1">
            <w:pPr>
              <w:pStyle w:val="CellNormal"/>
            </w:pPr>
            <w:r>
              <w:t>38h</w:t>
            </w:r>
          </w:p>
        </w:tc>
        <w:tc>
          <w:tcPr>
            <w:tcW w:w="4399" w:type="dxa"/>
            <w:tcBorders>
              <w:top w:val="single" w:sz="6" w:space="0" w:color="auto"/>
              <w:left w:val="single" w:sz="6" w:space="0" w:color="auto"/>
              <w:bottom w:val="single" w:sz="6" w:space="0" w:color="auto"/>
              <w:right w:val="single" w:sz="6" w:space="0" w:color="auto"/>
            </w:tcBorders>
          </w:tcPr>
          <w:p w14:paraId="01AA2383" w14:textId="77777777" w:rsidR="005367D1" w:rsidRDefault="005367D1" w:rsidP="005367D1">
            <w:pPr>
              <w:pStyle w:val="CellNormal"/>
            </w:pPr>
            <w:r>
              <w:t>Processor Graphics Core Total Design Power Lock Enable</w:t>
            </w:r>
          </w:p>
        </w:tc>
        <w:tc>
          <w:tcPr>
            <w:tcW w:w="1440" w:type="dxa"/>
            <w:tcBorders>
              <w:top w:val="single" w:sz="6" w:space="0" w:color="auto"/>
              <w:left w:val="single" w:sz="6" w:space="0" w:color="auto"/>
              <w:bottom w:val="single" w:sz="6" w:space="0" w:color="auto"/>
              <w:right w:val="single" w:sz="6" w:space="0" w:color="auto"/>
            </w:tcBorders>
            <w:vAlign w:val="center"/>
          </w:tcPr>
          <w:p w14:paraId="7720FEE0"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47DED09C" w14:textId="77777777" w:rsidR="005367D1" w:rsidRDefault="005367D1" w:rsidP="005367D1">
            <w:pPr>
              <w:pStyle w:val="CellNormal"/>
              <w:jc w:val="center"/>
            </w:pPr>
            <w:r>
              <w:t>None</w:t>
            </w:r>
          </w:p>
        </w:tc>
      </w:tr>
      <w:tr w:rsidR="005367D1" w14:paraId="4AD49EB0" w14:textId="77777777" w:rsidTr="004C3129">
        <w:trPr>
          <w:cantSplit/>
          <w:jc w:val="center"/>
        </w:trPr>
        <w:tc>
          <w:tcPr>
            <w:tcW w:w="1167" w:type="dxa"/>
            <w:vMerge/>
            <w:tcBorders>
              <w:left w:val="single" w:sz="6" w:space="0" w:color="auto"/>
              <w:right w:val="single" w:sz="6" w:space="0" w:color="auto"/>
            </w:tcBorders>
          </w:tcPr>
          <w:p w14:paraId="76864853"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891A1CC" w14:textId="77777777" w:rsidR="005367D1" w:rsidRDefault="005367D1" w:rsidP="005367D1">
            <w:pPr>
              <w:pStyle w:val="CellNormal"/>
            </w:pPr>
            <w:r>
              <w:t>3Ah</w:t>
            </w:r>
          </w:p>
        </w:tc>
        <w:tc>
          <w:tcPr>
            <w:tcW w:w="4399" w:type="dxa"/>
            <w:tcBorders>
              <w:top w:val="single" w:sz="6" w:space="0" w:color="auto"/>
              <w:left w:val="single" w:sz="6" w:space="0" w:color="auto"/>
              <w:bottom w:val="single" w:sz="6" w:space="0" w:color="auto"/>
              <w:right w:val="single" w:sz="6" w:space="0" w:color="auto"/>
            </w:tcBorders>
          </w:tcPr>
          <w:p w14:paraId="25F8DC83" w14:textId="77777777" w:rsidR="005367D1" w:rsidRDefault="005367D1" w:rsidP="005367D1">
            <w:pPr>
              <w:pStyle w:val="CellNormal"/>
            </w:pPr>
            <w:r>
              <w:t xml:space="preserve">Processor Graphics Core Current Maximum </w:t>
            </w:r>
          </w:p>
        </w:tc>
        <w:tc>
          <w:tcPr>
            <w:tcW w:w="1440" w:type="dxa"/>
            <w:tcBorders>
              <w:top w:val="single" w:sz="6" w:space="0" w:color="auto"/>
              <w:left w:val="single" w:sz="6" w:space="0" w:color="auto"/>
              <w:bottom w:val="single" w:sz="6" w:space="0" w:color="auto"/>
              <w:right w:val="single" w:sz="6" w:space="0" w:color="auto"/>
            </w:tcBorders>
            <w:vAlign w:val="center"/>
          </w:tcPr>
          <w:p w14:paraId="5730596B"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4E330D0" w14:textId="77777777" w:rsidR="005367D1" w:rsidRDefault="005367D1" w:rsidP="005367D1">
            <w:pPr>
              <w:pStyle w:val="CellNormal"/>
              <w:jc w:val="center"/>
            </w:pPr>
            <w:r>
              <w:t>Amps</w:t>
            </w:r>
          </w:p>
        </w:tc>
      </w:tr>
      <w:tr w:rsidR="005367D1" w14:paraId="26EF4A3A" w14:textId="77777777" w:rsidTr="004C3129">
        <w:trPr>
          <w:cantSplit/>
          <w:jc w:val="center"/>
        </w:trPr>
        <w:tc>
          <w:tcPr>
            <w:tcW w:w="1167" w:type="dxa"/>
            <w:vMerge/>
            <w:tcBorders>
              <w:left w:val="single" w:sz="6" w:space="0" w:color="auto"/>
              <w:right w:val="single" w:sz="6" w:space="0" w:color="auto"/>
            </w:tcBorders>
          </w:tcPr>
          <w:p w14:paraId="59D89AF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5BE6F3D" w14:textId="77777777" w:rsidR="005367D1" w:rsidRDefault="005367D1" w:rsidP="005367D1">
            <w:pPr>
              <w:pStyle w:val="CellNormal"/>
            </w:pPr>
            <w:r>
              <w:t>3Bh</w:t>
            </w:r>
          </w:p>
        </w:tc>
        <w:tc>
          <w:tcPr>
            <w:tcW w:w="4399" w:type="dxa"/>
            <w:tcBorders>
              <w:top w:val="single" w:sz="6" w:space="0" w:color="auto"/>
              <w:left w:val="single" w:sz="6" w:space="0" w:color="auto"/>
              <w:bottom w:val="single" w:sz="6" w:space="0" w:color="auto"/>
              <w:right w:val="single" w:sz="6" w:space="0" w:color="auto"/>
            </w:tcBorders>
          </w:tcPr>
          <w:p w14:paraId="55BE721E" w14:textId="77777777" w:rsidR="005367D1" w:rsidRDefault="005367D1" w:rsidP="005367D1">
            <w:pPr>
              <w:pStyle w:val="CellNormal"/>
            </w:pPr>
            <w:r>
              <w:t>Processor Graphics Slice Turbo Ratio Limit</w:t>
            </w:r>
          </w:p>
        </w:tc>
        <w:tc>
          <w:tcPr>
            <w:tcW w:w="1440" w:type="dxa"/>
            <w:tcBorders>
              <w:top w:val="single" w:sz="6" w:space="0" w:color="auto"/>
              <w:left w:val="single" w:sz="6" w:space="0" w:color="auto"/>
              <w:bottom w:val="single" w:sz="6" w:space="0" w:color="auto"/>
              <w:right w:val="single" w:sz="6" w:space="0" w:color="auto"/>
            </w:tcBorders>
            <w:vAlign w:val="center"/>
          </w:tcPr>
          <w:p w14:paraId="062CC583"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EA1F98B" w14:textId="77777777" w:rsidR="005367D1" w:rsidRDefault="005367D1" w:rsidP="005367D1">
            <w:pPr>
              <w:pStyle w:val="CellNormal"/>
              <w:jc w:val="center"/>
            </w:pPr>
            <w:r>
              <w:t>None</w:t>
            </w:r>
          </w:p>
        </w:tc>
      </w:tr>
      <w:tr w:rsidR="005367D1" w14:paraId="416F719F" w14:textId="77777777" w:rsidTr="004C3129">
        <w:trPr>
          <w:cantSplit/>
          <w:jc w:val="center"/>
        </w:trPr>
        <w:tc>
          <w:tcPr>
            <w:tcW w:w="1167" w:type="dxa"/>
            <w:vMerge/>
            <w:tcBorders>
              <w:left w:val="single" w:sz="6" w:space="0" w:color="auto"/>
              <w:right w:val="single" w:sz="6" w:space="0" w:color="auto"/>
            </w:tcBorders>
          </w:tcPr>
          <w:p w14:paraId="44FF48F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09E3665" w14:textId="77777777" w:rsidR="005367D1" w:rsidRDefault="005367D1" w:rsidP="005367D1">
            <w:pPr>
              <w:pStyle w:val="CellNormal"/>
            </w:pPr>
            <w:r>
              <w:t>51h</w:t>
            </w:r>
          </w:p>
        </w:tc>
        <w:tc>
          <w:tcPr>
            <w:tcW w:w="4399" w:type="dxa"/>
            <w:tcBorders>
              <w:top w:val="single" w:sz="6" w:space="0" w:color="auto"/>
              <w:left w:val="single" w:sz="6" w:space="0" w:color="auto"/>
              <w:bottom w:val="single" w:sz="6" w:space="0" w:color="auto"/>
              <w:right w:val="single" w:sz="6" w:space="0" w:color="auto"/>
            </w:tcBorders>
          </w:tcPr>
          <w:p w14:paraId="2099894D" w14:textId="77777777" w:rsidR="005367D1" w:rsidRDefault="005367D1" w:rsidP="005367D1">
            <w:pPr>
              <w:pStyle w:val="CellNormal"/>
            </w:pPr>
            <w:r>
              <w:t>Processor Graphics Core Voltage Override Target</w:t>
            </w:r>
          </w:p>
        </w:tc>
        <w:tc>
          <w:tcPr>
            <w:tcW w:w="1440" w:type="dxa"/>
            <w:tcBorders>
              <w:top w:val="single" w:sz="6" w:space="0" w:color="auto"/>
              <w:left w:val="single" w:sz="6" w:space="0" w:color="auto"/>
              <w:bottom w:val="single" w:sz="6" w:space="0" w:color="auto"/>
              <w:right w:val="single" w:sz="6" w:space="0" w:color="auto"/>
            </w:tcBorders>
            <w:vAlign w:val="center"/>
          </w:tcPr>
          <w:p w14:paraId="3D3502D3"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5BA26CE" w14:textId="77777777" w:rsidR="005367D1" w:rsidRDefault="005367D1" w:rsidP="005367D1">
            <w:pPr>
              <w:pStyle w:val="CellNormal"/>
              <w:jc w:val="center"/>
            </w:pPr>
            <w:r>
              <w:t>Volts</w:t>
            </w:r>
          </w:p>
        </w:tc>
      </w:tr>
      <w:tr w:rsidR="005367D1" w14:paraId="4D755D8F" w14:textId="77777777" w:rsidTr="004C3129">
        <w:trPr>
          <w:cantSplit/>
          <w:jc w:val="center"/>
        </w:trPr>
        <w:tc>
          <w:tcPr>
            <w:tcW w:w="1167" w:type="dxa"/>
            <w:vMerge/>
            <w:tcBorders>
              <w:left w:val="single" w:sz="6" w:space="0" w:color="auto"/>
              <w:right w:val="single" w:sz="6" w:space="0" w:color="auto"/>
            </w:tcBorders>
          </w:tcPr>
          <w:p w14:paraId="6B66B0DC"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D9BC86E" w14:textId="77777777" w:rsidR="005367D1" w:rsidRDefault="005367D1" w:rsidP="005367D1">
            <w:pPr>
              <w:pStyle w:val="CellNormal"/>
            </w:pPr>
            <w:r>
              <w:t>52h</w:t>
            </w:r>
          </w:p>
        </w:tc>
        <w:tc>
          <w:tcPr>
            <w:tcW w:w="4399" w:type="dxa"/>
            <w:tcBorders>
              <w:top w:val="single" w:sz="6" w:space="0" w:color="auto"/>
              <w:left w:val="single" w:sz="6" w:space="0" w:color="auto"/>
              <w:bottom w:val="single" w:sz="6" w:space="0" w:color="auto"/>
              <w:right w:val="single" w:sz="6" w:space="0" w:color="auto"/>
            </w:tcBorders>
          </w:tcPr>
          <w:p w14:paraId="3C64FC01" w14:textId="77777777" w:rsidR="005367D1" w:rsidRDefault="005367D1" w:rsidP="005367D1">
            <w:pPr>
              <w:pStyle w:val="CellNormal"/>
            </w:pPr>
            <w:r>
              <w:t>Processor Graphics Core Voltage Mode</w:t>
            </w:r>
          </w:p>
          <w:p w14:paraId="09247641" w14:textId="77777777" w:rsidR="005367D1" w:rsidRDefault="005367D1" w:rsidP="005367D1">
            <w:pPr>
              <w:pStyle w:val="CellNormal"/>
              <w:rPr>
                <w:i/>
              </w:rPr>
            </w:pPr>
            <w:r w:rsidRPr="00412D77">
              <w:rPr>
                <w:i/>
              </w:rPr>
              <w:t>Enumeration Definition:</w:t>
            </w:r>
          </w:p>
          <w:p w14:paraId="56D93E74" w14:textId="77777777" w:rsidR="005367D1" w:rsidRDefault="005367D1" w:rsidP="005367D1">
            <w:pPr>
              <w:pStyle w:val="CellNormal"/>
              <w:numPr>
                <w:ilvl w:val="0"/>
                <w:numId w:val="5"/>
              </w:numPr>
            </w:pPr>
            <w:r w:rsidRPr="00412D77">
              <w:t>0 –</w:t>
            </w:r>
            <w:r>
              <w:t xml:space="preserve"> Adaptive</w:t>
            </w:r>
          </w:p>
          <w:p w14:paraId="673DD3BC" w14:textId="77777777" w:rsidR="005367D1" w:rsidRDefault="005367D1" w:rsidP="005367D1">
            <w:pPr>
              <w:pStyle w:val="CellNormal"/>
              <w:numPr>
                <w:ilvl w:val="0"/>
                <w:numId w:val="5"/>
              </w:numPr>
            </w:pPr>
            <w:r w:rsidRPr="00412D77">
              <w:t xml:space="preserve">1 – </w:t>
            </w:r>
            <w:r>
              <w:t>Static</w:t>
            </w:r>
          </w:p>
        </w:tc>
        <w:tc>
          <w:tcPr>
            <w:tcW w:w="1440" w:type="dxa"/>
            <w:tcBorders>
              <w:top w:val="single" w:sz="6" w:space="0" w:color="auto"/>
              <w:left w:val="single" w:sz="6" w:space="0" w:color="auto"/>
              <w:bottom w:val="single" w:sz="6" w:space="0" w:color="auto"/>
              <w:right w:val="single" w:sz="6" w:space="0" w:color="auto"/>
            </w:tcBorders>
            <w:vAlign w:val="center"/>
          </w:tcPr>
          <w:p w14:paraId="49F0CD34" w14:textId="77777777" w:rsidR="005367D1" w:rsidRDefault="005367D1" w:rsidP="005367D1">
            <w:pPr>
              <w:pStyle w:val="CellNormal"/>
              <w:jc w:val="center"/>
            </w:pPr>
            <w:r>
              <w:t>Enum</w:t>
            </w:r>
          </w:p>
        </w:tc>
        <w:tc>
          <w:tcPr>
            <w:tcW w:w="1080" w:type="dxa"/>
            <w:tcBorders>
              <w:top w:val="single" w:sz="6" w:space="0" w:color="auto"/>
              <w:left w:val="single" w:sz="6" w:space="0" w:color="auto"/>
              <w:bottom w:val="single" w:sz="6" w:space="0" w:color="auto"/>
              <w:right w:val="single" w:sz="6" w:space="0" w:color="auto"/>
            </w:tcBorders>
            <w:vAlign w:val="center"/>
          </w:tcPr>
          <w:p w14:paraId="35FD3209" w14:textId="77777777" w:rsidR="005367D1" w:rsidRDefault="005367D1" w:rsidP="005367D1">
            <w:pPr>
              <w:pStyle w:val="CellNormal"/>
              <w:jc w:val="center"/>
            </w:pPr>
            <w:r>
              <w:t>None</w:t>
            </w:r>
          </w:p>
        </w:tc>
      </w:tr>
      <w:tr w:rsidR="005367D1" w14:paraId="29F860E9" w14:textId="77777777" w:rsidTr="004C3129">
        <w:trPr>
          <w:cantSplit/>
          <w:jc w:val="center"/>
        </w:trPr>
        <w:tc>
          <w:tcPr>
            <w:tcW w:w="1167" w:type="dxa"/>
            <w:vMerge/>
            <w:tcBorders>
              <w:left w:val="single" w:sz="6" w:space="0" w:color="auto"/>
              <w:right w:val="single" w:sz="6" w:space="0" w:color="auto"/>
            </w:tcBorders>
          </w:tcPr>
          <w:p w14:paraId="2A930C1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642CF33" w14:textId="77777777" w:rsidR="005367D1" w:rsidRDefault="005367D1" w:rsidP="005367D1">
            <w:pPr>
              <w:pStyle w:val="CellNormal"/>
            </w:pPr>
            <w:r>
              <w:t>53h</w:t>
            </w:r>
          </w:p>
        </w:tc>
        <w:tc>
          <w:tcPr>
            <w:tcW w:w="4399" w:type="dxa"/>
            <w:tcBorders>
              <w:top w:val="single" w:sz="6" w:space="0" w:color="auto"/>
              <w:left w:val="single" w:sz="6" w:space="0" w:color="auto"/>
              <w:bottom w:val="single" w:sz="6" w:space="0" w:color="auto"/>
              <w:right w:val="single" w:sz="6" w:space="0" w:color="auto"/>
            </w:tcBorders>
          </w:tcPr>
          <w:p w14:paraId="2C13CE5D" w14:textId="77777777" w:rsidR="005367D1" w:rsidRDefault="005367D1" w:rsidP="005367D1">
            <w:pPr>
              <w:pStyle w:val="CellNormal"/>
            </w:pPr>
            <w:r>
              <w:t>Processor Graphics Core Voltage Offset</w:t>
            </w:r>
          </w:p>
        </w:tc>
        <w:tc>
          <w:tcPr>
            <w:tcW w:w="1440" w:type="dxa"/>
            <w:tcBorders>
              <w:top w:val="single" w:sz="6" w:space="0" w:color="auto"/>
              <w:left w:val="single" w:sz="6" w:space="0" w:color="auto"/>
              <w:bottom w:val="single" w:sz="6" w:space="0" w:color="auto"/>
              <w:right w:val="single" w:sz="6" w:space="0" w:color="auto"/>
            </w:tcBorders>
            <w:vAlign w:val="center"/>
          </w:tcPr>
          <w:p w14:paraId="0EE0A2C6"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5AD1495D" w14:textId="77777777" w:rsidR="005367D1" w:rsidRDefault="005367D1" w:rsidP="005367D1">
            <w:pPr>
              <w:pStyle w:val="CellNormal"/>
              <w:jc w:val="center"/>
            </w:pPr>
            <w:r>
              <w:t>mV</w:t>
            </w:r>
          </w:p>
        </w:tc>
      </w:tr>
      <w:tr w:rsidR="005367D1" w14:paraId="193701DC" w14:textId="77777777" w:rsidTr="004C3129">
        <w:trPr>
          <w:cantSplit/>
          <w:jc w:val="center"/>
        </w:trPr>
        <w:tc>
          <w:tcPr>
            <w:tcW w:w="1167" w:type="dxa"/>
            <w:vMerge/>
            <w:tcBorders>
              <w:left w:val="single" w:sz="6" w:space="0" w:color="auto"/>
              <w:right w:val="single" w:sz="6" w:space="0" w:color="auto"/>
            </w:tcBorders>
          </w:tcPr>
          <w:p w14:paraId="38AA823E"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05355D3" w14:textId="77777777" w:rsidR="005367D1" w:rsidRDefault="005367D1" w:rsidP="005367D1">
            <w:pPr>
              <w:pStyle w:val="CellNormal"/>
            </w:pPr>
            <w:r>
              <w:t>62h</w:t>
            </w:r>
          </w:p>
        </w:tc>
        <w:tc>
          <w:tcPr>
            <w:tcW w:w="4399" w:type="dxa"/>
            <w:tcBorders>
              <w:top w:val="single" w:sz="6" w:space="0" w:color="auto"/>
              <w:left w:val="single" w:sz="6" w:space="0" w:color="auto"/>
              <w:bottom w:val="single" w:sz="6" w:space="0" w:color="auto"/>
              <w:right w:val="single" w:sz="6" w:space="0" w:color="auto"/>
            </w:tcBorders>
          </w:tcPr>
          <w:p w14:paraId="18103634" w14:textId="77777777" w:rsidR="005367D1" w:rsidRDefault="005367D1" w:rsidP="005367D1">
            <w:pPr>
              <w:pStyle w:val="CellNormal"/>
            </w:pPr>
            <w:r>
              <w:t>Processor Graphics Unslice Voltage mode</w:t>
            </w:r>
          </w:p>
          <w:p w14:paraId="40FC255C" w14:textId="77777777" w:rsidR="005367D1" w:rsidRDefault="005367D1" w:rsidP="005367D1">
            <w:pPr>
              <w:pStyle w:val="CellNormal"/>
              <w:rPr>
                <w:i/>
              </w:rPr>
            </w:pPr>
            <w:r w:rsidRPr="00412D77">
              <w:rPr>
                <w:i/>
              </w:rPr>
              <w:t>Enumeration Definition:</w:t>
            </w:r>
          </w:p>
          <w:p w14:paraId="243212AC" w14:textId="77777777" w:rsidR="005367D1" w:rsidRDefault="005367D1" w:rsidP="005367D1">
            <w:pPr>
              <w:pStyle w:val="CellNormal"/>
              <w:numPr>
                <w:ilvl w:val="0"/>
                <w:numId w:val="5"/>
              </w:numPr>
            </w:pPr>
            <w:r w:rsidRPr="00412D77">
              <w:t>0 –</w:t>
            </w:r>
            <w:r>
              <w:t xml:space="preserve"> Adaptive</w:t>
            </w:r>
          </w:p>
          <w:p w14:paraId="30030AC8" w14:textId="77777777" w:rsidR="005367D1" w:rsidRDefault="005367D1" w:rsidP="005367D1">
            <w:pPr>
              <w:pStyle w:val="CellNormal"/>
              <w:numPr>
                <w:ilvl w:val="0"/>
                <w:numId w:val="5"/>
              </w:numPr>
            </w:pPr>
            <w:r w:rsidRPr="00412D77">
              <w:t xml:space="preserve">1 – </w:t>
            </w:r>
            <w:r>
              <w:t>Static</w:t>
            </w:r>
          </w:p>
        </w:tc>
        <w:tc>
          <w:tcPr>
            <w:tcW w:w="1440" w:type="dxa"/>
            <w:tcBorders>
              <w:top w:val="single" w:sz="6" w:space="0" w:color="auto"/>
              <w:left w:val="single" w:sz="6" w:space="0" w:color="auto"/>
              <w:bottom w:val="single" w:sz="6" w:space="0" w:color="auto"/>
              <w:right w:val="single" w:sz="6" w:space="0" w:color="auto"/>
            </w:tcBorders>
            <w:vAlign w:val="center"/>
          </w:tcPr>
          <w:p w14:paraId="7FC15A44" w14:textId="77777777" w:rsidR="005367D1" w:rsidRDefault="005367D1" w:rsidP="005367D1">
            <w:pPr>
              <w:pStyle w:val="CellNormal"/>
              <w:jc w:val="center"/>
            </w:pPr>
            <w:r>
              <w:t>Enum</w:t>
            </w:r>
          </w:p>
        </w:tc>
        <w:tc>
          <w:tcPr>
            <w:tcW w:w="1080" w:type="dxa"/>
            <w:tcBorders>
              <w:top w:val="single" w:sz="6" w:space="0" w:color="auto"/>
              <w:left w:val="single" w:sz="6" w:space="0" w:color="auto"/>
              <w:bottom w:val="single" w:sz="6" w:space="0" w:color="auto"/>
              <w:right w:val="single" w:sz="6" w:space="0" w:color="auto"/>
            </w:tcBorders>
            <w:vAlign w:val="center"/>
          </w:tcPr>
          <w:p w14:paraId="37B0EB13" w14:textId="77777777" w:rsidR="005367D1" w:rsidRDefault="005367D1" w:rsidP="005367D1">
            <w:pPr>
              <w:pStyle w:val="CellNormal"/>
              <w:jc w:val="center"/>
            </w:pPr>
            <w:r>
              <w:t>None</w:t>
            </w:r>
          </w:p>
        </w:tc>
      </w:tr>
      <w:tr w:rsidR="005367D1" w14:paraId="16715343" w14:textId="77777777" w:rsidTr="004C3129">
        <w:trPr>
          <w:cantSplit/>
          <w:jc w:val="center"/>
        </w:trPr>
        <w:tc>
          <w:tcPr>
            <w:tcW w:w="1167" w:type="dxa"/>
            <w:vMerge/>
            <w:tcBorders>
              <w:left w:val="single" w:sz="6" w:space="0" w:color="auto"/>
              <w:right w:val="single" w:sz="6" w:space="0" w:color="auto"/>
            </w:tcBorders>
          </w:tcPr>
          <w:p w14:paraId="6E4F131C"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A9D103B" w14:textId="77777777" w:rsidR="005367D1" w:rsidRDefault="005367D1" w:rsidP="005367D1">
            <w:pPr>
              <w:pStyle w:val="CellNormal"/>
            </w:pPr>
            <w:r>
              <w:t>63h</w:t>
            </w:r>
          </w:p>
        </w:tc>
        <w:tc>
          <w:tcPr>
            <w:tcW w:w="4399" w:type="dxa"/>
            <w:tcBorders>
              <w:top w:val="single" w:sz="6" w:space="0" w:color="auto"/>
              <w:left w:val="single" w:sz="6" w:space="0" w:color="auto"/>
              <w:bottom w:val="single" w:sz="6" w:space="0" w:color="auto"/>
              <w:right w:val="single" w:sz="6" w:space="0" w:color="auto"/>
            </w:tcBorders>
          </w:tcPr>
          <w:p w14:paraId="26849967" w14:textId="77777777" w:rsidR="005367D1" w:rsidRDefault="005367D1" w:rsidP="005367D1">
            <w:pPr>
              <w:pStyle w:val="CellNormal"/>
            </w:pPr>
            <w:r>
              <w:t>Processor Graphics Unslice Voltage Override Target</w:t>
            </w:r>
          </w:p>
        </w:tc>
        <w:tc>
          <w:tcPr>
            <w:tcW w:w="1440" w:type="dxa"/>
            <w:tcBorders>
              <w:top w:val="single" w:sz="6" w:space="0" w:color="auto"/>
              <w:left w:val="single" w:sz="6" w:space="0" w:color="auto"/>
              <w:bottom w:val="single" w:sz="6" w:space="0" w:color="auto"/>
              <w:right w:val="single" w:sz="6" w:space="0" w:color="auto"/>
            </w:tcBorders>
            <w:vAlign w:val="center"/>
          </w:tcPr>
          <w:p w14:paraId="47FDC275"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D19EBA0" w14:textId="77777777" w:rsidR="005367D1" w:rsidRDefault="005367D1" w:rsidP="005367D1">
            <w:pPr>
              <w:pStyle w:val="CellNormal"/>
              <w:jc w:val="center"/>
            </w:pPr>
            <w:r>
              <w:t>mV</w:t>
            </w:r>
          </w:p>
        </w:tc>
      </w:tr>
      <w:tr w:rsidR="005367D1" w14:paraId="6D58BAC0" w14:textId="77777777" w:rsidTr="004C3129">
        <w:trPr>
          <w:cantSplit/>
          <w:jc w:val="center"/>
        </w:trPr>
        <w:tc>
          <w:tcPr>
            <w:tcW w:w="1167" w:type="dxa"/>
            <w:vMerge/>
            <w:tcBorders>
              <w:left w:val="single" w:sz="6" w:space="0" w:color="auto"/>
              <w:right w:val="single" w:sz="6" w:space="0" w:color="auto"/>
            </w:tcBorders>
          </w:tcPr>
          <w:p w14:paraId="1493E7D1"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930F26E" w14:textId="77777777" w:rsidR="005367D1" w:rsidRDefault="005367D1" w:rsidP="005367D1">
            <w:pPr>
              <w:pStyle w:val="CellNormal"/>
            </w:pPr>
            <w:r>
              <w:t>64h</w:t>
            </w:r>
          </w:p>
        </w:tc>
        <w:tc>
          <w:tcPr>
            <w:tcW w:w="4399" w:type="dxa"/>
            <w:tcBorders>
              <w:top w:val="single" w:sz="6" w:space="0" w:color="auto"/>
              <w:left w:val="single" w:sz="6" w:space="0" w:color="auto"/>
              <w:bottom w:val="single" w:sz="6" w:space="0" w:color="auto"/>
              <w:right w:val="single" w:sz="6" w:space="0" w:color="auto"/>
            </w:tcBorders>
          </w:tcPr>
          <w:p w14:paraId="35D10D99" w14:textId="77777777" w:rsidR="005367D1" w:rsidRDefault="005367D1" w:rsidP="005367D1">
            <w:pPr>
              <w:pStyle w:val="CellNormal"/>
            </w:pPr>
            <w:r>
              <w:t xml:space="preserve">Processor Graphics Unslice Voltage Offset </w:t>
            </w:r>
          </w:p>
        </w:tc>
        <w:tc>
          <w:tcPr>
            <w:tcW w:w="1440" w:type="dxa"/>
            <w:tcBorders>
              <w:top w:val="single" w:sz="6" w:space="0" w:color="auto"/>
              <w:left w:val="single" w:sz="6" w:space="0" w:color="auto"/>
              <w:bottom w:val="single" w:sz="6" w:space="0" w:color="auto"/>
              <w:right w:val="single" w:sz="6" w:space="0" w:color="auto"/>
            </w:tcBorders>
            <w:vAlign w:val="center"/>
          </w:tcPr>
          <w:p w14:paraId="300383CB"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1E3DB17" w14:textId="77777777" w:rsidR="005367D1" w:rsidRDefault="005367D1" w:rsidP="005367D1">
            <w:pPr>
              <w:pStyle w:val="CellNormal"/>
              <w:jc w:val="center"/>
            </w:pPr>
            <w:r>
              <w:t>mV</w:t>
            </w:r>
          </w:p>
        </w:tc>
      </w:tr>
      <w:tr w:rsidR="005367D1" w14:paraId="4DFD6A64" w14:textId="77777777" w:rsidTr="004C3129">
        <w:trPr>
          <w:cantSplit/>
          <w:jc w:val="center"/>
        </w:trPr>
        <w:tc>
          <w:tcPr>
            <w:tcW w:w="1167" w:type="dxa"/>
            <w:vMerge/>
            <w:tcBorders>
              <w:left w:val="single" w:sz="6" w:space="0" w:color="auto"/>
              <w:right w:val="single" w:sz="6" w:space="0" w:color="auto"/>
            </w:tcBorders>
          </w:tcPr>
          <w:p w14:paraId="000136D7"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9A1768D" w14:textId="77777777" w:rsidR="005367D1" w:rsidRDefault="005367D1" w:rsidP="005367D1">
            <w:pPr>
              <w:pStyle w:val="CellNormal"/>
            </w:pPr>
            <w:r>
              <w:t>65h</w:t>
            </w:r>
          </w:p>
        </w:tc>
        <w:tc>
          <w:tcPr>
            <w:tcW w:w="4399" w:type="dxa"/>
            <w:tcBorders>
              <w:top w:val="single" w:sz="6" w:space="0" w:color="auto"/>
              <w:left w:val="single" w:sz="6" w:space="0" w:color="auto"/>
              <w:bottom w:val="single" w:sz="6" w:space="0" w:color="auto"/>
              <w:right w:val="single" w:sz="6" w:space="0" w:color="auto"/>
            </w:tcBorders>
          </w:tcPr>
          <w:p w14:paraId="524DCBA6" w14:textId="77777777" w:rsidR="005367D1" w:rsidRDefault="005367D1" w:rsidP="005367D1">
            <w:pPr>
              <w:pStyle w:val="CellNormal"/>
            </w:pPr>
            <w:r>
              <w:t xml:space="preserve">Processor Graphics Unslice Turbo Ratio Limit </w:t>
            </w:r>
          </w:p>
        </w:tc>
        <w:tc>
          <w:tcPr>
            <w:tcW w:w="1440" w:type="dxa"/>
            <w:tcBorders>
              <w:top w:val="single" w:sz="6" w:space="0" w:color="auto"/>
              <w:left w:val="single" w:sz="6" w:space="0" w:color="auto"/>
              <w:bottom w:val="single" w:sz="6" w:space="0" w:color="auto"/>
              <w:right w:val="single" w:sz="6" w:space="0" w:color="auto"/>
            </w:tcBorders>
            <w:vAlign w:val="center"/>
          </w:tcPr>
          <w:p w14:paraId="0D8A9180"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7FC8816" w14:textId="77777777" w:rsidR="005367D1" w:rsidRDefault="005367D1" w:rsidP="005367D1">
            <w:pPr>
              <w:pStyle w:val="CellNormal"/>
              <w:jc w:val="center"/>
            </w:pPr>
            <w:r>
              <w:t>None</w:t>
            </w:r>
          </w:p>
        </w:tc>
      </w:tr>
      <w:tr w:rsidR="005367D1" w14:paraId="3D6B52E1" w14:textId="77777777" w:rsidTr="004C3129">
        <w:trPr>
          <w:cantSplit/>
          <w:jc w:val="center"/>
        </w:trPr>
        <w:tc>
          <w:tcPr>
            <w:tcW w:w="1167" w:type="dxa"/>
            <w:vMerge/>
            <w:tcBorders>
              <w:left w:val="single" w:sz="6" w:space="0" w:color="auto"/>
              <w:right w:val="single" w:sz="6" w:space="0" w:color="auto"/>
            </w:tcBorders>
          </w:tcPr>
          <w:p w14:paraId="0DE7533A"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E7083D3" w14:textId="77777777" w:rsidR="005367D1" w:rsidRDefault="005367D1" w:rsidP="005367D1">
            <w:pPr>
              <w:pStyle w:val="CellNormal"/>
            </w:pPr>
            <w:r>
              <w:t>68h</w:t>
            </w:r>
          </w:p>
        </w:tc>
        <w:tc>
          <w:tcPr>
            <w:tcW w:w="4399" w:type="dxa"/>
            <w:tcBorders>
              <w:top w:val="single" w:sz="6" w:space="0" w:color="auto"/>
              <w:left w:val="single" w:sz="6" w:space="0" w:color="auto"/>
              <w:bottom w:val="single" w:sz="6" w:space="0" w:color="auto"/>
              <w:right w:val="single" w:sz="6" w:space="0" w:color="auto"/>
            </w:tcBorders>
          </w:tcPr>
          <w:p w14:paraId="3D7E38DA" w14:textId="77777777" w:rsidR="005367D1" w:rsidRDefault="005367D1" w:rsidP="005367D1">
            <w:pPr>
              <w:pStyle w:val="CellNormal"/>
            </w:pPr>
            <w:r>
              <w:t xml:space="preserve">Processor Graphics Slice Current Limit Maximum </w:t>
            </w:r>
          </w:p>
        </w:tc>
        <w:tc>
          <w:tcPr>
            <w:tcW w:w="1440" w:type="dxa"/>
            <w:tcBorders>
              <w:top w:val="single" w:sz="6" w:space="0" w:color="auto"/>
              <w:left w:val="single" w:sz="6" w:space="0" w:color="auto"/>
              <w:bottom w:val="single" w:sz="6" w:space="0" w:color="auto"/>
              <w:right w:val="single" w:sz="6" w:space="0" w:color="auto"/>
            </w:tcBorders>
            <w:vAlign w:val="center"/>
          </w:tcPr>
          <w:p w14:paraId="2E57DF22"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C17F051" w14:textId="77777777" w:rsidR="005367D1" w:rsidRDefault="005367D1" w:rsidP="005367D1">
            <w:pPr>
              <w:pStyle w:val="CellNormal"/>
              <w:jc w:val="center"/>
            </w:pPr>
            <w:r>
              <w:t>Amps</w:t>
            </w:r>
          </w:p>
        </w:tc>
      </w:tr>
      <w:tr w:rsidR="005367D1" w14:paraId="177CC455" w14:textId="77777777" w:rsidTr="004C3129">
        <w:trPr>
          <w:cantSplit/>
          <w:jc w:val="center"/>
        </w:trPr>
        <w:tc>
          <w:tcPr>
            <w:tcW w:w="1167" w:type="dxa"/>
            <w:vMerge/>
            <w:tcBorders>
              <w:left w:val="single" w:sz="6" w:space="0" w:color="auto"/>
              <w:right w:val="single" w:sz="6" w:space="0" w:color="auto"/>
            </w:tcBorders>
          </w:tcPr>
          <w:p w14:paraId="59575A87"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738D040" w14:textId="77777777" w:rsidR="005367D1" w:rsidRDefault="005367D1" w:rsidP="005367D1">
            <w:pPr>
              <w:pStyle w:val="CellNormal"/>
            </w:pPr>
            <w:r>
              <w:t>69h</w:t>
            </w:r>
          </w:p>
        </w:tc>
        <w:tc>
          <w:tcPr>
            <w:tcW w:w="4399" w:type="dxa"/>
            <w:tcBorders>
              <w:top w:val="single" w:sz="6" w:space="0" w:color="auto"/>
              <w:left w:val="single" w:sz="6" w:space="0" w:color="auto"/>
              <w:bottom w:val="single" w:sz="6" w:space="0" w:color="auto"/>
              <w:right w:val="single" w:sz="6" w:space="0" w:color="auto"/>
            </w:tcBorders>
          </w:tcPr>
          <w:p w14:paraId="2999ED9C" w14:textId="77777777" w:rsidR="005367D1" w:rsidRDefault="005367D1" w:rsidP="005367D1">
            <w:pPr>
              <w:pStyle w:val="CellNormal"/>
            </w:pPr>
            <w:r>
              <w:t xml:space="preserve">Processor Graphics Unslice Current Limit Maximum </w:t>
            </w:r>
          </w:p>
        </w:tc>
        <w:tc>
          <w:tcPr>
            <w:tcW w:w="1440" w:type="dxa"/>
            <w:tcBorders>
              <w:top w:val="single" w:sz="6" w:space="0" w:color="auto"/>
              <w:left w:val="single" w:sz="6" w:space="0" w:color="auto"/>
              <w:bottom w:val="single" w:sz="6" w:space="0" w:color="auto"/>
              <w:right w:val="single" w:sz="6" w:space="0" w:color="auto"/>
            </w:tcBorders>
            <w:vAlign w:val="center"/>
          </w:tcPr>
          <w:p w14:paraId="113D42A8"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632D75B" w14:textId="77777777" w:rsidR="005367D1" w:rsidRDefault="005367D1" w:rsidP="005367D1">
            <w:pPr>
              <w:pStyle w:val="CellNormal"/>
              <w:jc w:val="center"/>
            </w:pPr>
            <w:r>
              <w:t>Amps</w:t>
            </w:r>
          </w:p>
        </w:tc>
      </w:tr>
      <w:tr w:rsidR="005367D1" w14:paraId="7FF7D94C" w14:textId="77777777" w:rsidTr="004C3129">
        <w:trPr>
          <w:cantSplit/>
          <w:jc w:val="center"/>
        </w:trPr>
        <w:tc>
          <w:tcPr>
            <w:tcW w:w="1167" w:type="dxa"/>
            <w:vMerge w:val="restart"/>
            <w:tcBorders>
              <w:left w:val="single" w:sz="6" w:space="0" w:color="auto"/>
              <w:right w:val="single" w:sz="6" w:space="0" w:color="auto"/>
            </w:tcBorders>
          </w:tcPr>
          <w:p w14:paraId="2884B78A" w14:textId="77777777" w:rsidR="005367D1" w:rsidRDefault="005367D1" w:rsidP="005367D1">
            <w:pPr>
              <w:pStyle w:val="CellNormal"/>
            </w:pPr>
            <w:r>
              <w:t>System Agent</w:t>
            </w:r>
          </w:p>
        </w:tc>
        <w:tc>
          <w:tcPr>
            <w:tcW w:w="1195" w:type="dxa"/>
            <w:tcBorders>
              <w:top w:val="single" w:sz="6" w:space="0" w:color="auto"/>
              <w:left w:val="single" w:sz="6" w:space="0" w:color="auto"/>
              <w:bottom w:val="single" w:sz="6" w:space="0" w:color="auto"/>
              <w:right w:val="single" w:sz="6" w:space="0" w:color="auto"/>
            </w:tcBorders>
          </w:tcPr>
          <w:p w14:paraId="0681E7A0" w14:textId="77777777" w:rsidR="005367D1" w:rsidRDefault="005367D1" w:rsidP="005367D1">
            <w:pPr>
              <w:pStyle w:val="CellNormal"/>
            </w:pPr>
            <w:r>
              <w:t>25h</w:t>
            </w:r>
          </w:p>
        </w:tc>
        <w:tc>
          <w:tcPr>
            <w:tcW w:w="4399" w:type="dxa"/>
            <w:tcBorders>
              <w:top w:val="single" w:sz="6" w:space="0" w:color="auto"/>
              <w:left w:val="single" w:sz="6" w:space="0" w:color="auto"/>
              <w:bottom w:val="single" w:sz="6" w:space="0" w:color="auto"/>
              <w:right w:val="single" w:sz="6" w:space="0" w:color="auto"/>
            </w:tcBorders>
          </w:tcPr>
          <w:p w14:paraId="409FAB55" w14:textId="77777777" w:rsidR="005367D1" w:rsidRDefault="005367D1" w:rsidP="005367D1">
            <w:pPr>
              <w:pStyle w:val="CellNormal"/>
            </w:pPr>
            <w:r>
              <w:t>System Agent Voltage Override Target</w:t>
            </w:r>
          </w:p>
        </w:tc>
        <w:tc>
          <w:tcPr>
            <w:tcW w:w="1440" w:type="dxa"/>
            <w:tcBorders>
              <w:top w:val="single" w:sz="6" w:space="0" w:color="auto"/>
              <w:left w:val="single" w:sz="6" w:space="0" w:color="auto"/>
              <w:bottom w:val="single" w:sz="6" w:space="0" w:color="auto"/>
              <w:right w:val="single" w:sz="6" w:space="0" w:color="auto"/>
            </w:tcBorders>
            <w:vAlign w:val="center"/>
          </w:tcPr>
          <w:p w14:paraId="487CBD49"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4767873" w14:textId="77777777" w:rsidR="005367D1" w:rsidRDefault="005367D1" w:rsidP="005367D1">
            <w:pPr>
              <w:pStyle w:val="CellNormal"/>
              <w:jc w:val="center"/>
            </w:pPr>
            <w:r>
              <w:t>Volts</w:t>
            </w:r>
          </w:p>
        </w:tc>
      </w:tr>
      <w:tr w:rsidR="005367D1" w14:paraId="436527B0" w14:textId="77777777" w:rsidTr="004C3129">
        <w:trPr>
          <w:cantSplit/>
          <w:jc w:val="center"/>
        </w:trPr>
        <w:tc>
          <w:tcPr>
            <w:tcW w:w="1167" w:type="dxa"/>
            <w:vMerge/>
            <w:tcBorders>
              <w:left w:val="single" w:sz="6" w:space="0" w:color="auto"/>
              <w:right w:val="single" w:sz="6" w:space="0" w:color="auto"/>
            </w:tcBorders>
          </w:tcPr>
          <w:p w14:paraId="62582CD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BBC6A00" w14:textId="77777777" w:rsidR="005367D1" w:rsidRDefault="005367D1" w:rsidP="005367D1">
            <w:pPr>
              <w:pStyle w:val="CellNormal"/>
            </w:pPr>
            <w:r>
              <w:t>55h</w:t>
            </w:r>
          </w:p>
        </w:tc>
        <w:tc>
          <w:tcPr>
            <w:tcW w:w="4399" w:type="dxa"/>
            <w:tcBorders>
              <w:top w:val="single" w:sz="6" w:space="0" w:color="auto"/>
              <w:left w:val="single" w:sz="6" w:space="0" w:color="auto"/>
              <w:bottom w:val="single" w:sz="6" w:space="0" w:color="auto"/>
              <w:right w:val="single" w:sz="6" w:space="0" w:color="auto"/>
            </w:tcBorders>
          </w:tcPr>
          <w:p w14:paraId="363B698D" w14:textId="77777777" w:rsidR="005367D1" w:rsidRDefault="005367D1" w:rsidP="005367D1">
            <w:pPr>
              <w:pStyle w:val="CellNormal"/>
            </w:pPr>
            <w:r>
              <w:t xml:space="preserve">System Agent Voltage Offset </w:t>
            </w:r>
          </w:p>
        </w:tc>
        <w:tc>
          <w:tcPr>
            <w:tcW w:w="1440" w:type="dxa"/>
            <w:tcBorders>
              <w:top w:val="single" w:sz="6" w:space="0" w:color="auto"/>
              <w:left w:val="single" w:sz="6" w:space="0" w:color="auto"/>
              <w:bottom w:val="single" w:sz="6" w:space="0" w:color="auto"/>
              <w:right w:val="single" w:sz="6" w:space="0" w:color="auto"/>
            </w:tcBorders>
            <w:vAlign w:val="center"/>
          </w:tcPr>
          <w:p w14:paraId="204D2143"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A01D56A" w14:textId="77777777" w:rsidR="005367D1" w:rsidRDefault="005367D1" w:rsidP="005367D1">
            <w:pPr>
              <w:pStyle w:val="CellNormal"/>
              <w:jc w:val="center"/>
            </w:pPr>
            <w:r>
              <w:t>mV</w:t>
            </w:r>
          </w:p>
        </w:tc>
      </w:tr>
      <w:tr w:rsidR="005367D1" w14:paraId="49849F08" w14:textId="77777777" w:rsidTr="004C3129">
        <w:trPr>
          <w:cantSplit/>
          <w:jc w:val="center"/>
        </w:trPr>
        <w:tc>
          <w:tcPr>
            <w:tcW w:w="1167" w:type="dxa"/>
            <w:vMerge/>
            <w:tcBorders>
              <w:left w:val="single" w:sz="6" w:space="0" w:color="auto"/>
              <w:right w:val="single" w:sz="6" w:space="0" w:color="auto"/>
            </w:tcBorders>
          </w:tcPr>
          <w:p w14:paraId="1AB05F29"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B3F61A9" w14:textId="77777777" w:rsidR="005367D1" w:rsidRDefault="005367D1" w:rsidP="005367D1">
            <w:pPr>
              <w:pStyle w:val="CellNormal"/>
            </w:pPr>
            <w:r>
              <w:t>67h</w:t>
            </w:r>
          </w:p>
        </w:tc>
        <w:tc>
          <w:tcPr>
            <w:tcW w:w="4399" w:type="dxa"/>
            <w:tcBorders>
              <w:top w:val="single" w:sz="6" w:space="0" w:color="auto"/>
              <w:left w:val="single" w:sz="6" w:space="0" w:color="auto"/>
              <w:bottom w:val="single" w:sz="6" w:space="0" w:color="auto"/>
              <w:right w:val="single" w:sz="6" w:space="0" w:color="auto"/>
            </w:tcBorders>
          </w:tcPr>
          <w:p w14:paraId="49929252" w14:textId="77777777" w:rsidR="005367D1" w:rsidRDefault="005367D1" w:rsidP="005367D1">
            <w:pPr>
              <w:pStyle w:val="CellNormal"/>
            </w:pPr>
            <w:r>
              <w:t xml:space="preserve">System Agent Current Limit Maximum </w:t>
            </w:r>
          </w:p>
        </w:tc>
        <w:tc>
          <w:tcPr>
            <w:tcW w:w="1440" w:type="dxa"/>
            <w:tcBorders>
              <w:top w:val="single" w:sz="6" w:space="0" w:color="auto"/>
              <w:left w:val="single" w:sz="6" w:space="0" w:color="auto"/>
              <w:bottom w:val="single" w:sz="6" w:space="0" w:color="auto"/>
              <w:right w:val="single" w:sz="6" w:space="0" w:color="auto"/>
            </w:tcBorders>
            <w:vAlign w:val="center"/>
          </w:tcPr>
          <w:p w14:paraId="17042C6F" w14:textId="77777777" w:rsidR="005367D1" w:rsidRDefault="005367D1" w:rsidP="005367D1">
            <w:pPr>
              <w:pStyle w:val="CellNormal"/>
              <w:jc w:val="center"/>
            </w:pPr>
            <w:r>
              <w:t xml:space="preserve">Numeric </w:t>
            </w:r>
          </w:p>
        </w:tc>
        <w:tc>
          <w:tcPr>
            <w:tcW w:w="1080" w:type="dxa"/>
            <w:tcBorders>
              <w:top w:val="single" w:sz="6" w:space="0" w:color="auto"/>
              <w:left w:val="single" w:sz="6" w:space="0" w:color="auto"/>
              <w:bottom w:val="single" w:sz="6" w:space="0" w:color="auto"/>
              <w:right w:val="single" w:sz="6" w:space="0" w:color="auto"/>
            </w:tcBorders>
            <w:vAlign w:val="center"/>
          </w:tcPr>
          <w:p w14:paraId="16294D3B" w14:textId="77777777" w:rsidR="005367D1" w:rsidRDefault="005367D1" w:rsidP="005367D1">
            <w:pPr>
              <w:pStyle w:val="CellNormal"/>
              <w:jc w:val="center"/>
            </w:pPr>
            <w:r>
              <w:t>Amps</w:t>
            </w:r>
          </w:p>
        </w:tc>
      </w:tr>
      <w:tr w:rsidR="005367D1" w14:paraId="47A2421E" w14:textId="77777777" w:rsidTr="004C3129">
        <w:trPr>
          <w:cantSplit/>
          <w:jc w:val="center"/>
        </w:trPr>
        <w:tc>
          <w:tcPr>
            <w:tcW w:w="1167" w:type="dxa"/>
            <w:vMerge w:val="restart"/>
            <w:tcBorders>
              <w:left w:val="single" w:sz="6" w:space="0" w:color="auto"/>
              <w:right w:val="single" w:sz="6" w:space="0" w:color="auto"/>
            </w:tcBorders>
          </w:tcPr>
          <w:p w14:paraId="7FD5E47F" w14:textId="77777777" w:rsidR="005367D1" w:rsidRDefault="005367D1" w:rsidP="005367D1">
            <w:pPr>
              <w:pStyle w:val="CellNormal"/>
            </w:pPr>
            <w:r>
              <w:t>Ring/CLR</w:t>
            </w:r>
          </w:p>
        </w:tc>
        <w:tc>
          <w:tcPr>
            <w:tcW w:w="1195" w:type="dxa"/>
            <w:tcBorders>
              <w:top w:val="single" w:sz="6" w:space="0" w:color="auto"/>
              <w:left w:val="single" w:sz="6" w:space="0" w:color="auto"/>
              <w:bottom w:val="single" w:sz="6" w:space="0" w:color="auto"/>
              <w:right w:val="single" w:sz="6" w:space="0" w:color="auto"/>
            </w:tcBorders>
          </w:tcPr>
          <w:p w14:paraId="4BABE03C" w14:textId="77777777" w:rsidR="005367D1" w:rsidRDefault="005367D1" w:rsidP="005367D1">
            <w:pPr>
              <w:pStyle w:val="CellNormal"/>
            </w:pPr>
            <w:r>
              <w:t>4Ch</w:t>
            </w:r>
          </w:p>
        </w:tc>
        <w:tc>
          <w:tcPr>
            <w:tcW w:w="4399" w:type="dxa"/>
            <w:tcBorders>
              <w:top w:val="single" w:sz="6" w:space="0" w:color="auto"/>
              <w:left w:val="single" w:sz="6" w:space="0" w:color="auto"/>
              <w:bottom w:val="single" w:sz="6" w:space="0" w:color="auto"/>
              <w:right w:val="single" w:sz="6" w:space="0" w:color="auto"/>
            </w:tcBorders>
          </w:tcPr>
          <w:p w14:paraId="1BC640A1" w14:textId="77777777" w:rsidR="005367D1" w:rsidRDefault="005367D1" w:rsidP="005367D1">
            <w:pPr>
              <w:pStyle w:val="CellNormal"/>
            </w:pPr>
            <w:r>
              <w:t>Ring Ratio (HSW and later)</w:t>
            </w:r>
          </w:p>
        </w:tc>
        <w:tc>
          <w:tcPr>
            <w:tcW w:w="1440" w:type="dxa"/>
            <w:tcBorders>
              <w:top w:val="single" w:sz="6" w:space="0" w:color="auto"/>
              <w:left w:val="single" w:sz="6" w:space="0" w:color="auto"/>
              <w:bottom w:val="single" w:sz="6" w:space="0" w:color="auto"/>
              <w:right w:val="single" w:sz="6" w:space="0" w:color="auto"/>
            </w:tcBorders>
            <w:vAlign w:val="center"/>
          </w:tcPr>
          <w:p w14:paraId="1FAA2A5F"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5E2835BB" w14:textId="77777777" w:rsidR="005367D1" w:rsidRDefault="005367D1" w:rsidP="005367D1">
            <w:pPr>
              <w:pStyle w:val="CellNormal"/>
              <w:jc w:val="center"/>
            </w:pPr>
            <w:r>
              <w:t>None</w:t>
            </w:r>
          </w:p>
        </w:tc>
      </w:tr>
      <w:tr w:rsidR="005367D1" w14:paraId="53D254EA" w14:textId="77777777" w:rsidTr="004C3129">
        <w:trPr>
          <w:cantSplit/>
          <w:jc w:val="center"/>
        </w:trPr>
        <w:tc>
          <w:tcPr>
            <w:tcW w:w="1167" w:type="dxa"/>
            <w:vMerge/>
            <w:tcBorders>
              <w:left w:val="single" w:sz="6" w:space="0" w:color="auto"/>
              <w:right w:val="single" w:sz="6" w:space="0" w:color="auto"/>
            </w:tcBorders>
          </w:tcPr>
          <w:p w14:paraId="36CF440D"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87287AE" w14:textId="77777777" w:rsidR="005367D1" w:rsidRDefault="005367D1" w:rsidP="005367D1">
            <w:pPr>
              <w:pStyle w:val="CellNormal"/>
            </w:pPr>
            <w:r>
              <w:t>4Eh</w:t>
            </w:r>
          </w:p>
        </w:tc>
        <w:tc>
          <w:tcPr>
            <w:tcW w:w="4399" w:type="dxa"/>
            <w:tcBorders>
              <w:top w:val="single" w:sz="6" w:space="0" w:color="auto"/>
              <w:left w:val="single" w:sz="6" w:space="0" w:color="auto"/>
              <w:bottom w:val="single" w:sz="6" w:space="0" w:color="auto"/>
              <w:right w:val="single" w:sz="6" w:space="0" w:color="auto"/>
            </w:tcBorders>
          </w:tcPr>
          <w:p w14:paraId="6CCBF9B2" w14:textId="77777777" w:rsidR="005367D1" w:rsidRDefault="005367D1" w:rsidP="005367D1">
            <w:pPr>
              <w:pStyle w:val="CellNormal"/>
            </w:pPr>
            <w:r>
              <w:t xml:space="preserve">Ring Voltage Mode </w:t>
            </w:r>
          </w:p>
          <w:p w14:paraId="6837198C" w14:textId="77777777" w:rsidR="005367D1" w:rsidRDefault="005367D1" w:rsidP="005367D1">
            <w:pPr>
              <w:pStyle w:val="CellNormal"/>
              <w:rPr>
                <w:i/>
              </w:rPr>
            </w:pPr>
            <w:r w:rsidRPr="00412D77">
              <w:rPr>
                <w:i/>
              </w:rPr>
              <w:t>Enumeration Definition:</w:t>
            </w:r>
          </w:p>
          <w:p w14:paraId="24DC01AD" w14:textId="77777777" w:rsidR="005367D1" w:rsidRDefault="005367D1" w:rsidP="005367D1">
            <w:pPr>
              <w:pStyle w:val="CellNormal"/>
              <w:numPr>
                <w:ilvl w:val="0"/>
                <w:numId w:val="5"/>
              </w:numPr>
            </w:pPr>
            <w:r w:rsidRPr="00412D77">
              <w:t>0 –</w:t>
            </w:r>
            <w:r>
              <w:t xml:space="preserve"> Adaptive</w:t>
            </w:r>
          </w:p>
          <w:p w14:paraId="27392051" w14:textId="77777777" w:rsidR="005367D1" w:rsidRDefault="005367D1" w:rsidP="005367D1">
            <w:pPr>
              <w:pStyle w:val="CellNormal"/>
              <w:numPr>
                <w:ilvl w:val="0"/>
                <w:numId w:val="5"/>
              </w:numPr>
            </w:pPr>
            <w:r w:rsidRPr="00412D77">
              <w:t xml:space="preserve">1 – </w:t>
            </w:r>
            <w:r>
              <w:t>Static</w:t>
            </w:r>
          </w:p>
        </w:tc>
        <w:tc>
          <w:tcPr>
            <w:tcW w:w="1440" w:type="dxa"/>
            <w:tcBorders>
              <w:top w:val="single" w:sz="6" w:space="0" w:color="auto"/>
              <w:left w:val="single" w:sz="6" w:space="0" w:color="auto"/>
              <w:bottom w:val="single" w:sz="6" w:space="0" w:color="auto"/>
              <w:right w:val="single" w:sz="6" w:space="0" w:color="auto"/>
            </w:tcBorders>
            <w:vAlign w:val="center"/>
          </w:tcPr>
          <w:p w14:paraId="55998E6E" w14:textId="77777777" w:rsidR="005367D1" w:rsidRDefault="005367D1" w:rsidP="005367D1">
            <w:pPr>
              <w:pStyle w:val="CellNormal"/>
              <w:jc w:val="center"/>
            </w:pPr>
            <w:r>
              <w:t>Enum</w:t>
            </w:r>
          </w:p>
        </w:tc>
        <w:tc>
          <w:tcPr>
            <w:tcW w:w="1080" w:type="dxa"/>
            <w:tcBorders>
              <w:top w:val="single" w:sz="6" w:space="0" w:color="auto"/>
              <w:left w:val="single" w:sz="6" w:space="0" w:color="auto"/>
              <w:bottom w:val="single" w:sz="6" w:space="0" w:color="auto"/>
              <w:right w:val="single" w:sz="6" w:space="0" w:color="auto"/>
            </w:tcBorders>
            <w:vAlign w:val="center"/>
          </w:tcPr>
          <w:p w14:paraId="7EF9E4FA" w14:textId="77777777" w:rsidR="005367D1" w:rsidRDefault="005367D1" w:rsidP="005367D1">
            <w:pPr>
              <w:pStyle w:val="CellNormal"/>
              <w:jc w:val="center"/>
            </w:pPr>
            <w:r>
              <w:t>None</w:t>
            </w:r>
          </w:p>
        </w:tc>
      </w:tr>
      <w:tr w:rsidR="005367D1" w14:paraId="39889321" w14:textId="77777777" w:rsidTr="004C3129">
        <w:trPr>
          <w:cantSplit/>
          <w:jc w:val="center"/>
        </w:trPr>
        <w:tc>
          <w:tcPr>
            <w:tcW w:w="1167" w:type="dxa"/>
            <w:vMerge/>
            <w:tcBorders>
              <w:left w:val="single" w:sz="6" w:space="0" w:color="auto"/>
              <w:right w:val="single" w:sz="6" w:space="0" w:color="auto"/>
            </w:tcBorders>
          </w:tcPr>
          <w:p w14:paraId="471065D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B205C06" w14:textId="77777777" w:rsidR="005367D1" w:rsidRDefault="005367D1" w:rsidP="005367D1">
            <w:pPr>
              <w:pStyle w:val="CellNormal"/>
            </w:pPr>
            <w:r>
              <w:t>4Dh</w:t>
            </w:r>
          </w:p>
        </w:tc>
        <w:tc>
          <w:tcPr>
            <w:tcW w:w="4399" w:type="dxa"/>
            <w:tcBorders>
              <w:top w:val="single" w:sz="6" w:space="0" w:color="auto"/>
              <w:left w:val="single" w:sz="6" w:space="0" w:color="auto"/>
              <w:bottom w:val="single" w:sz="6" w:space="0" w:color="auto"/>
              <w:right w:val="single" w:sz="6" w:space="0" w:color="auto"/>
            </w:tcBorders>
          </w:tcPr>
          <w:p w14:paraId="03772761" w14:textId="77777777" w:rsidR="005367D1" w:rsidRDefault="005367D1" w:rsidP="005367D1">
            <w:pPr>
              <w:pStyle w:val="CellNormal"/>
            </w:pPr>
            <w:r>
              <w:t>Ring Voltage Override Target</w:t>
            </w:r>
          </w:p>
        </w:tc>
        <w:tc>
          <w:tcPr>
            <w:tcW w:w="1440" w:type="dxa"/>
            <w:tcBorders>
              <w:top w:val="single" w:sz="6" w:space="0" w:color="auto"/>
              <w:left w:val="single" w:sz="6" w:space="0" w:color="auto"/>
              <w:bottom w:val="single" w:sz="6" w:space="0" w:color="auto"/>
              <w:right w:val="single" w:sz="6" w:space="0" w:color="auto"/>
            </w:tcBorders>
            <w:vAlign w:val="center"/>
          </w:tcPr>
          <w:p w14:paraId="0D2E5583"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5932894" w14:textId="77777777" w:rsidR="005367D1" w:rsidRDefault="005367D1" w:rsidP="005367D1">
            <w:pPr>
              <w:pStyle w:val="CellNormal"/>
              <w:jc w:val="center"/>
            </w:pPr>
            <w:r>
              <w:t>Volts</w:t>
            </w:r>
          </w:p>
        </w:tc>
      </w:tr>
      <w:tr w:rsidR="005367D1" w14:paraId="772D45A4" w14:textId="77777777" w:rsidTr="004C3129">
        <w:trPr>
          <w:cantSplit/>
          <w:jc w:val="center"/>
        </w:trPr>
        <w:tc>
          <w:tcPr>
            <w:tcW w:w="1167" w:type="dxa"/>
            <w:vMerge/>
            <w:tcBorders>
              <w:left w:val="single" w:sz="6" w:space="0" w:color="auto"/>
              <w:right w:val="single" w:sz="6" w:space="0" w:color="auto"/>
            </w:tcBorders>
          </w:tcPr>
          <w:p w14:paraId="478118E7"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EA52D6F" w14:textId="77777777" w:rsidR="005367D1" w:rsidRDefault="005367D1" w:rsidP="005367D1">
            <w:pPr>
              <w:pStyle w:val="CellNormal"/>
            </w:pPr>
            <w:r>
              <w:t>4Fh</w:t>
            </w:r>
          </w:p>
        </w:tc>
        <w:tc>
          <w:tcPr>
            <w:tcW w:w="4399" w:type="dxa"/>
            <w:tcBorders>
              <w:top w:val="single" w:sz="6" w:space="0" w:color="auto"/>
              <w:left w:val="single" w:sz="6" w:space="0" w:color="auto"/>
              <w:bottom w:val="single" w:sz="6" w:space="0" w:color="auto"/>
              <w:right w:val="single" w:sz="6" w:space="0" w:color="auto"/>
            </w:tcBorders>
          </w:tcPr>
          <w:p w14:paraId="61CCDB28" w14:textId="77777777" w:rsidR="005367D1" w:rsidRDefault="005367D1" w:rsidP="005367D1">
            <w:pPr>
              <w:pStyle w:val="CellNormal"/>
            </w:pPr>
            <w:r>
              <w:t xml:space="preserve">Ring Voltage Offset </w:t>
            </w:r>
          </w:p>
        </w:tc>
        <w:tc>
          <w:tcPr>
            <w:tcW w:w="1440" w:type="dxa"/>
            <w:tcBorders>
              <w:top w:val="single" w:sz="6" w:space="0" w:color="auto"/>
              <w:left w:val="single" w:sz="6" w:space="0" w:color="auto"/>
              <w:bottom w:val="single" w:sz="6" w:space="0" w:color="auto"/>
              <w:right w:val="single" w:sz="6" w:space="0" w:color="auto"/>
            </w:tcBorders>
            <w:vAlign w:val="center"/>
          </w:tcPr>
          <w:p w14:paraId="0B007396"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2B5F041B" w14:textId="77777777" w:rsidR="005367D1" w:rsidRDefault="005367D1" w:rsidP="005367D1">
            <w:pPr>
              <w:pStyle w:val="CellNormal"/>
              <w:jc w:val="center"/>
            </w:pPr>
            <w:r>
              <w:t>mV</w:t>
            </w:r>
          </w:p>
        </w:tc>
      </w:tr>
      <w:tr w:rsidR="005367D1" w14:paraId="2D09E3CD" w14:textId="77777777" w:rsidTr="004C3129">
        <w:trPr>
          <w:cantSplit/>
          <w:jc w:val="center"/>
        </w:trPr>
        <w:tc>
          <w:tcPr>
            <w:tcW w:w="1167" w:type="dxa"/>
            <w:vMerge/>
            <w:tcBorders>
              <w:left w:val="single" w:sz="6" w:space="0" w:color="auto"/>
              <w:right w:val="single" w:sz="6" w:space="0" w:color="auto"/>
            </w:tcBorders>
          </w:tcPr>
          <w:p w14:paraId="1ED5898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01090D7B" w14:textId="77777777" w:rsidR="005367D1" w:rsidRDefault="005367D1" w:rsidP="005367D1">
            <w:pPr>
              <w:pStyle w:val="CellNormal"/>
            </w:pPr>
            <w:r>
              <w:t>6Ah</w:t>
            </w:r>
          </w:p>
        </w:tc>
        <w:tc>
          <w:tcPr>
            <w:tcW w:w="4399" w:type="dxa"/>
            <w:tcBorders>
              <w:top w:val="single" w:sz="6" w:space="0" w:color="auto"/>
              <w:left w:val="single" w:sz="6" w:space="0" w:color="auto"/>
              <w:bottom w:val="single" w:sz="6" w:space="0" w:color="auto"/>
              <w:right w:val="single" w:sz="6" w:space="0" w:color="auto"/>
            </w:tcBorders>
          </w:tcPr>
          <w:p w14:paraId="5356E593" w14:textId="77777777" w:rsidR="005367D1" w:rsidRDefault="005367D1" w:rsidP="005367D1">
            <w:pPr>
              <w:pStyle w:val="CellNormal"/>
            </w:pPr>
            <w:r>
              <w:t xml:space="preserve">Ring Current Limit Maximum </w:t>
            </w:r>
          </w:p>
        </w:tc>
        <w:tc>
          <w:tcPr>
            <w:tcW w:w="1440" w:type="dxa"/>
            <w:tcBorders>
              <w:top w:val="single" w:sz="6" w:space="0" w:color="auto"/>
              <w:left w:val="single" w:sz="6" w:space="0" w:color="auto"/>
              <w:bottom w:val="single" w:sz="6" w:space="0" w:color="auto"/>
              <w:right w:val="single" w:sz="6" w:space="0" w:color="auto"/>
            </w:tcBorders>
            <w:vAlign w:val="center"/>
          </w:tcPr>
          <w:p w14:paraId="47B21397"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5A66F56" w14:textId="77777777" w:rsidR="005367D1" w:rsidRDefault="005367D1" w:rsidP="005367D1">
            <w:pPr>
              <w:pStyle w:val="CellNormal"/>
              <w:jc w:val="center"/>
            </w:pPr>
            <w:r>
              <w:t>None</w:t>
            </w:r>
          </w:p>
        </w:tc>
      </w:tr>
      <w:tr w:rsidR="005367D1" w14:paraId="25C0194F" w14:textId="77777777" w:rsidTr="004C3129">
        <w:trPr>
          <w:cantSplit/>
          <w:trHeight w:val="273"/>
          <w:jc w:val="center"/>
        </w:trPr>
        <w:tc>
          <w:tcPr>
            <w:tcW w:w="1167" w:type="dxa"/>
            <w:vMerge w:val="restart"/>
            <w:tcBorders>
              <w:left w:val="single" w:sz="6" w:space="0" w:color="auto"/>
              <w:right w:val="single" w:sz="6" w:space="0" w:color="auto"/>
            </w:tcBorders>
          </w:tcPr>
          <w:p w14:paraId="6F74F3BB" w14:textId="77777777" w:rsidR="005367D1" w:rsidRDefault="005367D1" w:rsidP="005367D1">
            <w:pPr>
              <w:pStyle w:val="CellNormal"/>
            </w:pPr>
            <w:r>
              <w:t>Clocking</w:t>
            </w:r>
          </w:p>
        </w:tc>
        <w:tc>
          <w:tcPr>
            <w:tcW w:w="1195" w:type="dxa"/>
            <w:tcBorders>
              <w:top w:val="single" w:sz="6" w:space="0" w:color="auto"/>
              <w:left w:val="single" w:sz="6" w:space="0" w:color="auto"/>
              <w:right w:val="single" w:sz="6" w:space="0" w:color="auto"/>
            </w:tcBorders>
          </w:tcPr>
          <w:p w14:paraId="74B738FA" w14:textId="77777777" w:rsidR="005367D1" w:rsidRDefault="005367D1" w:rsidP="005367D1">
            <w:pPr>
              <w:pStyle w:val="CellNormal"/>
            </w:pPr>
            <w:r>
              <w:t>01h</w:t>
            </w:r>
          </w:p>
        </w:tc>
        <w:tc>
          <w:tcPr>
            <w:tcW w:w="4399" w:type="dxa"/>
            <w:tcBorders>
              <w:top w:val="single" w:sz="6" w:space="0" w:color="auto"/>
              <w:left w:val="single" w:sz="6" w:space="0" w:color="auto"/>
              <w:right w:val="single" w:sz="6" w:space="0" w:color="auto"/>
            </w:tcBorders>
          </w:tcPr>
          <w:p w14:paraId="3411CC54" w14:textId="77777777" w:rsidR="005367D1" w:rsidRDefault="005367D1" w:rsidP="005367D1">
            <w:pPr>
              <w:pStyle w:val="CellNormal"/>
            </w:pPr>
            <w:r>
              <w:t>Reference Clock Frequency</w:t>
            </w:r>
          </w:p>
        </w:tc>
        <w:tc>
          <w:tcPr>
            <w:tcW w:w="1440" w:type="dxa"/>
            <w:tcBorders>
              <w:top w:val="single" w:sz="6" w:space="0" w:color="auto"/>
              <w:left w:val="single" w:sz="6" w:space="0" w:color="auto"/>
              <w:right w:val="single" w:sz="6" w:space="0" w:color="auto"/>
            </w:tcBorders>
            <w:vAlign w:val="center"/>
          </w:tcPr>
          <w:p w14:paraId="29D86F95" w14:textId="77777777" w:rsidR="005367D1" w:rsidRDefault="005367D1" w:rsidP="005367D1">
            <w:pPr>
              <w:pStyle w:val="CellNormal"/>
            </w:pPr>
            <w:r>
              <w:t>Numeric</w:t>
            </w:r>
          </w:p>
        </w:tc>
        <w:tc>
          <w:tcPr>
            <w:tcW w:w="1080" w:type="dxa"/>
            <w:tcBorders>
              <w:top w:val="single" w:sz="6" w:space="0" w:color="auto"/>
              <w:left w:val="single" w:sz="6" w:space="0" w:color="auto"/>
              <w:right w:val="single" w:sz="6" w:space="0" w:color="auto"/>
            </w:tcBorders>
            <w:vAlign w:val="center"/>
          </w:tcPr>
          <w:p w14:paraId="6F3D8264" w14:textId="77777777" w:rsidR="005367D1" w:rsidRDefault="005367D1" w:rsidP="005367D1">
            <w:pPr>
              <w:pStyle w:val="CellNormal"/>
              <w:jc w:val="center"/>
            </w:pPr>
            <w:r>
              <w:t>MHz</w:t>
            </w:r>
          </w:p>
        </w:tc>
      </w:tr>
      <w:tr w:rsidR="005367D1" w14:paraId="035E21F1" w14:textId="77777777" w:rsidTr="004C3129">
        <w:trPr>
          <w:cantSplit/>
          <w:trHeight w:val="273"/>
          <w:jc w:val="center"/>
        </w:trPr>
        <w:tc>
          <w:tcPr>
            <w:tcW w:w="1167" w:type="dxa"/>
            <w:vMerge/>
            <w:tcBorders>
              <w:left w:val="single" w:sz="6" w:space="0" w:color="auto"/>
              <w:right w:val="single" w:sz="6" w:space="0" w:color="auto"/>
            </w:tcBorders>
          </w:tcPr>
          <w:p w14:paraId="5597C397" w14:textId="77777777" w:rsidR="005367D1" w:rsidRDefault="005367D1" w:rsidP="005367D1">
            <w:pPr>
              <w:pStyle w:val="CellNormal"/>
            </w:pPr>
          </w:p>
        </w:tc>
        <w:tc>
          <w:tcPr>
            <w:tcW w:w="1195" w:type="dxa"/>
            <w:tcBorders>
              <w:top w:val="single" w:sz="6" w:space="0" w:color="auto"/>
              <w:left w:val="single" w:sz="6" w:space="0" w:color="auto"/>
              <w:right w:val="single" w:sz="6" w:space="0" w:color="auto"/>
            </w:tcBorders>
          </w:tcPr>
          <w:p w14:paraId="3A37542B" w14:textId="77777777" w:rsidR="005367D1" w:rsidRDefault="005367D1" w:rsidP="005367D1">
            <w:pPr>
              <w:pStyle w:val="CellNormal"/>
            </w:pPr>
            <w:r>
              <w:t>45h</w:t>
            </w:r>
          </w:p>
        </w:tc>
        <w:tc>
          <w:tcPr>
            <w:tcW w:w="4399" w:type="dxa"/>
            <w:tcBorders>
              <w:top w:val="single" w:sz="6" w:space="0" w:color="auto"/>
              <w:left w:val="single" w:sz="6" w:space="0" w:color="auto"/>
              <w:right w:val="single" w:sz="6" w:space="0" w:color="auto"/>
            </w:tcBorders>
          </w:tcPr>
          <w:p w14:paraId="77A4C711" w14:textId="77777777" w:rsidR="005367D1" w:rsidRDefault="005367D1" w:rsidP="005367D1">
            <w:pPr>
              <w:pStyle w:val="CellNormal"/>
            </w:pPr>
            <w:r>
              <w:t xml:space="preserve">Reference Clock Ratio </w:t>
            </w:r>
          </w:p>
        </w:tc>
        <w:tc>
          <w:tcPr>
            <w:tcW w:w="1440" w:type="dxa"/>
            <w:tcBorders>
              <w:top w:val="single" w:sz="6" w:space="0" w:color="auto"/>
              <w:left w:val="single" w:sz="6" w:space="0" w:color="auto"/>
              <w:right w:val="single" w:sz="6" w:space="0" w:color="auto"/>
            </w:tcBorders>
            <w:vAlign w:val="center"/>
          </w:tcPr>
          <w:p w14:paraId="0775C207" w14:textId="77777777" w:rsidR="005367D1" w:rsidRDefault="005367D1" w:rsidP="005367D1">
            <w:pPr>
              <w:pStyle w:val="CellNormal"/>
            </w:pPr>
            <w:r>
              <w:t>Numeric</w:t>
            </w:r>
          </w:p>
        </w:tc>
        <w:tc>
          <w:tcPr>
            <w:tcW w:w="1080" w:type="dxa"/>
            <w:tcBorders>
              <w:top w:val="single" w:sz="6" w:space="0" w:color="auto"/>
              <w:left w:val="single" w:sz="6" w:space="0" w:color="auto"/>
              <w:right w:val="single" w:sz="6" w:space="0" w:color="auto"/>
            </w:tcBorders>
            <w:vAlign w:val="center"/>
          </w:tcPr>
          <w:p w14:paraId="4BA13AEB" w14:textId="77777777" w:rsidR="005367D1" w:rsidRDefault="005367D1" w:rsidP="005367D1">
            <w:pPr>
              <w:pStyle w:val="CellNormal"/>
              <w:jc w:val="center"/>
            </w:pPr>
            <w:r>
              <w:t>None</w:t>
            </w:r>
          </w:p>
        </w:tc>
      </w:tr>
      <w:tr w:rsidR="005367D1" w14:paraId="1193FFC9" w14:textId="77777777" w:rsidTr="004C3129">
        <w:trPr>
          <w:cantSplit/>
          <w:jc w:val="center"/>
        </w:trPr>
        <w:tc>
          <w:tcPr>
            <w:tcW w:w="1167" w:type="dxa"/>
            <w:vMerge/>
            <w:tcBorders>
              <w:left w:val="single" w:sz="6" w:space="0" w:color="auto"/>
              <w:right w:val="single" w:sz="6" w:space="0" w:color="auto"/>
            </w:tcBorders>
          </w:tcPr>
          <w:p w14:paraId="4D48C27D"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B5A0821" w14:textId="77777777" w:rsidR="005367D1" w:rsidRDefault="005367D1" w:rsidP="005367D1">
            <w:pPr>
              <w:pStyle w:val="CellNormal"/>
            </w:pPr>
            <w:r>
              <w:t>4Ah</w:t>
            </w:r>
          </w:p>
        </w:tc>
        <w:tc>
          <w:tcPr>
            <w:tcW w:w="4399" w:type="dxa"/>
            <w:tcBorders>
              <w:top w:val="single" w:sz="6" w:space="0" w:color="auto"/>
              <w:left w:val="single" w:sz="6" w:space="0" w:color="auto"/>
              <w:bottom w:val="single" w:sz="6" w:space="0" w:color="auto"/>
              <w:right w:val="single" w:sz="6" w:space="0" w:color="auto"/>
            </w:tcBorders>
          </w:tcPr>
          <w:p w14:paraId="47F6C835" w14:textId="77777777" w:rsidR="005367D1" w:rsidRDefault="005367D1" w:rsidP="005367D1">
            <w:pPr>
              <w:pStyle w:val="CellNormal"/>
            </w:pPr>
            <w:r>
              <w:t>Filter PLL Frequency</w:t>
            </w:r>
          </w:p>
        </w:tc>
        <w:tc>
          <w:tcPr>
            <w:tcW w:w="1440" w:type="dxa"/>
            <w:tcBorders>
              <w:top w:val="single" w:sz="6" w:space="0" w:color="auto"/>
              <w:left w:val="single" w:sz="6" w:space="0" w:color="auto"/>
              <w:bottom w:val="single" w:sz="6" w:space="0" w:color="auto"/>
              <w:right w:val="single" w:sz="6" w:space="0" w:color="auto"/>
            </w:tcBorders>
            <w:vAlign w:val="center"/>
          </w:tcPr>
          <w:p w14:paraId="616B7A96"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34AA475" w14:textId="77777777" w:rsidR="005367D1" w:rsidRDefault="005367D1" w:rsidP="005367D1">
            <w:pPr>
              <w:pStyle w:val="CellNormal"/>
              <w:jc w:val="center"/>
            </w:pPr>
            <w:r>
              <w:t>MHz</w:t>
            </w:r>
          </w:p>
        </w:tc>
      </w:tr>
      <w:tr w:rsidR="005367D1" w14:paraId="13C82D07" w14:textId="77777777" w:rsidTr="004C3129">
        <w:trPr>
          <w:cantSplit/>
          <w:jc w:val="center"/>
        </w:trPr>
        <w:tc>
          <w:tcPr>
            <w:tcW w:w="1167" w:type="dxa"/>
            <w:vMerge/>
            <w:tcBorders>
              <w:left w:val="single" w:sz="6" w:space="0" w:color="auto"/>
              <w:right w:val="single" w:sz="6" w:space="0" w:color="auto"/>
            </w:tcBorders>
          </w:tcPr>
          <w:p w14:paraId="75C88F6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A32EE10" w14:textId="77777777" w:rsidR="005367D1" w:rsidRDefault="005367D1" w:rsidP="005367D1">
            <w:pPr>
              <w:pStyle w:val="CellNormal"/>
            </w:pPr>
            <w:r>
              <w:t>5Ah</w:t>
            </w:r>
          </w:p>
        </w:tc>
        <w:tc>
          <w:tcPr>
            <w:tcW w:w="4399" w:type="dxa"/>
            <w:tcBorders>
              <w:top w:val="single" w:sz="6" w:space="0" w:color="auto"/>
              <w:left w:val="single" w:sz="6" w:space="0" w:color="auto"/>
              <w:bottom w:val="single" w:sz="6" w:space="0" w:color="auto"/>
              <w:right w:val="single" w:sz="6" w:space="0" w:color="auto"/>
            </w:tcBorders>
          </w:tcPr>
          <w:p w14:paraId="7EE3AEC1" w14:textId="77777777" w:rsidR="005367D1" w:rsidRDefault="005367D1" w:rsidP="005367D1">
            <w:pPr>
              <w:pStyle w:val="CellNormal"/>
            </w:pPr>
            <w:r>
              <w:t>PEG/DMI Ratio</w:t>
            </w:r>
          </w:p>
        </w:tc>
        <w:tc>
          <w:tcPr>
            <w:tcW w:w="1440" w:type="dxa"/>
            <w:tcBorders>
              <w:top w:val="single" w:sz="6" w:space="0" w:color="auto"/>
              <w:left w:val="single" w:sz="6" w:space="0" w:color="auto"/>
              <w:bottom w:val="single" w:sz="6" w:space="0" w:color="auto"/>
              <w:right w:val="single" w:sz="6" w:space="0" w:color="auto"/>
            </w:tcBorders>
            <w:vAlign w:val="center"/>
          </w:tcPr>
          <w:p w14:paraId="7FB4253C"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D056A34" w14:textId="77777777" w:rsidR="005367D1" w:rsidRDefault="005367D1" w:rsidP="005367D1">
            <w:pPr>
              <w:pStyle w:val="CellNormal"/>
              <w:jc w:val="center"/>
            </w:pPr>
            <w:r>
              <w:t>None</w:t>
            </w:r>
          </w:p>
        </w:tc>
      </w:tr>
      <w:tr w:rsidR="005367D1" w14:paraId="27E216C1" w14:textId="77777777" w:rsidTr="004C3129">
        <w:trPr>
          <w:cantSplit/>
          <w:jc w:val="center"/>
        </w:trPr>
        <w:tc>
          <w:tcPr>
            <w:tcW w:w="1167" w:type="dxa"/>
            <w:vMerge w:val="restart"/>
            <w:tcBorders>
              <w:left w:val="single" w:sz="6" w:space="0" w:color="auto"/>
              <w:right w:val="single" w:sz="6" w:space="0" w:color="auto"/>
            </w:tcBorders>
          </w:tcPr>
          <w:p w14:paraId="01741ABF" w14:textId="77777777" w:rsidR="005367D1" w:rsidRDefault="005367D1" w:rsidP="005367D1">
            <w:pPr>
              <w:pStyle w:val="CellNormal"/>
            </w:pPr>
            <w:r>
              <w:t>Voltage</w:t>
            </w:r>
          </w:p>
        </w:tc>
        <w:tc>
          <w:tcPr>
            <w:tcW w:w="1195" w:type="dxa"/>
            <w:tcBorders>
              <w:top w:val="single" w:sz="6" w:space="0" w:color="auto"/>
              <w:left w:val="single" w:sz="6" w:space="0" w:color="auto"/>
              <w:bottom w:val="single" w:sz="6" w:space="0" w:color="auto"/>
              <w:right w:val="single" w:sz="6" w:space="0" w:color="auto"/>
            </w:tcBorders>
          </w:tcPr>
          <w:p w14:paraId="5E32C383" w14:textId="77777777" w:rsidR="005367D1" w:rsidRDefault="005367D1" w:rsidP="005367D1">
            <w:pPr>
              <w:pStyle w:val="CellNormal"/>
            </w:pPr>
            <w:r>
              <w:t>05h</w:t>
            </w:r>
          </w:p>
        </w:tc>
        <w:tc>
          <w:tcPr>
            <w:tcW w:w="4399" w:type="dxa"/>
            <w:tcBorders>
              <w:top w:val="single" w:sz="6" w:space="0" w:color="auto"/>
              <w:left w:val="single" w:sz="6" w:space="0" w:color="auto"/>
              <w:bottom w:val="single" w:sz="6" w:space="0" w:color="auto"/>
              <w:right w:val="single" w:sz="6" w:space="0" w:color="auto"/>
            </w:tcBorders>
          </w:tcPr>
          <w:p w14:paraId="5C836649" w14:textId="77777777" w:rsidR="005367D1" w:rsidRDefault="005367D1" w:rsidP="005367D1">
            <w:pPr>
              <w:pStyle w:val="CellNormal"/>
            </w:pPr>
            <w:r>
              <w:t xml:space="preserve"> Memory Voltage</w:t>
            </w:r>
          </w:p>
        </w:tc>
        <w:tc>
          <w:tcPr>
            <w:tcW w:w="1440" w:type="dxa"/>
            <w:tcBorders>
              <w:top w:val="single" w:sz="6" w:space="0" w:color="auto"/>
              <w:left w:val="single" w:sz="6" w:space="0" w:color="auto"/>
              <w:bottom w:val="single" w:sz="6" w:space="0" w:color="auto"/>
              <w:right w:val="single" w:sz="6" w:space="0" w:color="auto"/>
            </w:tcBorders>
            <w:vAlign w:val="center"/>
          </w:tcPr>
          <w:p w14:paraId="37F7E0D4"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B78E47B" w14:textId="77777777" w:rsidR="005367D1" w:rsidRDefault="005367D1" w:rsidP="005367D1">
            <w:pPr>
              <w:pStyle w:val="CellNormal"/>
              <w:jc w:val="center"/>
            </w:pPr>
            <w:r>
              <w:t>Volts</w:t>
            </w:r>
          </w:p>
        </w:tc>
      </w:tr>
      <w:tr w:rsidR="005367D1" w14:paraId="5C74E570" w14:textId="77777777" w:rsidTr="004C3129">
        <w:trPr>
          <w:cantSplit/>
          <w:jc w:val="center"/>
        </w:trPr>
        <w:tc>
          <w:tcPr>
            <w:tcW w:w="1167" w:type="dxa"/>
            <w:vMerge/>
            <w:tcBorders>
              <w:left w:val="single" w:sz="6" w:space="0" w:color="auto"/>
              <w:right w:val="single" w:sz="6" w:space="0" w:color="auto"/>
            </w:tcBorders>
          </w:tcPr>
          <w:p w14:paraId="278FBC50"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0380681" w14:textId="77777777" w:rsidR="005367D1" w:rsidRDefault="005367D1" w:rsidP="005367D1">
            <w:pPr>
              <w:pStyle w:val="CellNormal"/>
            </w:pPr>
            <w:r>
              <w:t>44h</w:t>
            </w:r>
          </w:p>
        </w:tc>
        <w:tc>
          <w:tcPr>
            <w:tcW w:w="4399" w:type="dxa"/>
            <w:tcBorders>
              <w:top w:val="single" w:sz="6" w:space="0" w:color="auto"/>
              <w:left w:val="single" w:sz="6" w:space="0" w:color="auto"/>
              <w:bottom w:val="single" w:sz="6" w:space="0" w:color="auto"/>
              <w:right w:val="single" w:sz="6" w:space="0" w:color="auto"/>
            </w:tcBorders>
          </w:tcPr>
          <w:p w14:paraId="105E5A9C" w14:textId="77777777" w:rsidR="005367D1" w:rsidRDefault="005367D1" w:rsidP="005367D1">
            <w:pPr>
              <w:pStyle w:val="CellNormal"/>
            </w:pPr>
            <w:r>
              <w:t xml:space="preserve">Secondary Memory VR Voltage </w:t>
            </w:r>
          </w:p>
        </w:tc>
        <w:tc>
          <w:tcPr>
            <w:tcW w:w="1440" w:type="dxa"/>
            <w:tcBorders>
              <w:top w:val="single" w:sz="6" w:space="0" w:color="auto"/>
              <w:left w:val="single" w:sz="6" w:space="0" w:color="auto"/>
              <w:bottom w:val="single" w:sz="6" w:space="0" w:color="auto"/>
              <w:right w:val="single" w:sz="6" w:space="0" w:color="auto"/>
            </w:tcBorders>
            <w:vAlign w:val="center"/>
          </w:tcPr>
          <w:p w14:paraId="0EC6BAB0"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8F4A543" w14:textId="77777777" w:rsidR="005367D1" w:rsidRDefault="005367D1" w:rsidP="005367D1">
            <w:pPr>
              <w:pStyle w:val="CellNormal"/>
              <w:jc w:val="center"/>
            </w:pPr>
            <w:r>
              <w:t>Volts</w:t>
            </w:r>
          </w:p>
        </w:tc>
      </w:tr>
      <w:tr w:rsidR="005367D1" w14:paraId="5DEE1B41" w14:textId="77777777" w:rsidTr="004C3129">
        <w:trPr>
          <w:cantSplit/>
          <w:jc w:val="center"/>
        </w:trPr>
        <w:tc>
          <w:tcPr>
            <w:tcW w:w="1167" w:type="dxa"/>
            <w:vMerge/>
            <w:tcBorders>
              <w:left w:val="single" w:sz="6" w:space="0" w:color="auto"/>
              <w:right w:val="single" w:sz="6" w:space="0" w:color="auto"/>
            </w:tcBorders>
          </w:tcPr>
          <w:p w14:paraId="0B92DB53"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BF4A644" w14:textId="77777777" w:rsidR="005367D1" w:rsidRDefault="005367D1" w:rsidP="005367D1">
            <w:pPr>
              <w:pStyle w:val="CellNormal"/>
            </w:pPr>
            <w:r>
              <w:t>26h</w:t>
            </w:r>
          </w:p>
        </w:tc>
        <w:tc>
          <w:tcPr>
            <w:tcW w:w="4399" w:type="dxa"/>
            <w:tcBorders>
              <w:top w:val="single" w:sz="6" w:space="0" w:color="auto"/>
              <w:left w:val="single" w:sz="6" w:space="0" w:color="auto"/>
              <w:bottom w:val="single" w:sz="6" w:space="0" w:color="auto"/>
              <w:right w:val="single" w:sz="6" w:space="0" w:color="auto"/>
            </w:tcBorders>
          </w:tcPr>
          <w:p w14:paraId="139B5180" w14:textId="77777777" w:rsidR="005367D1" w:rsidRDefault="005367D1" w:rsidP="005367D1">
            <w:pPr>
              <w:pStyle w:val="CellNormal"/>
            </w:pPr>
            <w:r>
              <w:t>PCH Voltage</w:t>
            </w:r>
          </w:p>
        </w:tc>
        <w:tc>
          <w:tcPr>
            <w:tcW w:w="1440" w:type="dxa"/>
            <w:tcBorders>
              <w:top w:val="single" w:sz="6" w:space="0" w:color="auto"/>
              <w:left w:val="single" w:sz="6" w:space="0" w:color="auto"/>
              <w:bottom w:val="single" w:sz="6" w:space="0" w:color="auto"/>
              <w:right w:val="single" w:sz="6" w:space="0" w:color="auto"/>
            </w:tcBorders>
            <w:vAlign w:val="center"/>
          </w:tcPr>
          <w:p w14:paraId="48926A53"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405CF4A" w14:textId="77777777" w:rsidR="005367D1" w:rsidRDefault="005367D1" w:rsidP="005367D1">
            <w:pPr>
              <w:pStyle w:val="CellNormal"/>
              <w:jc w:val="center"/>
            </w:pPr>
            <w:r>
              <w:t>Volts</w:t>
            </w:r>
          </w:p>
        </w:tc>
      </w:tr>
      <w:tr w:rsidR="005367D1" w14:paraId="6A556DBF" w14:textId="77777777" w:rsidTr="004C3129">
        <w:trPr>
          <w:cantSplit/>
          <w:jc w:val="center"/>
        </w:trPr>
        <w:tc>
          <w:tcPr>
            <w:tcW w:w="1167" w:type="dxa"/>
            <w:vMerge/>
            <w:tcBorders>
              <w:left w:val="single" w:sz="6" w:space="0" w:color="auto"/>
              <w:right w:val="single" w:sz="6" w:space="0" w:color="auto"/>
            </w:tcBorders>
          </w:tcPr>
          <w:p w14:paraId="1298707F" w14:textId="77777777" w:rsidR="005367D1" w:rsidRDefault="005367D1" w:rsidP="005367D1">
            <w:pPr>
              <w:pStyle w:val="CellNormal"/>
            </w:pPr>
          </w:p>
        </w:tc>
        <w:tc>
          <w:tcPr>
            <w:tcW w:w="1195" w:type="dxa"/>
            <w:tcBorders>
              <w:left w:val="single" w:sz="6" w:space="0" w:color="auto"/>
            </w:tcBorders>
          </w:tcPr>
          <w:p w14:paraId="7D20707B" w14:textId="77777777" w:rsidR="005367D1" w:rsidRDefault="005367D1" w:rsidP="005367D1">
            <w:pPr>
              <w:pStyle w:val="CellNormal"/>
            </w:pPr>
            <w:r>
              <w:t>3Dh</w:t>
            </w:r>
          </w:p>
        </w:tc>
        <w:tc>
          <w:tcPr>
            <w:tcW w:w="4399" w:type="dxa"/>
          </w:tcPr>
          <w:p w14:paraId="60880F4D" w14:textId="77777777" w:rsidR="005367D1" w:rsidRDefault="005367D1" w:rsidP="005367D1">
            <w:pPr>
              <w:pStyle w:val="CellNormal"/>
            </w:pPr>
            <w:r>
              <w:t>CPU PLL Voltage</w:t>
            </w:r>
          </w:p>
        </w:tc>
        <w:tc>
          <w:tcPr>
            <w:tcW w:w="1440" w:type="dxa"/>
            <w:vAlign w:val="center"/>
          </w:tcPr>
          <w:p w14:paraId="5EBFD71C" w14:textId="77777777" w:rsidR="005367D1" w:rsidRDefault="005367D1" w:rsidP="005367D1">
            <w:pPr>
              <w:pStyle w:val="CellNormal"/>
              <w:jc w:val="center"/>
            </w:pPr>
            <w:r>
              <w:t>Numeric</w:t>
            </w:r>
          </w:p>
        </w:tc>
        <w:tc>
          <w:tcPr>
            <w:tcW w:w="1080" w:type="dxa"/>
            <w:vAlign w:val="center"/>
          </w:tcPr>
          <w:p w14:paraId="00AC3AB9" w14:textId="77777777" w:rsidR="005367D1" w:rsidRDefault="005367D1" w:rsidP="005367D1">
            <w:pPr>
              <w:pStyle w:val="CellNormal"/>
              <w:jc w:val="center"/>
            </w:pPr>
            <w:r>
              <w:t>Volts</w:t>
            </w:r>
          </w:p>
        </w:tc>
      </w:tr>
      <w:tr w:rsidR="005367D1" w14:paraId="17DA6BB4" w14:textId="77777777" w:rsidTr="004C3129">
        <w:trPr>
          <w:cantSplit/>
          <w:jc w:val="center"/>
        </w:trPr>
        <w:tc>
          <w:tcPr>
            <w:tcW w:w="1167" w:type="dxa"/>
            <w:vMerge/>
            <w:tcBorders>
              <w:left w:val="single" w:sz="6" w:space="0" w:color="auto"/>
              <w:right w:val="single" w:sz="6" w:space="0" w:color="auto"/>
            </w:tcBorders>
          </w:tcPr>
          <w:p w14:paraId="6A602E79" w14:textId="77777777" w:rsidR="005367D1" w:rsidRDefault="005367D1" w:rsidP="005367D1">
            <w:pPr>
              <w:pStyle w:val="CellNormal"/>
            </w:pPr>
          </w:p>
        </w:tc>
        <w:tc>
          <w:tcPr>
            <w:tcW w:w="1195" w:type="dxa"/>
            <w:tcBorders>
              <w:left w:val="single" w:sz="6" w:space="0" w:color="auto"/>
            </w:tcBorders>
          </w:tcPr>
          <w:p w14:paraId="06E3C774" w14:textId="77777777" w:rsidR="005367D1" w:rsidRDefault="005367D1" w:rsidP="005367D1">
            <w:pPr>
              <w:pStyle w:val="CellNormal"/>
            </w:pPr>
            <w:r>
              <w:t>3Eh</w:t>
            </w:r>
          </w:p>
        </w:tc>
        <w:tc>
          <w:tcPr>
            <w:tcW w:w="4399" w:type="dxa"/>
          </w:tcPr>
          <w:p w14:paraId="6B676B67" w14:textId="77777777" w:rsidR="005367D1" w:rsidRDefault="005367D1" w:rsidP="005367D1">
            <w:pPr>
              <w:pStyle w:val="CellNormal"/>
            </w:pPr>
            <w:r>
              <w:t>CPU IO Voltage</w:t>
            </w:r>
          </w:p>
        </w:tc>
        <w:tc>
          <w:tcPr>
            <w:tcW w:w="1440" w:type="dxa"/>
            <w:vAlign w:val="center"/>
          </w:tcPr>
          <w:p w14:paraId="79904C72" w14:textId="77777777" w:rsidR="005367D1" w:rsidRDefault="005367D1" w:rsidP="005367D1">
            <w:pPr>
              <w:pStyle w:val="CellNormal"/>
              <w:jc w:val="center"/>
            </w:pPr>
            <w:r>
              <w:t>Numeric</w:t>
            </w:r>
          </w:p>
        </w:tc>
        <w:tc>
          <w:tcPr>
            <w:tcW w:w="1080" w:type="dxa"/>
            <w:vAlign w:val="center"/>
          </w:tcPr>
          <w:p w14:paraId="2FD19F56" w14:textId="77777777" w:rsidR="005367D1" w:rsidRDefault="005367D1" w:rsidP="005367D1">
            <w:pPr>
              <w:pStyle w:val="CellNormal"/>
              <w:jc w:val="center"/>
            </w:pPr>
            <w:r>
              <w:t>Volts</w:t>
            </w:r>
          </w:p>
        </w:tc>
      </w:tr>
      <w:tr w:rsidR="005367D1" w:rsidRPr="007D392E" w14:paraId="09177070" w14:textId="77777777" w:rsidTr="004C3129">
        <w:trPr>
          <w:cantSplit/>
          <w:jc w:val="center"/>
        </w:trPr>
        <w:tc>
          <w:tcPr>
            <w:tcW w:w="1167" w:type="dxa"/>
            <w:vMerge/>
            <w:tcBorders>
              <w:left w:val="single" w:sz="6" w:space="0" w:color="auto"/>
              <w:right w:val="single" w:sz="6" w:space="0" w:color="auto"/>
            </w:tcBorders>
          </w:tcPr>
          <w:p w14:paraId="31629A7B" w14:textId="77777777" w:rsidR="005367D1" w:rsidRPr="00D8467F" w:rsidRDefault="005367D1" w:rsidP="005367D1">
            <w:pPr>
              <w:pStyle w:val="CellNormal"/>
            </w:pPr>
          </w:p>
        </w:tc>
        <w:tc>
          <w:tcPr>
            <w:tcW w:w="1195" w:type="dxa"/>
            <w:tcBorders>
              <w:left w:val="single" w:sz="6" w:space="0" w:color="auto"/>
            </w:tcBorders>
          </w:tcPr>
          <w:p w14:paraId="2ECD1C1A" w14:textId="77777777" w:rsidR="005367D1" w:rsidRDefault="005367D1" w:rsidP="005367D1">
            <w:pPr>
              <w:pStyle w:val="CellNormal"/>
            </w:pPr>
            <w:r>
              <w:t>46h</w:t>
            </w:r>
          </w:p>
        </w:tc>
        <w:tc>
          <w:tcPr>
            <w:tcW w:w="4399" w:type="dxa"/>
          </w:tcPr>
          <w:p w14:paraId="0DBBECDC" w14:textId="77777777" w:rsidR="005367D1" w:rsidRPr="00D8467F" w:rsidRDefault="005367D1" w:rsidP="005367D1">
            <w:pPr>
              <w:pStyle w:val="CellNormal"/>
            </w:pPr>
            <w:r>
              <w:t xml:space="preserve">Vboot Voltage </w:t>
            </w:r>
          </w:p>
        </w:tc>
        <w:tc>
          <w:tcPr>
            <w:tcW w:w="1440" w:type="dxa"/>
            <w:vAlign w:val="center"/>
          </w:tcPr>
          <w:p w14:paraId="7D7A7E79" w14:textId="77777777" w:rsidR="005367D1" w:rsidRDefault="005367D1" w:rsidP="005367D1">
            <w:pPr>
              <w:pStyle w:val="CellNormal"/>
              <w:jc w:val="center"/>
            </w:pPr>
            <w:r>
              <w:t>Numeric</w:t>
            </w:r>
          </w:p>
        </w:tc>
        <w:tc>
          <w:tcPr>
            <w:tcW w:w="1080" w:type="dxa"/>
            <w:vAlign w:val="center"/>
          </w:tcPr>
          <w:p w14:paraId="5F52DDE5" w14:textId="77777777" w:rsidR="005367D1" w:rsidRDefault="005367D1" w:rsidP="005367D1">
            <w:pPr>
              <w:pStyle w:val="CellNormal"/>
              <w:jc w:val="center"/>
            </w:pPr>
            <w:r>
              <w:t>Volts</w:t>
            </w:r>
          </w:p>
        </w:tc>
      </w:tr>
      <w:tr w:rsidR="005367D1" w:rsidRPr="007D392E" w14:paraId="31A7D59E" w14:textId="77777777" w:rsidTr="004C3129">
        <w:trPr>
          <w:cantSplit/>
          <w:jc w:val="center"/>
        </w:trPr>
        <w:tc>
          <w:tcPr>
            <w:tcW w:w="1167" w:type="dxa"/>
            <w:vMerge/>
            <w:tcBorders>
              <w:left w:val="single" w:sz="6" w:space="0" w:color="auto"/>
              <w:right w:val="single" w:sz="6" w:space="0" w:color="auto"/>
            </w:tcBorders>
          </w:tcPr>
          <w:p w14:paraId="63412EC9" w14:textId="77777777" w:rsidR="005367D1" w:rsidRPr="00D8467F" w:rsidRDefault="005367D1" w:rsidP="005367D1">
            <w:pPr>
              <w:pStyle w:val="CellNormal"/>
            </w:pPr>
          </w:p>
        </w:tc>
        <w:tc>
          <w:tcPr>
            <w:tcW w:w="1195" w:type="dxa"/>
            <w:tcBorders>
              <w:left w:val="single" w:sz="6" w:space="0" w:color="auto"/>
            </w:tcBorders>
          </w:tcPr>
          <w:p w14:paraId="56ACB467" w14:textId="77777777" w:rsidR="005367D1" w:rsidRDefault="005367D1" w:rsidP="005367D1">
            <w:pPr>
              <w:pStyle w:val="CellNormal"/>
            </w:pPr>
            <w:r>
              <w:t>4Bh</w:t>
            </w:r>
          </w:p>
        </w:tc>
        <w:tc>
          <w:tcPr>
            <w:tcW w:w="4399" w:type="dxa"/>
          </w:tcPr>
          <w:p w14:paraId="3A91B606" w14:textId="77777777" w:rsidR="005367D1" w:rsidRDefault="005367D1" w:rsidP="005367D1">
            <w:pPr>
              <w:pStyle w:val="CellNormal"/>
            </w:pPr>
            <w:r>
              <w:t xml:space="preserve">Dynamic SVID Control </w:t>
            </w:r>
          </w:p>
        </w:tc>
        <w:tc>
          <w:tcPr>
            <w:tcW w:w="1440" w:type="dxa"/>
            <w:vAlign w:val="center"/>
          </w:tcPr>
          <w:p w14:paraId="0300DF85" w14:textId="77777777" w:rsidR="005367D1" w:rsidRDefault="005367D1" w:rsidP="005367D1">
            <w:pPr>
              <w:pStyle w:val="CellNormal"/>
              <w:jc w:val="center"/>
            </w:pPr>
            <w:r>
              <w:t>En/Dis</w:t>
            </w:r>
          </w:p>
        </w:tc>
        <w:tc>
          <w:tcPr>
            <w:tcW w:w="1080" w:type="dxa"/>
            <w:vAlign w:val="center"/>
          </w:tcPr>
          <w:p w14:paraId="538BB4E7" w14:textId="77777777" w:rsidR="005367D1" w:rsidRDefault="005367D1" w:rsidP="005367D1">
            <w:pPr>
              <w:pStyle w:val="CellNormal"/>
              <w:jc w:val="center"/>
            </w:pPr>
            <w:r>
              <w:t>None</w:t>
            </w:r>
          </w:p>
        </w:tc>
      </w:tr>
      <w:tr w:rsidR="005367D1" w:rsidRPr="007D392E" w14:paraId="118BCDCE" w14:textId="77777777" w:rsidTr="004C3129">
        <w:trPr>
          <w:cantSplit/>
          <w:jc w:val="center"/>
        </w:trPr>
        <w:tc>
          <w:tcPr>
            <w:tcW w:w="1167" w:type="dxa"/>
            <w:vMerge/>
            <w:tcBorders>
              <w:left w:val="single" w:sz="6" w:space="0" w:color="auto"/>
              <w:right w:val="single" w:sz="6" w:space="0" w:color="auto"/>
            </w:tcBorders>
          </w:tcPr>
          <w:p w14:paraId="0EBAD4C2" w14:textId="77777777" w:rsidR="005367D1" w:rsidRPr="00D8467F" w:rsidRDefault="005367D1" w:rsidP="005367D1">
            <w:pPr>
              <w:pStyle w:val="CellNormal"/>
            </w:pPr>
          </w:p>
        </w:tc>
        <w:tc>
          <w:tcPr>
            <w:tcW w:w="1195" w:type="dxa"/>
            <w:tcBorders>
              <w:left w:val="single" w:sz="6" w:space="0" w:color="auto"/>
            </w:tcBorders>
          </w:tcPr>
          <w:p w14:paraId="3080DF75" w14:textId="77777777" w:rsidR="005367D1" w:rsidRDefault="005367D1" w:rsidP="005367D1">
            <w:pPr>
              <w:pStyle w:val="CellNormal"/>
            </w:pPr>
            <w:r>
              <w:t>57h</w:t>
            </w:r>
          </w:p>
        </w:tc>
        <w:tc>
          <w:tcPr>
            <w:tcW w:w="4399" w:type="dxa"/>
          </w:tcPr>
          <w:p w14:paraId="5B096232" w14:textId="77777777" w:rsidR="005367D1" w:rsidRDefault="005367D1" w:rsidP="005367D1">
            <w:pPr>
              <w:pStyle w:val="CellNormal"/>
            </w:pPr>
            <w:r>
              <w:t xml:space="preserve">FIVR Efficiency Management Enable </w:t>
            </w:r>
          </w:p>
        </w:tc>
        <w:tc>
          <w:tcPr>
            <w:tcW w:w="1440" w:type="dxa"/>
            <w:vAlign w:val="center"/>
          </w:tcPr>
          <w:p w14:paraId="1208F813" w14:textId="77777777" w:rsidR="005367D1" w:rsidRDefault="005367D1" w:rsidP="005367D1">
            <w:pPr>
              <w:pStyle w:val="CellNormal"/>
              <w:jc w:val="center"/>
            </w:pPr>
            <w:r>
              <w:t>En/Dis</w:t>
            </w:r>
          </w:p>
        </w:tc>
        <w:tc>
          <w:tcPr>
            <w:tcW w:w="1080" w:type="dxa"/>
            <w:vAlign w:val="center"/>
          </w:tcPr>
          <w:p w14:paraId="7D21B78E" w14:textId="77777777" w:rsidR="005367D1" w:rsidRDefault="005367D1" w:rsidP="005367D1">
            <w:pPr>
              <w:pStyle w:val="CellNormal"/>
              <w:jc w:val="center"/>
            </w:pPr>
            <w:r>
              <w:t>None</w:t>
            </w:r>
          </w:p>
        </w:tc>
      </w:tr>
      <w:tr w:rsidR="005367D1" w:rsidRPr="007D392E" w14:paraId="59660A7D" w14:textId="77777777" w:rsidTr="004C3129">
        <w:trPr>
          <w:cantSplit/>
          <w:jc w:val="center"/>
        </w:trPr>
        <w:tc>
          <w:tcPr>
            <w:tcW w:w="1167" w:type="dxa"/>
            <w:vMerge/>
            <w:tcBorders>
              <w:left w:val="single" w:sz="6" w:space="0" w:color="auto"/>
              <w:right w:val="single" w:sz="6" w:space="0" w:color="auto"/>
            </w:tcBorders>
          </w:tcPr>
          <w:p w14:paraId="3B631E32"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48A2D24" w14:textId="77777777" w:rsidR="005367D1" w:rsidRDefault="005367D1" w:rsidP="005367D1">
            <w:pPr>
              <w:pStyle w:val="CellNormal"/>
            </w:pPr>
            <w:r>
              <w:t>56h</w:t>
            </w:r>
          </w:p>
        </w:tc>
        <w:tc>
          <w:tcPr>
            <w:tcW w:w="4399" w:type="dxa"/>
            <w:tcBorders>
              <w:top w:val="single" w:sz="6" w:space="0" w:color="auto"/>
              <w:left w:val="single" w:sz="6" w:space="0" w:color="auto"/>
              <w:bottom w:val="single" w:sz="6" w:space="0" w:color="auto"/>
              <w:right w:val="single" w:sz="6" w:space="0" w:color="auto"/>
            </w:tcBorders>
          </w:tcPr>
          <w:p w14:paraId="23F2BB23" w14:textId="77777777" w:rsidR="005367D1" w:rsidRDefault="005367D1" w:rsidP="005367D1">
            <w:pPr>
              <w:pStyle w:val="CellNormal"/>
            </w:pPr>
            <w:r>
              <w:t xml:space="preserve">FIVR Fault Enable </w:t>
            </w:r>
          </w:p>
        </w:tc>
        <w:tc>
          <w:tcPr>
            <w:tcW w:w="1440" w:type="dxa"/>
            <w:tcBorders>
              <w:top w:val="single" w:sz="6" w:space="0" w:color="auto"/>
              <w:left w:val="single" w:sz="6" w:space="0" w:color="auto"/>
              <w:bottom w:val="single" w:sz="6" w:space="0" w:color="auto"/>
              <w:right w:val="single" w:sz="6" w:space="0" w:color="auto"/>
            </w:tcBorders>
            <w:vAlign w:val="center"/>
          </w:tcPr>
          <w:p w14:paraId="3201E743" w14:textId="77777777" w:rsidR="005367D1" w:rsidRDefault="005367D1" w:rsidP="005367D1">
            <w:pPr>
              <w:pStyle w:val="CellNormal"/>
              <w:jc w:val="center"/>
            </w:pPr>
            <w:r>
              <w:t>En/Dis</w:t>
            </w:r>
          </w:p>
        </w:tc>
        <w:tc>
          <w:tcPr>
            <w:tcW w:w="1080" w:type="dxa"/>
            <w:tcBorders>
              <w:top w:val="single" w:sz="6" w:space="0" w:color="auto"/>
              <w:left w:val="single" w:sz="6" w:space="0" w:color="auto"/>
              <w:bottom w:val="single" w:sz="6" w:space="0" w:color="auto"/>
              <w:right w:val="single" w:sz="6" w:space="0" w:color="auto"/>
            </w:tcBorders>
            <w:vAlign w:val="center"/>
          </w:tcPr>
          <w:p w14:paraId="0E11BC00" w14:textId="77777777" w:rsidR="005367D1" w:rsidRDefault="005367D1" w:rsidP="005367D1">
            <w:pPr>
              <w:pStyle w:val="CellNormal"/>
              <w:jc w:val="center"/>
            </w:pPr>
            <w:r>
              <w:t>None</w:t>
            </w:r>
          </w:p>
        </w:tc>
      </w:tr>
      <w:tr w:rsidR="005367D1" w:rsidRPr="007D392E" w14:paraId="65AE319B" w14:textId="77777777" w:rsidTr="004C3129">
        <w:trPr>
          <w:cantSplit/>
          <w:jc w:val="center"/>
        </w:trPr>
        <w:tc>
          <w:tcPr>
            <w:tcW w:w="1167" w:type="dxa"/>
            <w:vMerge/>
            <w:tcBorders>
              <w:left w:val="single" w:sz="6" w:space="0" w:color="auto"/>
              <w:right w:val="single" w:sz="6" w:space="0" w:color="auto"/>
            </w:tcBorders>
          </w:tcPr>
          <w:p w14:paraId="3AAD49FB"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4FC0398" w14:textId="77777777" w:rsidR="005367D1" w:rsidRDefault="005367D1" w:rsidP="005367D1">
            <w:pPr>
              <w:pStyle w:val="CellNormal"/>
            </w:pPr>
            <w:r>
              <w:t>59h</w:t>
            </w:r>
          </w:p>
        </w:tc>
        <w:tc>
          <w:tcPr>
            <w:tcW w:w="4399" w:type="dxa"/>
            <w:tcBorders>
              <w:top w:val="single" w:sz="6" w:space="0" w:color="auto"/>
              <w:left w:val="single" w:sz="6" w:space="0" w:color="auto"/>
              <w:bottom w:val="single" w:sz="6" w:space="0" w:color="auto"/>
              <w:right w:val="single" w:sz="6" w:space="0" w:color="auto"/>
            </w:tcBorders>
          </w:tcPr>
          <w:p w14:paraId="732296C9" w14:textId="77777777" w:rsidR="005367D1" w:rsidRDefault="005367D1" w:rsidP="005367D1">
            <w:pPr>
              <w:pStyle w:val="CellNormal"/>
            </w:pPr>
            <w:r>
              <w:t xml:space="preserve">SVID Voltage Override </w:t>
            </w:r>
          </w:p>
        </w:tc>
        <w:tc>
          <w:tcPr>
            <w:tcW w:w="1440" w:type="dxa"/>
            <w:tcBorders>
              <w:top w:val="single" w:sz="6" w:space="0" w:color="auto"/>
              <w:left w:val="single" w:sz="6" w:space="0" w:color="auto"/>
              <w:bottom w:val="single" w:sz="6" w:space="0" w:color="auto"/>
              <w:right w:val="single" w:sz="6" w:space="0" w:color="auto"/>
            </w:tcBorders>
            <w:vAlign w:val="center"/>
          </w:tcPr>
          <w:p w14:paraId="10FFA28C"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A0B7C59" w14:textId="77777777" w:rsidR="005367D1" w:rsidRDefault="005367D1" w:rsidP="005367D1">
            <w:pPr>
              <w:pStyle w:val="CellNormal"/>
              <w:jc w:val="center"/>
            </w:pPr>
            <w:r>
              <w:t>V</w:t>
            </w:r>
          </w:p>
        </w:tc>
      </w:tr>
      <w:tr w:rsidR="005367D1" w:rsidRPr="007D392E" w14:paraId="3328D2C4" w14:textId="77777777" w:rsidTr="004C3129">
        <w:trPr>
          <w:cantSplit/>
          <w:jc w:val="center"/>
        </w:trPr>
        <w:tc>
          <w:tcPr>
            <w:tcW w:w="1167" w:type="dxa"/>
            <w:vMerge/>
            <w:tcBorders>
              <w:left w:val="single" w:sz="6" w:space="0" w:color="auto"/>
              <w:right w:val="single" w:sz="6" w:space="0" w:color="auto"/>
            </w:tcBorders>
          </w:tcPr>
          <w:p w14:paraId="66B1E7E4"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219F4D6" w14:textId="77777777" w:rsidR="005367D1" w:rsidRDefault="005367D1" w:rsidP="005367D1">
            <w:pPr>
              <w:pStyle w:val="CellNormal"/>
            </w:pPr>
            <w:r>
              <w:t>5Bh</w:t>
            </w:r>
          </w:p>
        </w:tc>
        <w:tc>
          <w:tcPr>
            <w:tcW w:w="4399" w:type="dxa"/>
            <w:tcBorders>
              <w:top w:val="single" w:sz="6" w:space="0" w:color="auto"/>
              <w:left w:val="single" w:sz="6" w:space="0" w:color="auto"/>
              <w:bottom w:val="single" w:sz="6" w:space="0" w:color="auto"/>
              <w:right w:val="single" w:sz="6" w:space="0" w:color="auto"/>
            </w:tcBorders>
          </w:tcPr>
          <w:p w14:paraId="48D29BDF" w14:textId="77777777" w:rsidR="005367D1" w:rsidRDefault="005367D1" w:rsidP="005367D1">
            <w:pPr>
              <w:pStyle w:val="CellNormal"/>
            </w:pPr>
            <w:r>
              <w:t xml:space="preserve">I/O Analog Voltage Offset </w:t>
            </w:r>
          </w:p>
        </w:tc>
        <w:tc>
          <w:tcPr>
            <w:tcW w:w="1440" w:type="dxa"/>
            <w:tcBorders>
              <w:top w:val="single" w:sz="6" w:space="0" w:color="auto"/>
              <w:left w:val="single" w:sz="6" w:space="0" w:color="auto"/>
              <w:bottom w:val="single" w:sz="6" w:space="0" w:color="auto"/>
              <w:right w:val="single" w:sz="6" w:space="0" w:color="auto"/>
            </w:tcBorders>
            <w:vAlign w:val="center"/>
          </w:tcPr>
          <w:p w14:paraId="52B28397"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256F1FEF" w14:textId="77777777" w:rsidR="005367D1" w:rsidRDefault="005367D1" w:rsidP="005367D1">
            <w:pPr>
              <w:pStyle w:val="CellNormal"/>
              <w:jc w:val="center"/>
            </w:pPr>
            <w:r>
              <w:t>mV</w:t>
            </w:r>
          </w:p>
        </w:tc>
      </w:tr>
      <w:tr w:rsidR="005367D1" w:rsidRPr="007D392E" w14:paraId="4324E666" w14:textId="77777777" w:rsidTr="004C3129">
        <w:trPr>
          <w:cantSplit/>
          <w:jc w:val="center"/>
        </w:trPr>
        <w:tc>
          <w:tcPr>
            <w:tcW w:w="1167" w:type="dxa"/>
            <w:vMerge/>
            <w:tcBorders>
              <w:left w:val="single" w:sz="6" w:space="0" w:color="auto"/>
              <w:right w:val="single" w:sz="6" w:space="0" w:color="auto"/>
            </w:tcBorders>
          </w:tcPr>
          <w:p w14:paraId="402A72DC"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7852A9A" w14:textId="77777777" w:rsidR="005367D1" w:rsidRDefault="005367D1" w:rsidP="005367D1">
            <w:pPr>
              <w:pStyle w:val="CellNormal"/>
            </w:pPr>
            <w:r>
              <w:t>5Ch</w:t>
            </w:r>
          </w:p>
        </w:tc>
        <w:tc>
          <w:tcPr>
            <w:tcW w:w="4399" w:type="dxa"/>
            <w:tcBorders>
              <w:top w:val="single" w:sz="6" w:space="0" w:color="auto"/>
              <w:left w:val="single" w:sz="6" w:space="0" w:color="auto"/>
              <w:bottom w:val="single" w:sz="6" w:space="0" w:color="auto"/>
              <w:right w:val="single" w:sz="6" w:space="0" w:color="auto"/>
            </w:tcBorders>
          </w:tcPr>
          <w:p w14:paraId="0AC03722" w14:textId="77777777" w:rsidR="005367D1" w:rsidRDefault="005367D1" w:rsidP="005367D1">
            <w:pPr>
              <w:pStyle w:val="CellNormal"/>
            </w:pPr>
            <w:r>
              <w:t xml:space="preserve">I/O Digital Voltage Offset </w:t>
            </w:r>
          </w:p>
        </w:tc>
        <w:tc>
          <w:tcPr>
            <w:tcW w:w="1440" w:type="dxa"/>
            <w:tcBorders>
              <w:top w:val="single" w:sz="6" w:space="0" w:color="auto"/>
              <w:left w:val="single" w:sz="6" w:space="0" w:color="auto"/>
              <w:bottom w:val="single" w:sz="6" w:space="0" w:color="auto"/>
              <w:right w:val="single" w:sz="6" w:space="0" w:color="auto"/>
            </w:tcBorders>
            <w:vAlign w:val="center"/>
          </w:tcPr>
          <w:p w14:paraId="0B0FB705" w14:textId="77777777"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4ECFFF9" w14:textId="77777777" w:rsidR="005367D1" w:rsidRDefault="005367D1" w:rsidP="005367D1">
            <w:pPr>
              <w:pStyle w:val="CellNormal"/>
              <w:jc w:val="center"/>
            </w:pPr>
            <w:r>
              <w:t>mV</w:t>
            </w:r>
          </w:p>
        </w:tc>
      </w:tr>
      <w:tr w:rsidR="005367D1" w:rsidRPr="007D392E" w14:paraId="7E3A1F59" w14:textId="77777777" w:rsidTr="004C3129">
        <w:trPr>
          <w:cantSplit/>
          <w:jc w:val="center"/>
        </w:trPr>
        <w:tc>
          <w:tcPr>
            <w:tcW w:w="1167" w:type="dxa"/>
            <w:vMerge/>
            <w:tcBorders>
              <w:left w:val="single" w:sz="6" w:space="0" w:color="auto"/>
              <w:right w:val="single" w:sz="6" w:space="0" w:color="auto"/>
            </w:tcBorders>
          </w:tcPr>
          <w:p w14:paraId="319B9C7D" w14:textId="77777777" w:rsidR="005367D1" w:rsidRDefault="005367D1"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39CF4599" w14:textId="030ECB11" w:rsidR="005367D1" w:rsidRDefault="005367D1" w:rsidP="005367D1">
            <w:pPr>
              <w:pStyle w:val="CellNormal"/>
            </w:pPr>
            <w:r>
              <w:t>70h</w:t>
            </w:r>
          </w:p>
        </w:tc>
        <w:tc>
          <w:tcPr>
            <w:tcW w:w="4399" w:type="dxa"/>
            <w:tcBorders>
              <w:top w:val="single" w:sz="6" w:space="0" w:color="auto"/>
              <w:left w:val="single" w:sz="6" w:space="0" w:color="auto"/>
              <w:bottom w:val="single" w:sz="6" w:space="0" w:color="auto"/>
              <w:right w:val="single" w:sz="6" w:space="0" w:color="auto"/>
            </w:tcBorders>
          </w:tcPr>
          <w:p w14:paraId="5FADBE6B" w14:textId="25C4F84D" w:rsidR="005367D1" w:rsidRDefault="005367D1" w:rsidP="005367D1">
            <w:pPr>
              <w:pStyle w:val="CellNormal"/>
            </w:pPr>
            <w:r>
              <w:t>VccU Voltage Offset</w:t>
            </w:r>
          </w:p>
        </w:tc>
        <w:tc>
          <w:tcPr>
            <w:tcW w:w="1440" w:type="dxa"/>
            <w:tcBorders>
              <w:top w:val="single" w:sz="6" w:space="0" w:color="auto"/>
              <w:left w:val="single" w:sz="6" w:space="0" w:color="auto"/>
              <w:bottom w:val="single" w:sz="6" w:space="0" w:color="auto"/>
              <w:right w:val="single" w:sz="6" w:space="0" w:color="auto"/>
            </w:tcBorders>
            <w:vAlign w:val="center"/>
          </w:tcPr>
          <w:p w14:paraId="276F05C9" w14:textId="107664D0" w:rsidR="005367D1" w:rsidRDefault="005367D1"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93DAD9C" w14:textId="290633F0" w:rsidR="005367D1" w:rsidRDefault="005367D1" w:rsidP="005367D1">
            <w:pPr>
              <w:pStyle w:val="CellNormal"/>
              <w:jc w:val="center"/>
            </w:pPr>
            <w:r>
              <w:t>mV</w:t>
            </w:r>
          </w:p>
        </w:tc>
      </w:tr>
      <w:tr w:rsidR="00237C69" w:rsidRPr="007D392E" w14:paraId="463DF0ED" w14:textId="77777777" w:rsidTr="004C3129">
        <w:trPr>
          <w:cantSplit/>
          <w:jc w:val="center"/>
        </w:trPr>
        <w:tc>
          <w:tcPr>
            <w:tcW w:w="1167" w:type="dxa"/>
            <w:vMerge w:val="restart"/>
            <w:tcBorders>
              <w:left w:val="single" w:sz="6" w:space="0" w:color="auto"/>
              <w:right w:val="single" w:sz="6" w:space="0" w:color="auto"/>
            </w:tcBorders>
          </w:tcPr>
          <w:p w14:paraId="79A7A31B" w14:textId="77777777" w:rsidR="00237C69" w:rsidRPr="00D8467F" w:rsidRDefault="00237C69" w:rsidP="005367D1">
            <w:pPr>
              <w:pStyle w:val="CellNormal"/>
            </w:pPr>
            <w:r>
              <w:t>Memory</w:t>
            </w:r>
          </w:p>
          <w:p w14:paraId="2F292AA9"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95665F1" w14:textId="77777777" w:rsidR="00237C69" w:rsidRDefault="00237C69" w:rsidP="005367D1">
            <w:pPr>
              <w:pStyle w:val="CellNormal"/>
            </w:pPr>
            <w:r>
              <w:t>13h</w:t>
            </w:r>
          </w:p>
        </w:tc>
        <w:tc>
          <w:tcPr>
            <w:tcW w:w="4399" w:type="dxa"/>
            <w:tcBorders>
              <w:top w:val="single" w:sz="6" w:space="0" w:color="auto"/>
              <w:left w:val="single" w:sz="6" w:space="0" w:color="auto"/>
              <w:bottom w:val="single" w:sz="6" w:space="0" w:color="auto"/>
              <w:right w:val="single" w:sz="6" w:space="0" w:color="auto"/>
            </w:tcBorders>
          </w:tcPr>
          <w:p w14:paraId="6291B281" w14:textId="5DC0FAA0" w:rsidR="00237C69" w:rsidRDefault="00237C69" w:rsidP="005367D1">
            <w:pPr>
              <w:pStyle w:val="CellNormal"/>
            </w:pPr>
            <w:r>
              <w:t>Memory Multiplier (Even + Odd Ratios)</w:t>
            </w:r>
          </w:p>
        </w:tc>
        <w:tc>
          <w:tcPr>
            <w:tcW w:w="1440" w:type="dxa"/>
            <w:tcBorders>
              <w:top w:val="single" w:sz="6" w:space="0" w:color="auto"/>
              <w:left w:val="single" w:sz="6" w:space="0" w:color="auto"/>
              <w:bottom w:val="single" w:sz="6" w:space="0" w:color="auto"/>
              <w:right w:val="single" w:sz="6" w:space="0" w:color="auto"/>
            </w:tcBorders>
            <w:vAlign w:val="center"/>
          </w:tcPr>
          <w:p w14:paraId="0A79E48B"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01416EA2" w14:textId="77777777" w:rsidR="00237C69" w:rsidRDefault="00237C69" w:rsidP="005367D1">
            <w:pPr>
              <w:pStyle w:val="CellNormal"/>
              <w:jc w:val="center"/>
            </w:pPr>
            <w:r>
              <w:t>None</w:t>
            </w:r>
          </w:p>
        </w:tc>
      </w:tr>
      <w:tr w:rsidR="00237C69" w:rsidRPr="007D392E" w14:paraId="758E7923" w14:textId="77777777" w:rsidTr="004C3129">
        <w:trPr>
          <w:cantSplit/>
          <w:jc w:val="center"/>
        </w:trPr>
        <w:tc>
          <w:tcPr>
            <w:tcW w:w="1167" w:type="dxa"/>
            <w:vMerge/>
            <w:tcBorders>
              <w:left w:val="single" w:sz="6" w:space="0" w:color="auto"/>
              <w:right w:val="single" w:sz="6" w:space="0" w:color="auto"/>
            </w:tcBorders>
          </w:tcPr>
          <w:p w14:paraId="51509727" w14:textId="77777777" w:rsidR="00237C69" w:rsidRPr="00D8467F"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BC39D6B" w14:textId="77777777" w:rsidR="00237C69" w:rsidRDefault="00237C69" w:rsidP="005367D1">
            <w:pPr>
              <w:pStyle w:val="CellNormal"/>
            </w:pPr>
            <w:r>
              <w:t>49h</w:t>
            </w:r>
          </w:p>
        </w:tc>
        <w:tc>
          <w:tcPr>
            <w:tcW w:w="4399" w:type="dxa"/>
            <w:tcBorders>
              <w:top w:val="single" w:sz="6" w:space="0" w:color="auto"/>
              <w:left w:val="single" w:sz="6" w:space="0" w:color="auto"/>
              <w:bottom w:val="single" w:sz="6" w:space="0" w:color="auto"/>
              <w:right w:val="single" w:sz="6" w:space="0" w:color="auto"/>
            </w:tcBorders>
          </w:tcPr>
          <w:p w14:paraId="3A7ADB14" w14:textId="6771D671" w:rsidR="00237C69" w:rsidRDefault="00237C69" w:rsidP="005367D1">
            <w:pPr>
              <w:pStyle w:val="CellNormal"/>
            </w:pPr>
            <w:r>
              <w:t>Memory Reference Clock Multiplier (1.33 vs. 1.0)</w:t>
            </w:r>
          </w:p>
        </w:tc>
        <w:tc>
          <w:tcPr>
            <w:tcW w:w="1440" w:type="dxa"/>
            <w:tcBorders>
              <w:top w:val="single" w:sz="6" w:space="0" w:color="auto"/>
              <w:left w:val="single" w:sz="6" w:space="0" w:color="auto"/>
              <w:bottom w:val="single" w:sz="6" w:space="0" w:color="auto"/>
              <w:right w:val="single" w:sz="6" w:space="0" w:color="auto"/>
            </w:tcBorders>
            <w:vAlign w:val="center"/>
          </w:tcPr>
          <w:p w14:paraId="16335381"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4A17290B" w14:textId="77777777" w:rsidR="00237C69" w:rsidRDefault="00237C69" w:rsidP="005367D1">
            <w:pPr>
              <w:pStyle w:val="CellNormal"/>
              <w:jc w:val="center"/>
            </w:pPr>
            <w:r>
              <w:t>None</w:t>
            </w:r>
          </w:p>
        </w:tc>
      </w:tr>
      <w:tr w:rsidR="00237C69" w14:paraId="18BB6994" w14:textId="77777777" w:rsidTr="004C3129">
        <w:trPr>
          <w:cantSplit/>
          <w:jc w:val="center"/>
        </w:trPr>
        <w:tc>
          <w:tcPr>
            <w:tcW w:w="1167" w:type="dxa"/>
            <w:vMerge/>
            <w:tcBorders>
              <w:left w:val="single" w:sz="6" w:space="0" w:color="auto"/>
              <w:right w:val="single" w:sz="6" w:space="0" w:color="auto"/>
            </w:tcBorders>
          </w:tcPr>
          <w:p w14:paraId="75CA345D"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6947CF57" w14:textId="77777777" w:rsidR="00237C69" w:rsidRDefault="00237C69" w:rsidP="005367D1">
            <w:pPr>
              <w:pStyle w:val="CellNormal"/>
            </w:pPr>
            <w:r>
              <w:t>07h</w:t>
            </w:r>
          </w:p>
        </w:tc>
        <w:tc>
          <w:tcPr>
            <w:tcW w:w="4399" w:type="dxa"/>
            <w:tcBorders>
              <w:top w:val="single" w:sz="6" w:space="0" w:color="auto"/>
              <w:left w:val="single" w:sz="6" w:space="0" w:color="auto"/>
              <w:bottom w:val="single" w:sz="6" w:space="0" w:color="auto"/>
              <w:right w:val="single" w:sz="6" w:space="0" w:color="auto"/>
            </w:tcBorders>
          </w:tcPr>
          <w:p w14:paraId="02EA2AAE" w14:textId="77777777" w:rsidR="00237C69" w:rsidRDefault="00237C69" w:rsidP="005367D1">
            <w:pPr>
              <w:pStyle w:val="CellNormal"/>
            </w:pPr>
            <w:r>
              <w:t>CAS Latency (tCL)</w:t>
            </w:r>
          </w:p>
        </w:tc>
        <w:tc>
          <w:tcPr>
            <w:tcW w:w="1440" w:type="dxa"/>
            <w:tcBorders>
              <w:top w:val="single" w:sz="6" w:space="0" w:color="auto"/>
              <w:left w:val="single" w:sz="6" w:space="0" w:color="auto"/>
              <w:bottom w:val="single" w:sz="6" w:space="0" w:color="auto"/>
              <w:right w:val="single" w:sz="6" w:space="0" w:color="auto"/>
            </w:tcBorders>
            <w:vAlign w:val="center"/>
          </w:tcPr>
          <w:p w14:paraId="6C74022A"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98404DD" w14:textId="77777777" w:rsidR="00237C69" w:rsidRDefault="00237C69" w:rsidP="005367D1">
            <w:pPr>
              <w:pStyle w:val="CellNormal"/>
              <w:jc w:val="center"/>
            </w:pPr>
            <w:r>
              <w:t>Clocks</w:t>
            </w:r>
          </w:p>
        </w:tc>
      </w:tr>
      <w:tr w:rsidR="00237C69" w14:paraId="31DBF211" w14:textId="77777777" w:rsidTr="004C3129">
        <w:trPr>
          <w:cantSplit/>
          <w:jc w:val="center"/>
        </w:trPr>
        <w:tc>
          <w:tcPr>
            <w:tcW w:w="1167" w:type="dxa"/>
            <w:vMerge/>
            <w:tcBorders>
              <w:left w:val="single" w:sz="6" w:space="0" w:color="auto"/>
              <w:right w:val="single" w:sz="6" w:space="0" w:color="auto"/>
            </w:tcBorders>
          </w:tcPr>
          <w:p w14:paraId="68CE1DB1"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65601B7" w14:textId="77777777" w:rsidR="00237C69" w:rsidRDefault="00237C69" w:rsidP="005367D1">
            <w:pPr>
              <w:pStyle w:val="CellNormal"/>
            </w:pPr>
            <w:r>
              <w:t>08h</w:t>
            </w:r>
          </w:p>
        </w:tc>
        <w:tc>
          <w:tcPr>
            <w:tcW w:w="4399" w:type="dxa"/>
            <w:tcBorders>
              <w:top w:val="single" w:sz="6" w:space="0" w:color="auto"/>
              <w:left w:val="single" w:sz="6" w:space="0" w:color="auto"/>
              <w:bottom w:val="single" w:sz="6" w:space="0" w:color="auto"/>
              <w:right w:val="single" w:sz="6" w:space="0" w:color="auto"/>
            </w:tcBorders>
          </w:tcPr>
          <w:p w14:paraId="6C8CB154" w14:textId="77777777" w:rsidR="00237C69" w:rsidRDefault="00237C69" w:rsidP="005367D1">
            <w:pPr>
              <w:pStyle w:val="CellNormal"/>
            </w:pPr>
            <w:r>
              <w:t>Row Address to Column Address Delay (tRCD)</w:t>
            </w:r>
          </w:p>
        </w:tc>
        <w:tc>
          <w:tcPr>
            <w:tcW w:w="1440" w:type="dxa"/>
            <w:tcBorders>
              <w:top w:val="single" w:sz="6" w:space="0" w:color="auto"/>
              <w:left w:val="single" w:sz="6" w:space="0" w:color="auto"/>
              <w:bottom w:val="single" w:sz="6" w:space="0" w:color="auto"/>
              <w:right w:val="single" w:sz="6" w:space="0" w:color="auto"/>
            </w:tcBorders>
            <w:vAlign w:val="center"/>
          </w:tcPr>
          <w:p w14:paraId="6C7BDA46"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6671ABE2" w14:textId="77777777" w:rsidR="00237C69" w:rsidRDefault="00237C69" w:rsidP="005367D1">
            <w:pPr>
              <w:pStyle w:val="CellNormal"/>
              <w:jc w:val="center"/>
            </w:pPr>
            <w:r>
              <w:t>Clocks</w:t>
            </w:r>
          </w:p>
        </w:tc>
      </w:tr>
      <w:tr w:rsidR="00237C69" w14:paraId="6B7B8DB1" w14:textId="77777777" w:rsidTr="004C3129">
        <w:trPr>
          <w:cantSplit/>
          <w:jc w:val="center"/>
        </w:trPr>
        <w:tc>
          <w:tcPr>
            <w:tcW w:w="1167" w:type="dxa"/>
            <w:vMerge/>
            <w:tcBorders>
              <w:left w:val="single" w:sz="6" w:space="0" w:color="auto"/>
              <w:right w:val="single" w:sz="6" w:space="0" w:color="auto"/>
            </w:tcBorders>
          </w:tcPr>
          <w:p w14:paraId="5DE23E68" w14:textId="77777777" w:rsidR="00237C69" w:rsidRPr="00D8467F"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4B80F984" w14:textId="77777777" w:rsidR="00237C69" w:rsidRDefault="00237C69" w:rsidP="005367D1">
            <w:pPr>
              <w:pStyle w:val="CellNormal"/>
            </w:pPr>
            <w:r>
              <w:t>09h</w:t>
            </w:r>
          </w:p>
        </w:tc>
        <w:tc>
          <w:tcPr>
            <w:tcW w:w="4399" w:type="dxa"/>
            <w:tcBorders>
              <w:top w:val="single" w:sz="6" w:space="0" w:color="auto"/>
              <w:left w:val="single" w:sz="6" w:space="0" w:color="auto"/>
              <w:bottom w:val="single" w:sz="6" w:space="0" w:color="auto"/>
              <w:right w:val="single" w:sz="6" w:space="0" w:color="auto"/>
            </w:tcBorders>
          </w:tcPr>
          <w:p w14:paraId="2DF11FB6" w14:textId="77777777" w:rsidR="00237C69" w:rsidRDefault="00237C69" w:rsidP="005367D1">
            <w:pPr>
              <w:pStyle w:val="CellNormal"/>
            </w:pPr>
            <w:r>
              <w:t>Row Precharge Time (tRP)</w:t>
            </w:r>
          </w:p>
        </w:tc>
        <w:tc>
          <w:tcPr>
            <w:tcW w:w="1440" w:type="dxa"/>
            <w:tcBorders>
              <w:top w:val="single" w:sz="6" w:space="0" w:color="auto"/>
              <w:left w:val="single" w:sz="6" w:space="0" w:color="auto"/>
              <w:bottom w:val="single" w:sz="6" w:space="0" w:color="auto"/>
              <w:right w:val="single" w:sz="6" w:space="0" w:color="auto"/>
            </w:tcBorders>
            <w:vAlign w:val="center"/>
          </w:tcPr>
          <w:p w14:paraId="165A4C08"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21238A40" w14:textId="77777777" w:rsidR="00237C69" w:rsidRDefault="00237C69" w:rsidP="005367D1">
            <w:pPr>
              <w:pStyle w:val="CellNormal"/>
              <w:jc w:val="center"/>
            </w:pPr>
            <w:r>
              <w:t>Clocks</w:t>
            </w:r>
          </w:p>
        </w:tc>
      </w:tr>
      <w:tr w:rsidR="00237C69" w14:paraId="44120950" w14:textId="77777777" w:rsidTr="004C3129">
        <w:trPr>
          <w:cantSplit/>
          <w:jc w:val="center"/>
        </w:trPr>
        <w:tc>
          <w:tcPr>
            <w:tcW w:w="1167" w:type="dxa"/>
            <w:vMerge/>
            <w:tcBorders>
              <w:left w:val="single" w:sz="6" w:space="0" w:color="auto"/>
              <w:right w:val="single" w:sz="6" w:space="0" w:color="auto"/>
            </w:tcBorders>
          </w:tcPr>
          <w:p w14:paraId="7DF7B456"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2CE3CF5" w14:textId="77777777" w:rsidR="00237C69" w:rsidRDefault="00237C69" w:rsidP="005367D1">
            <w:pPr>
              <w:pStyle w:val="CellNormal"/>
            </w:pPr>
            <w:r>
              <w:t>0Ah</w:t>
            </w:r>
          </w:p>
        </w:tc>
        <w:tc>
          <w:tcPr>
            <w:tcW w:w="4399" w:type="dxa"/>
            <w:tcBorders>
              <w:top w:val="single" w:sz="6" w:space="0" w:color="auto"/>
              <w:left w:val="single" w:sz="6" w:space="0" w:color="auto"/>
              <w:bottom w:val="single" w:sz="6" w:space="0" w:color="auto"/>
              <w:right w:val="single" w:sz="6" w:space="0" w:color="auto"/>
            </w:tcBorders>
          </w:tcPr>
          <w:p w14:paraId="5D054444" w14:textId="77777777" w:rsidR="00237C69" w:rsidRDefault="00237C69" w:rsidP="005367D1">
            <w:pPr>
              <w:pStyle w:val="CellNormal"/>
            </w:pPr>
            <w:r>
              <w:t>Row Active Time (tRAS)</w:t>
            </w:r>
          </w:p>
        </w:tc>
        <w:tc>
          <w:tcPr>
            <w:tcW w:w="1440" w:type="dxa"/>
            <w:tcBorders>
              <w:top w:val="single" w:sz="6" w:space="0" w:color="auto"/>
              <w:left w:val="single" w:sz="6" w:space="0" w:color="auto"/>
              <w:bottom w:val="single" w:sz="6" w:space="0" w:color="auto"/>
              <w:right w:val="single" w:sz="6" w:space="0" w:color="auto"/>
            </w:tcBorders>
            <w:vAlign w:val="center"/>
          </w:tcPr>
          <w:p w14:paraId="2E18C690"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07863E55" w14:textId="77777777" w:rsidR="00237C69" w:rsidRDefault="00237C69" w:rsidP="005367D1">
            <w:pPr>
              <w:pStyle w:val="CellNormal"/>
              <w:jc w:val="center"/>
            </w:pPr>
            <w:r>
              <w:t>Clocks</w:t>
            </w:r>
          </w:p>
        </w:tc>
      </w:tr>
      <w:tr w:rsidR="00237C69" w14:paraId="4CF7EACB" w14:textId="77777777" w:rsidTr="004C3129">
        <w:trPr>
          <w:cantSplit/>
          <w:jc w:val="center"/>
        </w:trPr>
        <w:tc>
          <w:tcPr>
            <w:tcW w:w="1167" w:type="dxa"/>
            <w:vMerge/>
            <w:tcBorders>
              <w:left w:val="single" w:sz="6" w:space="0" w:color="auto"/>
              <w:right w:val="single" w:sz="6" w:space="0" w:color="auto"/>
            </w:tcBorders>
          </w:tcPr>
          <w:p w14:paraId="02FC1204"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1B4BCFAA" w14:textId="77777777" w:rsidR="00237C69" w:rsidRDefault="00237C69" w:rsidP="005367D1">
            <w:pPr>
              <w:pStyle w:val="CellNormal"/>
            </w:pPr>
            <w:r>
              <w:t>0Bh</w:t>
            </w:r>
          </w:p>
        </w:tc>
        <w:tc>
          <w:tcPr>
            <w:tcW w:w="4399" w:type="dxa"/>
            <w:tcBorders>
              <w:top w:val="single" w:sz="6" w:space="0" w:color="auto"/>
              <w:left w:val="single" w:sz="6" w:space="0" w:color="auto"/>
              <w:bottom w:val="single" w:sz="6" w:space="0" w:color="auto"/>
              <w:right w:val="single" w:sz="6" w:space="0" w:color="auto"/>
            </w:tcBorders>
          </w:tcPr>
          <w:p w14:paraId="466A66AE" w14:textId="77777777" w:rsidR="00237C69" w:rsidRDefault="00237C69" w:rsidP="005367D1">
            <w:pPr>
              <w:pStyle w:val="CellNormal"/>
            </w:pPr>
            <w:r>
              <w:t>Write Recovery Time (tWR)</w:t>
            </w:r>
          </w:p>
        </w:tc>
        <w:tc>
          <w:tcPr>
            <w:tcW w:w="1440" w:type="dxa"/>
            <w:tcBorders>
              <w:top w:val="single" w:sz="6" w:space="0" w:color="auto"/>
              <w:left w:val="single" w:sz="6" w:space="0" w:color="auto"/>
              <w:bottom w:val="single" w:sz="6" w:space="0" w:color="auto"/>
              <w:right w:val="single" w:sz="6" w:space="0" w:color="auto"/>
            </w:tcBorders>
            <w:vAlign w:val="center"/>
          </w:tcPr>
          <w:p w14:paraId="7AF1FB59"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304472E1" w14:textId="77777777" w:rsidR="00237C69" w:rsidRDefault="00237C69" w:rsidP="005367D1">
            <w:pPr>
              <w:pStyle w:val="CellNormal"/>
              <w:jc w:val="center"/>
            </w:pPr>
            <w:r>
              <w:t>Clocks</w:t>
            </w:r>
          </w:p>
        </w:tc>
      </w:tr>
      <w:tr w:rsidR="00237C69" w14:paraId="1E3196F9" w14:textId="77777777" w:rsidTr="004C3129">
        <w:trPr>
          <w:cantSplit/>
          <w:jc w:val="center"/>
        </w:trPr>
        <w:tc>
          <w:tcPr>
            <w:tcW w:w="1167" w:type="dxa"/>
            <w:vMerge/>
            <w:tcBorders>
              <w:left w:val="single" w:sz="6" w:space="0" w:color="auto"/>
              <w:right w:val="single" w:sz="6" w:space="0" w:color="auto"/>
            </w:tcBorders>
          </w:tcPr>
          <w:p w14:paraId="5DF74B68"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314B091" w14:textId="77777777" w:rsidR="00237C69" w:rsidRDefault="00237C69" w:rsidP="005367D1">
            <w:pPr>
              <w:pStyle w:val="CellNormal"/>
            </w:pPr>
            <w:r>
              <w:t>15</w:t>
            </w:r>
            <w:r w:rsidRPr="005573EC">
              <w:t>h</w:t>
            </w:r>
          </w:p>
        </w:tc>
        <w:tc>
          <w:tcPr>
            <w:tcW w:w="4399" w:type="dxa"/>
            <w:tcBorders>
              <w:top w:val="single" w:sz="6" w:space="0" w:color="auto"/>
              <w:left w:val="single" w:sz="6" w:space="0" w:color="auto"/>
              <w:bottom w:val="single" w:sz="6" w:space="0" w:color="auto"/>
              <w:right w:val="single" w:sz="6" w:space="0" w:color="auto"/>
            </w:tcBorders>
          </w:tcPr>
          <w:p w14:paraId="7BC69811" w14:textId="77777777" w:rsidR="00237C69" w:rsidRDefault="00237C69" w:rsidP="005367D1">
            <w:pPr>
              <w:pStyle w:val="CellNormal"/>
            </w:pPr>
            <w:r w:rsidRPr="005573EC">
              <w:t>Minimum Refresh Recovery Time (tRFC)</w:t>
            </w:r>
          </w:p>
        </w:tc>
        <w:tc>
          <w:tcPr>
            <w:tcW w:w="1440" w:type="dxa"/>
            <w:tcBorders>
              <w:top w:val="single" w:sz="6" w:space="0" w:color="auto"/>
              <w:left w:val="single" w:sz="6" w:space="0" w:color="auto"/>
              <w:bottom w:val="single" w:sz="6" w:space="0" w:color="auto"/>
              <w:right w:val="single" w:sz="6" w:space="0" w:color="auto"/>
            </w:tcBorders>
            <w:vAlign w:val="center"/>
          </w:tcPr>
          <w:p w14:paraId="0CC4CBE0" w14:textId="77777777" w:rsidR="00237C69"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74CE020D" w14:textId="77777777" w:rsidR="00237C69" w:rsidRDefault="00237C69" w:rsidP="005367D1">
            <w:pPr>
              <w:pStyle w:val="CellNormal"/>
              <w:jc w:val="center"/>
            </w:pPr>
            <w:r>
              <w:t>Clocks</w:t>
            </w:r>
          </w:p>
        </w:tc>
      </w:tr>
      <w:tr w:rsidR="00237C69" w14:paraId="66F97418" w14:textId="77777777" w:rsidTr="004C3129">
        <w:trPr>
          <w:cantSplit/>
          <w:jc w:val="center"/>
        </w:trPr>
        <w:tc>
          <w:tcPr>
            <w:tcW w:w="1167" w:type="dxa"/>
            <w:vMerge/>
            <w:tcBorders>
              <w:left w:val="single" w:sz="6" w:space="0" w:color="auto"/>
              <w:right w:val="single" w:sz="6" w:space="0" w:color="auto"/>
            </w:tcBorders>
          </w:tcPr>
          <w:p w14:paraId="6F7997CF"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26C1D9BC" w14:textId="77777777" w:rsidR="00237C69" w:rsidRDefault="00237C69" w:rsidP="005367D1">
            <w:pPr>
              <w:pStyle w:val="CellNormal"/>
            </w:pPr>
            <w:r>
              <w:t>16</w:t>
            </w:r>
            <w:r w:rsidRPr="005573EC">
              <w:t>h</w:t>
            </w:r>
          </w:p>
        </w:tc>
        <w:tc>
          <w:tcPr>
            <w:tcW w:w="4399" w:type="dxa"/>
            <w:tcBorders>
              <w:top w:val="single" w:sz="6" w:space="0" w:color="auto"/>
              <w:left w:val="single" w:sz="6" w:space="0" w:color="auto"/>
              <w:bottom w:val="single" w:sz="6" w:space="0" w:color="auto"/>
              <w:right w:val="single" w:sz="6" w:space="0" w:color="auto"/>
            </w:tcBorders>
          </w:tcPr>
          <w:p w14:paraId="75CACCBF" w14:textId="77777777" w:rsidR="00237C69" w:rsidRDefault="00237C69" w:rsidP="005367D1">
            <w:pPr>
              <w:pStyle w:val="CellNormal"/>
            </w:pPr>
            <w:r w:rsidRPr="005573EC">
              <w:t>Row Active to Row Active delay (tRRD)</w:t>
            </w:r>
          </w:p>
        </w:tc>
        <w:tc>
          <w:tcPr>
            <w:tcW w:w="1440" w:type="dxa"/>
            <w:tcBorders>
              <w:top w:val="single" w:sz="6" w:space="0" w:color="auto"/>
              <w:left w:val="single" w:sz="6" w:space="0" w:color="auto"/>
              <w:bottom w:val="single" w:sz="6" w:space="0" w:color="auto"/>
              <w:right w:val="single" w:sz="6" w:space="0" w:color="auto"/>
            </w:tcBorders>
            <w:vAlign w:val="center"/>
          </w:tcPr>
          <w:p w14:paraId="001DB839" w14:textId="77777777" w:rsidR="00237C69" w:rsidRPr="005573EC"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0F310780" w14:textId="77777777" w:rsidR="00237C69" w:rsidRPr="005573EC" w:rsidRDefault="00237C69" w:rsidP="005367D1">
            <w:pPr>
              <w:pStyle w:val="CellNormal"/>
              <w:jc w:val="center"/>
            </w:pPr>
            <w:r>
              <w:t>Clocks</w:t>
            </w:r>
          </w:p>
        </w:tc>
      </w:tr>
      <w:tr w:rsidR="00237C69" w14:paraId="218FEE7D" w14:textId="77777777" w:rsidTr="004C3129">
        <w:trPr>
          <w:cantSplit/>
          <w:jc w:val="center"/>
        </w:trPr>
        <w:tc>
          <w:tcPr>
            <w:tcW w:w="1167" w:type="dxa"/>
            <w:vMerge/>
            <w:tcBorders>
              <w:left w:val="single" w:sz="6" w:space="0" w:color="auto"/>
              <w:right w:val="single" w:sz="6" w:space="0" w:color="auto"/>
            </w:tcBorders>
          </w:tcPr>
          <w:p w14:paraId="0AE7A694"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73EE29FE" w14:textId="77777777" w:rsidR="00237C69" w:rsidRDefault="00237C69" w:rsidP="005367D1">
            <w:pPr>
              <w:pStyle w:val="CellNormal"/>
            </w:pPr>
            <w:r>
              <w:t>17</w:t>
            </w:r>
            <w:r w:rsidRPr="005573EC">
              <w:t>h</w:t>
            </w:r>
          </w:p>
        </w:tc>
        <w:tc>
          <w:tcPr>
            <w:tcW w:w="4399" w:type="dxa"/>
            <w:tcBorders>
              <w:top w:val="single" w:sz="6" w:space="0" w:color="auto"/>
              <w:left w:val="single" w:sz="6" w:space="0" w:color="auto"/>
              <w:bottom w:val="single" w:sz="6" w:space="0" w:color="auto"/>
              <w:right w:val="single" w:sz="6" w:space="0" w:color="auto"/>
            </w:tcBorders>
          </w:tcPr>
          <w:p w14:paraId="12CDF840" w14:textId="77777777" w:rsidR="00237C69" w:rsidRDefault="00237C69" w:rsidP="005367D1">
            <w:pPr>
              <w:pStyle w:val="CellNormal"/>
            </w:pPr>
            <w:r w:rsidRPr="005573EC">
              <w:t>Internal Write to Read Command Delay (tWTR)</w:t>
            </w:r>
          </w:p>
        </w:tc>
        <w:tc>
          <w:tcPr>
            <w:tcW w:w="1440" w:type="dxa"/>
            <w:tcBorders>
              <w:top w:val="single" w:sz="6" w:space="0" w:color="auto"/>
              <w:left w:val="single" w:sz="6" w:space="0" w:color="auto"/>
              <w:bottom w:val="single" w:sz="6" w:space="0" w:color="auto"/>
              <w:right w:val="single" w:sz="6" w:space="0" w:color="auto"/>
            </w:tcBorders>
            <w:vAlign w:val="center"/>
          </w:tcPr>
          <w:p w14:paraId="02B97636" w14:textId="77777777" w:rsidR="00237C69" w:rsidRPr="005573EC"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FF8A99F" w14:textId="77777777" w:rsidR="00237C69" w:rsidRPr="005573EC" w:rsidRDefault="00237C69" w:rsidP="005367D1">
            <w:pPr>
              <w:pStyle w:val="CellNormal"/>
              <w:jc w:val="center"/>
            </w:pPr>
            <w:r>
              <w:t>Clocks</w:t>
            </w:r>
          </w:p>
        </w:tc>
      </w:tr>
      <w:tr w:rsidR="00237C69" w14:paraId="79946B1C" w14:textId="77777777" w:rsidTr="004C3129">
        <w:trPr>
          <w:cantSplit/>
          <w:jc w:val="center"/>
        </w:trPr>
        <w:tc>
          <w:tcPr>
            <w:tcW w:w="1167" w:type="dxa"/>
            <w:vMerge/>
            <w:tcBorders>
              <w:left w:val="single" w:sz="6" w:space="0" w:color="auto"/>
              <w:right w:val="single" w:sz="6" w:space="0" w:color="auto"/>
            </w:tcBorders>
          </w:tcPr>
          <w:p w14:paraId="29BD04F5" w14:textId="77777777" w:rsidR="00237C69"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373F2C9" w14:textId="77777777" w:rsidR="00237C69" w:rsidRDefault="00237C69" w:rsidP="005367D1">
            <w:pPr>
              <w:pStyle w:val="CellNormal"/>
            </w:pPr>
            <w:r>
              <w:t>18</w:t>
            </w:r>
            <w:r w:rsidRPr="005573EC">
              <w:t>h</w:t>
            </w:r>
          </w:p>
        </w:tc>
        <w:tc>
          <w:tcPr>
            <w:tcW w:w="4399" w:type="dxa"/>
            <w:tcBorders>
              <w:top w:val="single" w:sz="6" w:space="0" w:color="auto"/>
              <w:left w:val="single" w:sz="6" w:space="0" w:color="auto"/>
              <w:bottom w:val="single" w:sz="6" w:space="0" w:color="auto"/>
              <w:right w:val="single" w:sz="6" w:space="0" w:color="auto"/>
            </w:tcBorders>
          </w:tcPr>
          <w:p w14:paraId="2235E34F" w14:textId="77777777" w:rsidR="00237C69" w:rsidRDefault="00237C69" w:rsidP="005367D1">
            <w:pPr>
              <w:pStyle w:val="CellNormal"/>
            </w:pPr>
            <w:r w:rsidRPr="005573EC">
              <w:t>System Command Rate Mode</w:t>
            </w:r>
          </w:p>
        </w:tc>
        <w:tc>
          <w:tcPr>
            <w:tcW w:w="1440" w:type="dxa"/>
            <w:tcBorders>
              <w:top w:val="single" w:sz="6" w:space="0" w:color="auto"/>
              <w:left w:val="single" w:sz="6" w:space="0" w:color="auto"/>
              <w:bottom w:val="single" w:sz="6" w:space="0" w:color="auto"/>
              <w:right w:val="single" w:sz="6" w:space="0" w:color="auto"/>
            </w:tcBorders>
            <w:vAlign w:val="center"/>
          </w:tcPr>
          <w:p w14:paraId="085E22D2" w14:textId="77777777" w:rsidR="00237C69" w:rsidRPr="005573EC"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1E6A92F4" w14:textId="77777777" w:rsidR="00237C69" w:rsidRPr="005573EC" w:rsidRDefault="00237C69" w:rsidP="005367D1">
            <w:pPr>
              <w:pStyle w:val="CellNormal"/>
              <w:jc w:val="center"/>
            </w:pPr>
            <w:r>
              <w:t>None</w:t>
            </w:r>
          </w:p>
        </w:tc>
      </w:tr>
      <w:tr w:rsidR="00237C69" w:rsidRPr="005573EC" w14:paraId="1F5C5C52" w14:textId="77777777" w:rsidTr="004C3129">
        <w:trPr>
          <w:cantSplit/>
          <w:jc w:val="center"/>
        </w:trPr>
        <w:tc>
          <w:tcPr>
            <w:tcW w:w="1167" w:type="dxa"/>
            <w:vMerge/>
            <w:tcBorders>
              <w:left w:val="single" w:sz="6" w:space="0" w:color="auto"/>
              <w:right w:val="single" w:sz="6" w:space="0" w:color="auto"/>
            </w:tcBorders>
          </w:tcPr>
          <w:p w14:paraId="4DDE1485" w14:textId="77777777" w:rsidR="00237C69" w:rsidRPr="005573EC" w:rsidRDefault="00237C69" w:rsidP="005367D1">
            <w:pPr>
              <w:pStyle w:val="CellNormal"/>
            </w:pPr>
          </w:p>
        </w:tc>
        <w:tc>
          <w:tcPr>
            <w:tcW w:w="1195" w:type="dxa"/>
            <w:tcBorders>
              <w:top w:val="single" w:sz="6" w:space="0" w:color="auto"/>
              <w:left w:val="single" w:sz="6" w:space="0" w:color="auto"/>
              <w:bottom w:val="single" w:sz="6" w:space="0" w:color="auto"/>
              <w:right w:val="single" w:sz="6" w:space="0" w:color="auto"/>
            </w:tcBorders>
          </w:tcPr>
          <w:p w14:paraId="5BC61C30" w14:textId="77777777" w:rsidR="00237C69" w:rsidRPr="005573EC" w:rsidRDefault="00237C69" w:rsidP="005367D1">
            <w:pPr>
              <w:pStyle w:val="CellNormal"/>
            </w:pPr>
            <w:r>
              <w:t>19h</w:t>
            </w:r>
          </w:p>
        </w:tc>
        <w:tc>
          <w:tcPr>
            <w:tcW w:w="4399" w:type="dxa"/>
            <w:tcBorders>
              <w:top w:val="single" w:sz="6" w:space="0" w:color="auto"/>
              <w:left w:val="single" w:sz="6" w:space="0" w:color="auto"/>
              <w:bottom w:val="single" w:sz="6" w:space="0" w:color="auto"/>
              <w:right w:val="single" w:sz="6" w:space="0" w:color="auto"/>
            </w:tcBorders>
          </w:tcPr>
          <w:p w14:paraId="5A345087" w14:textId="77777777" w:rsidR="00237C69" w:rsidRPr="005573EC" w:rsidRDefault="00237C69" w:rsidP="005367D1">
            <w:pPr>
              <w:pStyle w:val="CellNormal"/>
            </w:pPr>
            <w:r w:rsidRPr="00D8467F">
              <w:t>Read to Precharge delay (tRTP)</w:t>
            </w:r>
          </w:p>
        </w:tc>
        <w:tc>
          <w:tcPr>
            <w:tcW w:w="1440" w:type="dxa"/>
            <w:tcBorders>
              <w:top w:val="single" w:sz="6" w:space="0" w:color="auto"/>
              <w:left w:val="single" w:sz="6" w:space="0" w:color="auto"/>
              <w:bottom w:val="single" w:sz="6" w:space="0" w:color="auto"/>
              <w:right w:val="single" w:sz="6" w:space="0" w:color="auto"/>
            </w:tcBorders>
            <w:vAlign w:val="center"/>
          </w:tcPr>
          <w:p w14:paraId="240224E2" w14:textId="77777777" w:rsidR="00237C69" w:rsidRPr="005573EC" w:rsidRDefault="00237C69" w:rsidP="005367D1">
            <w:pPr>
              <w:pStyle w:val="CellNormal"/>
              <w:jc w:val="center"/>
            </w:pPr>
            <w:r>
              <w:t>Numeric</w:t>
            </w:r>
          </w:p>
        </w:tc>
        <w:tc>
          <w:tcPr>
            <w:tcW w:w="1080" w:type="dxa"/>
            <w:tcBorders>
              <w:top w:val="single" w:sz="6" w:space="0" w:color="auto"/>
              <w:left w:val="single" w:sz="6" w:space="0" w:color="auto"/>
              <w:bottom w:val="single" w:sz="6" w:space="0" w:color="auto"/>
              <w:right w:val="single" w:sz="6" w:space="0" w:color="auto"/>
            </w:tcBorders>
            <w:vAlign w:val="center"/>
          </w:tcPr>
          <w:p w14:paraId="014DC3C7" w14:textId="77777777" w:rsidR="00237C69" w:rsidRPr="005573EC" w:rsidRDefault="00237C69" w:rsidP="005367D1">
            <w:pPr>
              <w:pStyle w:val="CellNormal"/>
              <w:jc w:val="center"/>
            </w:pPr>
            <w:r>
              <w:t>Clocks</w:t>
            </w:r>
          </w:p>
        </w:tc>
      </w:tr>
      <w:tr w:rsidR="00237C69" w:rsidRPr="005573EC" w14:paraId="0C8739A3" w14:textId="77777777" w:rsidTr="004C3129">
        <w:trPr>
          <w:cantSplit/>
          <w:jc w:val="center"/>
        </w:trPr>
        <w:tc>
          <w:tcPr>
            <w:tcW w:w="1167" w:type="dxa"/>
            <w:vMerge/>
            <w:tcBorders>
              <w:left w:val="single" w:sz="6" w:space="0" w:color="auto"/>
              <w:right w:val="single" w:sz="6" w:space="0" w:color="auto"/>
            </w:tcBorders>
          </w:tcPr>
          <w:p w14:paraId="354E8404" w14:textId="77777777" w:rsidR="00237C69" w:rsidRPr="005573EC" w:rsidRDefault="00237C69" w:rsidP="005367D1">
            <w:pPr>
              <w:pStyle w:val="CellNormal"/>
            </w:pPr>
          </w:p>
        </w:tc>
        <w:tc>
          <w:tcPr>
            <w:tcW w:w="1195" w:type="dxa"/>
            <w:tcBorders>
              <w:left w:val="single" w:sz="6" w:space="0" w:color="auto"/>
            </w:tcBorders>
          </w:tcPr>
          <w:p w14:paraId="202B64B6" w14:textId="77777777" w:rsidR="00237C69" w:rsidRPr="005573EC" w:rsidRDefault="00237C69" w:rsidP="005367D1">
            <w:pPr>
              <w:pStyle w:val="CellNormal"/>
            </w:pPr>
            <w:r>
              <w:t>27h</w:t>
            </w:r>
          </w:p>
        </w:tc>
        <w:tc>
          <w:tcPr>
            <w:tcW w:w="4399" w:type="dxa"/>
          </w:tcPr>
          <w:p w14:paraId="3BC34E61" w14:textId="77777777" w:rsidR="00237C69" w:rsidRPr="005573EC" w:rsidRDefault="00237C69" w:rsidP="005367D1">
            <w:pPr>
              <w:pStyle w:val="CellNormal"/>
            </w:pPr>
            <w:r>
              <w:t>Row Cycle Time (tRC)</w:t>
            </w:r>
          </w:p>
        </w:tc>
        <w:tc>
          <w:tcPr>
            <w:tcW w:w="1440" w:type="dxa"/>
            <w:vAlign w:val="center"/>
          </w:tcPr>
          <w:p w14:paraId="4EA2C088" w14:textId="77777777" w:rsidR="00237C69" w:rsidRPr="00D8467F" w:rsidRDefault="00237C69" w:rsidP="005367D1">
            <w:pPr>
              <w:pStyle w:val="CellNormal"/>
              <w:jc w:val="center"/>
            </w:pPr>
            <w:r>
              <w:t>Numeric</w:t>
            </w:r>
          </w:p>
        </w:tc>
        <w:tc>
          <w:tcPr>
            <w:tcW w:w="1080" w:type="dxa"/>
            <w:vAlign w:val="center"/>
          </w:tcPr>
          <w:p w14:paraId="54C1091B" w14:textId="77777777" w:rsidR="00237C69" w:rsidRPr="00D8467F" w:rsidRDefault="00237C69" w:rsidP="005367D1">
            <w:pPr>
              <w:pStyle w:val="CellNormal"/>
              <w:jc w:val="center"/>
            </w:pPr>
            <w:r>
              <w:t>Clocks</w:t>
            </w:r>
          </w:p>
        </w:tc>
      </w:tr>
      <w:tr w:rsidR="00237C69" w:rsidRPr="005573EC" w14:paraId="50213159" w14:textId="77777777" w:rsidTr="004C3129">
        <w:trPr>
          <w:cantSplit/>
          <w:jc w:val="center"/>
        </w:trPr>
        <w:tc>
          <w:tcPr>
            <w:tcW w:w="1167" w:type="dxa"/>
            <w:vMerge/>
            <w:tcBorders>
              <w:left w:val="single" w:sz="6" w:space="0" w:color="auto"/>
              <w:right w:val="single" w:sz="6" w:space="0" w:color="auto"/>
            </w:tcBorders>
          </w:tcPr>
          <w:p w14:paraId="3ABADA1D" w14:textId="77777777" w:rsidR="00237C69" w:rsidRPr="005573EC" w:rsidRDefault="00237C69" w:rsidP="005367D1">
            <w:pPr>
              <w:pStyle w:val="CellNormal"/>
            </w:pPr>
          </w:p>
        </w:tc>
        <w:tc>
          <w:tcPr>
            <w:tcW w:w="1195" w:type="dxa"/>
            <w:tcBorders>
              <w:left w:val="single" w:sz="6" w:space="0" w:color="auto"/>
            </w:tcBorders>
          </w:tcPr>
          <w:p w14:paraId="2D4E5158" w14:textId="77777777" w:rsidR="00237C69" w:rsidRPr="005573EC" w:rsidRDefault="00237C69" w:rsidP="005367D1">
            <w:pPr>
              <w:pStyle w:val="CellNormal"/>
            </w:pPr>
            <w:r>
              <w:t>28h</w:t>
            </w:r>
          </w:p>
        </w:tc>
        <w:tc>
          <w:tcPr>
            <w:tcW w:w="4399" w:type="dxa"/>
          </w:tcPr>
          <w:p w14:paraId="30936966" w14:textId="77777777" w:rsidR="00237C69" w:rsidRPr="005573EC" w:rsidRDefault="00237C69" w:rsidP="005367D1">
            <w:pPr>
              <w:pStyle w:val="CellNormal"/>
            </w:pPr>
            <w:r>
              <w:t>Four Active Window Delay (tFAW)</w:t>
            </w:r>
          </w:p>
        </w:tc>
        <w:tc>
          <w:tcPr>
            <w:tcW w:w="1440" w:type="dxa"/>
            <w:vAlign w:val="center"/>
          </w:tcPr>
          <w:p w14:paraId="223F2C06" w14:textId="77777777" w:rsidR="00237C69" w:rsidRDefault="00237C69" w:rsidP="005367D1">
            <w:pPr>
              <w:pStyle w:val="CellNormal"/>
              <w:jc w:val="center"/>
            </w:pPr>
            <w:r>
              <w:t>Numeric</w:t>
            </w:r>
          </w:p>
        </w:tc>
        <w:tc>
          <w:tcPr>
            <w:tcW w:w="1080" w:type="dxa"/>
            <w:vAlign w:val="center"/>
          </w:tcPr>
          <w:p w14:paraId="6C889DF8" w14:textId="77777777" w:rsidR="00237C69" w:rsidRDefault="00237C69" w:rsidP="005367D1">
            <w:pPr>
              <w:pStyle w:val="CellNormal"/>
              <w:jc w:val="center"/>
            </w:pPr>
            <w:r>
              <w:t>Clocks</w:t>
            </w:r>
          </w:p>
        </w:tc>
      </w:tr>
      <w:tr w:rsidR="00237C69" w:rsidRPr="00D8467F" w14:paraId="778589A1" w14:textId="77777777" w:rsidTr="004C3129">
        <w:trPr>
          <w:cantSplit/>
          <w:jc w:val="center"/>
        </w:trPr>
        <w:tc>
          <w:tcPr>
            <w:tcW w:w="1167" w:type="dxa"/>
            <w:vMerge/>
            <w:tcBorders>
              <w:left w:val="single" w:sz="6" w:space="0" w:color="auto"/>
              <w:right w:val="single" w:sz="6" w:space="0" w:color="auto"/>
            </w:tcBorders>
          </w:tcPr>
          <w:p w14:paraId="246EFFB8" w14:textId="77777777" w:rsidR="00237C69" w:rsidRPr="005573EC" w:rsidRDefault="00237C69" w:rsidP="005367D1">
            <w:pPr>
              <w:pStyle w:val="CellNormal"/>
            </w:pPr>
          </w:p>
        </w:tc>
        <w:tc>
          <w:tcPr>
            <w:tcW w:w="1195" w:type="dxa"/>
            <w:tcBorders>
              <w:left w:val="single" w:sz="6" w:space="0" w:color="auto"/>
            </w:tcBorders>
          </w:tcPr>
          <w:p w14:paraId="51550E42" w14:textId="77777777" w:rsidR="00237C69" w:rsidRPr="005573EC" w:rsidRDefault="00237C69" w:rsidP="005367D1">
            <w:pPr>
              <w:pStyle w:val="CellNormal"/>
            </w:pPr>
            <w:r>
              <w:t>2Ch</w:t>
            </w:r>
          </w:p>
        </w:tc>
        <w:tc>
          <w:tcPr>
            <w:tcW w:w="4399" w:type="dxa"/>
          </w:tcPr>
          <w:p w14:paraId="4710E0B4" w14:textId="77777777" w:rsidR="00237C69" w:rsidRPr="00D8467F" w:rsidRDefault="00237C69" w:rsidP="005367D1">
            <w:pPr>
              <w:pStyle w:val="CellNormal"/>
            </w:pPr>
            <w:r>
              <w:t>Average Periodic Refresh Interval (tREFI)</w:t>
            </w:r>
          </w:p>
        </w:tc>
        <w:tc>
          <w:tcPr>
            <w:tcW w:w="1440" w:type="dxa"/>
            <w:vAlign w:val="center"/>
          </w:tcPr>
          <w:p w14:paraId="6D89345A" w14:textId="77777777" w:rsidR="00237C69" w:rsidRDefault="00237C69" w:rsidP="005367D1">
            <w:pPr>
              <w:pStyle w:val="CellNormal"/>
              <w:jc w:val="center"/>
            </w:pPr>
            <w:r>
              <w:t>Numeric</w:t>
            </w:r>
          </w:p>
        </w:tc>
        <w:tc>
          <w:tcPr>
            <w:tcW w:w="1080" w:type="dxa"/>
            <w:vAlign w:val="center"/>
          </w:tcPr>
          <w:p w14:paraId="43AA4E2A" w14:textId="77777777" w:rsidR="00237C69" w:rsidRDefault="00237C69" w:rsidP="005367D1">
            <w:pPr>
              <w:pStyle w:val="CellNormal"/>
              <w:jc w:val="center"/>
            </w:pPr>
            <w:r>
              <w:t>Clocks</w:t>
            </w:r>
          </w:p>
        </w:tc>
      </w:tr>
      <w:tr w:rsidR="00237C69" w:rsidRPr="007D392E" w14:paraId="7196FBA6" w14:textId="77777777" w:rsidTr="004C3129">
        <w:trPr>
          <w:cantSplit/>
          <w:jc w:val="center"/>
        </w:trPr>
        <w:tc>
          <w:tcPr>
            <w:tcW w:w="1167" w:type="dxa"/>
            <w:vMerge/>
            <w:tcBorders>
              <w:left w:val="single" w:sz="6" w:space="0" w:color="auto"/>
              <w:right w:val="single" w:sz="6" w:space="0" w:color="auto"/>
            </w:tcBorders>
          </w:tcPr>
          <w:p w14:paraId="58FDE6AA" w14:textId="77777777" w:rsidR="00237C69" w:rsidRPr="00D8467F" w:rsidRDefault="00237C69" w:rsidP="005367D1">
            <w:pPr>
              <w:pStyle w:val="CellNormal"/>
            </w:pPr>
          </w:p>
        </w:tc>
        <w:tc>
          <w:tcPr>
            <w:tcW w:w="1195" w:type="dxa"/>
            <w:tcBorders>
              <w:left w:val="single" w:sz="6" w:space="0" w:color="auto"/>
            </w:tcBorders>
          </w:tcPr>
          <w:p w14:paraId="1F86E74B" w14:textId="77777777" w:rsidR="00237C69" w:rsidRDefault="00237C69" w:rsidP="005367D1">
            <w:pPr>
              <w:pStyle w:val="CellNormal"/>
            </w:pPr>
            <w:r>
              <w:t>2Dh</w:t>
            </w:r>
          </w:p>
        </w:tc>
        <w:tc>
          <w:tcPr>
            <w:tcW w:w="4399" w:type="dxa"/>
          </w:tcPr>
          <w:p w14:paraId="1563F26E" w14:textId="77777777" w:rsidR="00237C69" w:rsidRDefault="00237C69" w:rsidP="005367D1">
            <w:pPr>
              <w:pStyle w:val="CellNormal"/>
            </w:pPr>
            <w:r>
              <w:t>Minimum CAS Write Latency Time (tCWL)</w:t>
            </w:r>
          </w:p>
        </w:tc>
        <w:tc>
          <w:tcPr>
            <w:tcW w:w="1440" w:type="dxa"/>
            <w:vAlign w:val="center"/>
          </w:tcPr>
          <w:p w14:paraId="365812B2" w14:textId="77777777" w:rsidR="00237C69" w:rsidRDefault="00237C69" w:rsidP="005367D1">
            <w:pPr>
              <w:pStyle w:val="CellNormal"/>
              <w:jc w:val="center"/>
            </w:pPr>
            <w:r>
              <w:t>Numeric</w:t>
            </w:r>
          </w:p>
        </w:tc>
        <w:tc>
          <w:tcPr>
            <w:tcW w:w="1080" w:type="dxa"/>
            <w:vAlign w:val="center"/>
          </w:tcPr>
          <w:p w14:paraId="6BD1FAFF" w14:textId="77777777" w:rsidR="00237C69" w:rsidRDefault="00237C69" w:rsidP="005367D1">
            <w:pPr>
              <w:pStyle w:val="CellNormal"/>
              <w:jc w:val="center"/>
            </w:pPr>
            <w:r>
              <w:t>Clocks</w:t>
            </w:r>
          </w:p>
        </w:tc>
      </w:tr>
      <w:tr w:rsidR="00237C69" w:rsidRPr="007D392E" w14:paraId="0B854C7D" w14:textId="77777777" w:rsidTr="004C3129">
        <w:trPr>
          <w:cantSplit/>
          <w:jc w:val="center"/>
        </w:trPr>
        <w:tc>
          <w:tcPr>
            <w:tcW w:w="1167" w:type="dxa"/>
            <w:vMerge/>
            <w:tcBorders>
              <w:left w:val="single" w:sz="6" w:space="0" w:color="auto"/>
              <w:right w:val="single" w:sz="6" w:space="0" w:color="auto"/>
            </w:tcBorders>
          </w:tcPr>
          <w:p w14:paraId="4841089D" w14:textId="77777777" w:rsidR="00237C69" w:rsidRPr="00D8467F" w:rsidRDefault="00237C69" w:rsidP="005367D1">
            <w:pPr>
              <w:pStyle w:val="CellNormal"/>
            </w:pPr>
          </w:p>
        </w:tc>
        <w:tc>
          <w:tcPr>
            <w:tcW w:w="1195" w:type="dxa"/>
            <w:tcBorders>
              <w:left w:val="single" w:sz="6" w:space="0" w:color="auto"/>
            </w:tcBorders>
          </w:tcPr>
          <w:p w14:paraId="01F44BE0" w14:textId="77777777" w:rsidR="00237C69" w:rsidRDefault="00237C69" w:rsidP="005367D1">
            <w:pPr>
              <w:pStyle w:val="CellNormal"/>
            </w:pPr>
            <w:r>
              <w:t>40h</w:t>
            </w:r>
          </w:p>
        </w:tc>
        <w:tc>
          <w:tcPr>
            <w:tcW w:w="4399" w:type="dxa"/>
          </w:tcPr>
          <w:p w14:paraId="140F85E0" w14:textId="77777777" w:rsidR="00237C69" w:rsidRDefault="00237C69" w:rsidP="005367D1">
            <w:pPr>
              <w:pStyle w:val="CellNormal"/>
            </w:pPr>
            <w:r>
              <w:t>XMP Profile Selection</w:t>
            </w:r>
          </w:p>
          <w:p w14:paraId="328FB061" w14:textId="77777777" w:rsidR="00237C69" w:rsidRDefault="00237C69" w:rsidP="005367D1">
            <w:pPr>
              <w:pStyle w:val="CellNormal"/>
              <w:rPr>
                <w:i/>
              </w:rPr>
            </w:pPr>
            <w:r w:rsidRPr="00412D77">
              <w:rPr>
                <w:i/>
              </w:rPr>
              <w:t>Enumeration Definition:</w:t>
            </w:r>
          </w:p>
          <w:p w14:paraId="4D6E4717" w14:textId="77777777" w:rsidR="00237C69" w:rsidRPr="00412D77" w:rsidRDefault="00237C69" w:rsidP="005367D1">
            <w:pPr>
              <w:pStyle w:val="CellNormal"/>
              <w:numPr>
                <w:ilvl w:val="0"/>
                <w:numId w:val="5"/>
              </w:numPr>
            </w:pPr>
            <w:r w:rsidRPr="00412D77">
              <w:t>0 – Default SPD Profile</w:t>
            </w:r>
          </w:p>
          <w:p w14:paraId="1AAA0CA2" w14:textId="77777777" w:rsidR="00237C69" w:rsidRPr="00412D77" w:rsidRDefault="00237C69" w:rsidP="005367D1">
            <w:pPr>
              <w:pStyle w:val="CellNormal"/>
              <w:numPr>
                <w:ilvl w:val="0"/>
                <w:numId w:val="5"/>
              </w:numPr>
            </w:pPr>
            <w:r w:rsidRPr="00412D77">
              <w:t>1 – Custom Timing Profile</w:t>
            </w:r>
          </w:p>
          <w:p w14:paraId="08B35D13" w14:textId="77777777" w:rsidR="00237C69" w:rsidRDefault="00237C69" w:rsidP="005367D1">
            <w:pPr>
              <w:pStyle w:val="CellNormal"/>
              <w:numPr>
                <w:ilvl w:val="0"/>
                <w:numId w:val="5"/>
              </w:numPr>
            </w:pPr>
            <w:r w:rsidRPr="00412D77">
              <w:t>2 – XMP Profile 1</w:t>
            </w:r>
          </w:p>
          <w:p w14:paraId="64065A8C" w14:textId="77777777" w:rsidR="00237C69" w:rsidRDefault="00237C69" w:rsidP="005367D1">
            <w:pPr>
              <w:pStyle w:val="CellNormal"/>
              <w:numPr>
                <w:ilvl w:val="0"/>
                <w:numId w:val="5"/>
              </w:numPr>
            </w:pPr>
            <w:r w:rsidRPr="00412D77">
              <w:t>3 – XMP Profile 2</w:t>
            </w:r>
          </w:p>
        </w:tc>
        <w:tc>
          <w:tcPr>
            <w:tcW w:w="1440" w:type="dxa"/>
            <w:vAlign w:val="center"/>
          </w:tcPr>
          <w:p w14:paraId="62CC92FC" w14:textId="77777777" w:rsidR="00237C69" w:rsidRDefault="00237C69" w:rsidP="005367D1">
            <w:pPr>
              <w:pStyle w:val="CellNormal"/>
              <w:jc w:val="center"/>
            </w:pPr>
            <w:r>
              <w:t>Enum</w:t>
            </w:r>
          </w:p>
        </w:tc>
        <w:tc>
          <w:tcPr>
            <w:tcW w:w="1080" w:type="dxa"/>
            <w:vAlign w:val="center"/>
          </w:tcPr>
          <w:p w14:paraId="5D2FBD7D" w14:textId="77777777" w:rsidR="00237C69" w:rsidRDefault="00237C69" w:rsidP="005367D1">
            <w:pPr>
              <w:pStyle w:val="CellNormal"/>
              <w:jc w:val="center"/>
            </w:pPr>
            <w:r>
              <w:t>Profile</w:t>
            </w:r>
          </w:p>
        </w:tc>
      </w:tr>
      <w:tr w:rsidR="00237C69" w:rsidRPr="007D392E" w14:paraId="3F10B9D8" w14:textId="77777777" w:rsidTr="004C3129">
        <w:trPr>
          <w:cantSplit/>
          <w:jc w:val="center"/>
        </w:trPr>
        <w:tc>
          <w:tcPr>
            <w:tcW w:w="1167" w:type="dxa"/>
            <w:vMerge/>
            <w:tcBorders>
              <w:left w:val="single" w:sz="6" w:space="0" w:color="auto"/>
              <w:right w:val="single" w:sz="6" w:space="0" w:color="auto"/>
            </w:tcBorders>
          </w:tcPr>
          <w:p w14:paraId="13D4165A" w14:textId="77777777" w:rsidR="00237C69" w:rsidRPr="00D8467F" w:rsidRDefault="00237C69" w:rsidP="005367D1">
            <w:pPr>
              <w:pStyle w:val="CellNormal"/>
            </w:pPr>
          </w:p>
        </w:tc>
        <w:tc>
          <w:tcPr>
            <w:tcW w:w="1195" w:type="dxa"/>
            <w:tcBorders>
              <w:left w:val="single" w:sz="6" w:space="0" w:color="auto"/>
            </w:tcBorders>
          </w:tcPr>
          <w:p w14:paraId="4A6A4459" w14:textId="77777777" w:rsidR="00237C69" w:rsidRDefault="00237C69" w:rsidP="005367D1">
            <w:pPr>
              <w:pStyle w:val="CellNormal"/>
            </w:pPr>
            <w:r>
              <w:t>5Dh</w:t>
            </w:r>
          </w:p>
        </w:tc>
        <w:tc>
          <w:tcPr>
            <w:tcW w:w="4399" w:type="dxa"/>
          </w:tcPr>
          <w:p w14:paraId="69CCF960" w14:textId="77777777" w:rsidR="00237C69" w:rsidRDefault="00237C69" w:rsidP="005367D1">
            <w:pPr>
              <w:pStyle w:val="CellNormal"/>
            </w:pPr>
            <w:r>
              <w:t>All Banks Row Pre-Charge Delay Time (tRPab)</w:t>
            </w:r>
          </w:p>
        </w:tc>
        <w:tc>
          <w:tcPr>
            <w:tcW w:w="1440" w:type="dxa"/>
            <w:vAlign w:val="center"/>
          </w:tcPr>
          <w:p w14:paraId="7787B90E" w14:textId="77777777" w:rsidR="00237C69" w:rsidRDefault="00237C69" w:rsidP="005367D1">
            <w:pPr>
              <w:pStyle w:val="CellNormal"/>
              <w:jc w:val="center"/>
            </w:pPr>
            <w:r>
              <w:t>Numeric</w:t>
            </w:r>
          </w:p>
        </w:tc>
        <w:tc>
          <w:tcPr>
            <w:tcW w:w="1080" w:type="dxa"/>
            <w:vAlign w:val="center"/>
          </w:tcPr>
          <w:p w14:paraId="2CD33E7B" w14:textId="77777777" w:rsidR="00237C69" w:rsidRDefault="00237C69" w:rsidP="005367D1">
            <w:pPr>
              <w:pStyle w:val="CellNormal"/>
              <w:jc w:val="center"/>
            </w:pPr>
            <w:r>
              <w:t>Clocks</w:t>
            </w:r>
          </w:p>
        </w:tc>
      </w:tr>
      <w:tr w:rsidR="00237C69" w:rsidRPr="007D392E" w14:paraId="60CF38E7" w14:textId="77777777" w:rsidTr="004C3129">
        <w:trPr>
          <w:cantSplit/>
          <w:jc w:val="center"/>
        </w:trPr>
        <w:tc>
          <w:tcPr>
            <w:tcW w:w="1167" w:type="dxa"/>
            <w:vMerge/>
            <w:tcBorders>
              <w:left w:val="single" w:sz="6" w:space="0" w:color="auto"/>
              <w:right w:val="single" w:sz="6" w:space="0" w:color="auto"/>
            </w:tcBorders>
          </w:tcPr>
          <w:p w14:paraId="7FB6600B" w14:textId="77777777" w:rsidR="00237C69" w:rsidRPr="00D8467F" w:rsidRDefault="00237C69" w:rsidP="005367D1">
            <w:pPr>
              <w:pStyle w:val="CellNormal"/>
            </w:pPr>
          </w:p>
        </w:tc>
        <w:tc>
          <w:tcPr>
            <w:tcW w:w="1195" w:type="dxa"/>
            <w:tcBorders>
              <w:left w:val="single" w:sz="6" w:space="0" w:color="auto"/>
            </w:tcBorders>
          </w:tcPr>
          <w:p w14:paraId="128F7844" w14:textId="77777777" w:rsidR="00237C69" w:rsidRDefault="00237C69" w:rsidP="005367D1">
            <w:pPr>
              <w:pStyle w:val="CellNormal"/>
            </w:pPr>
            <w:r>
              <w:t>5Eh</w:t>
            </w:r>
          </w:p>
        </w:tc>
        <w:tc>
          <w:tcPr>
            <w:tcW w:w="4399" w:type="dxa"/>
          </w:tcPr>
          <w:p w14:paraId="25057C55" w14:textId="77777777" w:rsidR="00237C69" w:rsidRDefault="00237C69" w:rsidP="005367D1">
            <w:pPr>
              <w:pStyle w:val="CellNormal"/>
            </w:pPr>
            <w:r>
              <w:t>ED RAM PLL Ratio</w:t>
            </w:r>
          </w:p>
        </w:tc>
        <w:tc>
          <w:tcPr>
            <w:tcW w:w="1440" w:type="dxa"/>
            <w:vAlign w:val="center"/>
          </w:tcPr>
          <w:p w14:paraId="5E7F821F" w14:textId="77777777" w:rsidR="00237C69" w:rsidRDefault="00237C69" w:rsidP="005367D1">
            <w:pPr>
              <w:pStyle w:val="CellNormal"/>
              <w:jc w:val="center"/>
            </w:pPr>
            <w:r>
              <w:t>Numeric</w:t>
            </w:r>
          </w:p>
        </w:tc>
        <w:tc>
          <w:tcPr>
            <w:tcW w:w="1080" w:type="dxa"/>
            <w:vAlign w:val="center"/>
          </w:tcPr>
          <w:p w14:paraId="5CAFD6C5" w14:textId="77777777" w:rsidR="00237C69" w:rsidRDefault="00237C69" w:rsidP="005367D1">
            <w:pPr>
              <w:pStyle w:val="CellNormal"/>
              <w:keepNext/>
              <w:jc w:val="center"/>
            </w:pPr>
            <w:r>
              <w:t>None</w:t>
            </w:r>
          </w:p>
        </w:tc>
      </w:tr>
      <w:tr w:rsidR="00237C69" w:rsidRPr="007D392E" w14:paraId="55D61C9E" w14:textId="77777777" w:rsidTr="004C3129">
        <w:trPr>
          <w:cantSplit/>
          <w:jc w:val="center"/>
        </w:trPr>
        <w:tc>
          <w:tcPr>
            <w:tcW w:w="1167" w:type="dxa"/>
            <w:vMerge/>
            <w:tcBorders>
              <w:left w:val="single" w:sz="6" w:space="0" w:color="auto"/>
              <w:right w:val="single" w:sz="6" w:space="0" w:color="auto"/>
            </w:tcBorders>
          </w:tcPr>
          <w:p w14:paraId="10976A7F" w14:textId="77777777" w:rsidR="00237C69" w:rsidRPr="00D8467F" w:rsidRDefault="00237C69" w:rsidP="00237C69">
            <w:pPr>
              <w:pStyle w:val="CellNormal"/>
            </w:pPr>
          </w:p>
        </w:tc>
        <w:tc>
          <w:tcPr>
            <w:tcW w:w="1195" w:type="dxa"/>
            <w:tcBorders>
              <w:left w:val="single" w:sz="6" w:space="0" w:color="auto"/>
            </w:tcBorders>
          </w:tcPr>
          <w:p w14:paraId="1BDD457C" w14:textId="588D623C" w:rsidR="00237C69" w:rsidRDefault="0063419E" w:rsidP="00237C69">
            <w:pPr>
              <w:pStyle w:val="CellNormal"/>
              <w:tabs>
                <w:tab w:val="left" w:pos="825"/>
              </w:tabs>
            </w:pPr>
            <w:r>
              <w:t>FBh</w:t>
            </w:r>
            <w:r w:rsidR="00237C69">
              <w:tab/>
            </w:r>
          </w:p>
        </w:tc>
        <w:tc>
          <w:tcPr>
            <w:tcW w:w="4399" w:type="dxa"/>
          </w:tcPr>
          <w:p w14:paraId="12BF5422" w14:textId="78AB189A" w:rsidR="00237C69" w:rsidRDefault="00237C69" w:rsidP="00237C69">
            <w:pPr>
              <w:pStyle w:val="CellNormal"/>
            </w:pPr>
            <w:r w:rsidRPr="005573EC">
              <w:t>Row Active to Row Active delay</w:t>
            </w:r>
            <w:r>
              <w:t xml:space="preserve"> for same bank</w:t>
            </w:r>
            <w:r w:rsidRPr="005573EC">
              <w:t xml:space="preserve"> (tRRD</w:t>
            </w:r>
            <w:r>
              <w:t>_L</w:t>
            </w:r>
            <w:r w:rsidRPr="005573EC">
              <w:t>)</w:t>
            </w:r>
          </w:p>
        </w:tc>
        <w:tc>
          <w:tcPr>
            <w:tcW w:w="1440" w:type="dxa"/>
            <w:vAlign w:val="center"/>
          </w:tcPr>
          <w:p w14:paraId="510B44AA" w14:textId="74970A7B" w:rsidR="00237C69" w:rsidRDefault="00237C69" w:rsidP="00237C69">
            <w:pPr>
              <w:pStyle w:val="CellNormal"/>
              <w:jc w:val="center"/>
            </w:pPr>
            <w:r>
              <w:t>Numeric</w:t>
            </w:r>
          </w:p>
        </w:tc>
        <w:tc>
          <w:tcPr>
            <w:tcW w:w="1080" w:type="dxa"/>
            <w:vAlign w:val="center"/>
          </w:tcPr>
          <w:p w14:paraId="3855FCF5" w14:textId="20F27CB7" w:rsidR="00237C69" w:rsidRDefault="00237C69" w:rsidP="00237C69">
            <w:pPr>
              <w:pStyle w:val="CellNormal"/>
              <w:keepNext/>
              <w:jc w:val="center"/>
            </w:pPr>
            <w:r>
              <w:t>Clocks</w:t>
            </w:r>
          </w:p>
        </w:tc>
      </w:tr>
      <w:tr w:rsidR="00237C69" w:rsidRPr="007D392E" w14:paraId="32953F66" w14:textId="77777777" w:rsidTr="004C3129">
        <w:trPr>
          <w:cantSplit/>
          <w:jc w:val="center"/>
        </w:trPr>
        <w:tc>
          <w:tcPr>
            <w:tcW w:w="1167" w:type="dxa"/>
            <w:vMerge/>
            <w:tcBorders>
              <w:left w:val="single" w:sz="6" w:space="0" w:color="auto"/>
              <w:right w:val="single" w:sz="6" w:space="0" w:color="auto"/>
            </w:tcBorders>
          </w:tcPr>
          <w:p w14:paraId="1A382C5C" w14:textId="77777777" w:rsidR="00237C69" w:rsidRPr="00D8467F" w:rsidRDefault="00237C69" w:rsidP="00237C69">
            <w:pPr>
              <w:pStyle w:val="CellNormal"/>
            </w:pPr>
          </w:p>
        </w:tc>
        <w:tc>
          <w:tcPr>
            <w:tcW w:w="1195" w:type="dxa"/>
            <w:tcBorders>
              <w:left w:val="single" w:sz="6" w:space="0" w:color="auto"/>
            </w:tcBorders>
          </w:tcPr>
          <w:p w14:paraId="780A76DF" w14:textId="50937794" w:rsidR="00237C69" w:rsidRDefault="0063419E" w:rsidP="00237C69">
            <w:pPr>
              <w:pStyle w:val="CellNormal"/>
              <w:tabs>
                <w:tab w:val="left" w:pos="825"/>
              </w:tabs>
            </w:pPr>
            <w:r>
              <w:t>FC</w:t>
            </w:r>
            <w:r w:rsidR="00237C69">
              <w:t>h</w:t>
            </w:r>
          </w:p>
        </w:tc>
        <w:tc>
          <w:tcPr>
            <w:tcW w:w="4399" w:type="dxa"/>
          </w:tcPr>
          <w:p w14:paraId="447F44B8" w14:textId="45A8906E" w:rsidR="00237C69" w:rsidRDefault="00237C69" w:rsidP="00237C69">
            <w:pPr>
              <w:pStyle w:val="CellNormal"/>
            </w:pPr>
            <w:r w:rsidRPr="005573EC">
              <w:t>Row Active to Row Active delay</w:t>
            </w:r>
            <w:r>
              <w:t xml:space="preserve"> for different banks</w:t>
            </w:r>
            <w:r w:rsidRPr="005573EC">
              <w:t xml:space="preserve"> (tRRD</w:t>
            </w:r>
            <w:r>
              <w:t>_S</w:t>
            </w:r>
            <w:r w:rsidRPr="005573EC">
              <w:t>)</w:t>
            </w:r>
            <w:r w:rsidR="00CA2B7E">
              <w:t>tRR</w:t>
            </w:r>
          </w:p>
        </w:tc>
        <w:tc>
          <w:tcPr>
            <w:tcW w:w="1440" w:type="dxa"/>
            <w:vAlign w:val="center"/>
          </w:tcPr>
          <w:p w14:paraId="617C1C7C" w14:textId="11A74D01" w:rsidR="00237C69" w:rsidRDefault="00237C69" w:rsidP="00237C69">
            <w:pPr>
              <w:pStyle w:val="CellNormal"/>
              <w:jc w:val="center"/>
            </w:pPr>
            <w:r>
              <w:t>Numeric</w:t>
            </w:r>
          </w:p>
        </w:tc>
        <w:tc>
          <w:tcPr>
            <w:tcW w:w="1080" w:type="dxa"/>
            <w:vAlign w:val="center"/>
          </w:tcPr>
          <w:p w14:paraId="715DB27C" w14:textId="29A15B05" w:rsidR="00237C69" w:rsidRDefault="00237C69" w:rsidP="00237C69">
            <w:pPr>
              <w:pStyle w:val="CellNormal"/>
              <w:keepNext/>
              <w:jc w:val="center"/>
            </w:pPr>
            <w:r>
              <w:t>Clocks</w:t>
            </w:r>
          </w:p>
        </w:tc>
      </w:tr>
      <w:tr w:rsidR="00237C69" w:rsidRPr="007D392E" w14:paraId="3996401D" w14:textId="77777777" w:rsidTr="004C3129">
        <w:trPr>
          <w:cantSplit/>
          <w:jc w:val="center"/>
        </w:trPr>
        <w:tc>
          <w:tcPr>
            <w:tcW w:w="1167" w:type="dxa"/>
            <w:tcBorders>
              <w:left w:val="single" w:sz="6" w:space="0" w:color="auto"/>
              <w:right w:val="single" w:sz="6" w:space="0" w:color="auto"/>
            </w:tcBorders>
          </w:tcPr>
          <w:p w14:paraId="7E566677" w14:textId="2133BF09" w:rsidR="00237C69" w:rsidRPr="00D8467F" w:rsidRDefault="00237C69" w:rsidP="00237C69">
            <w:pPr>
              <w:pStyle w:val="CellNormal"/>
            </w:pPr>
            <w:r w:rsidRPr="0071488D">
              <w:lastRenderedPageBreak/>
              <w:t>Customer defined IDs</w:t>
            </w:r>
          </w:p>
        </w:tc>
        <w:tc>
          <w:tcPr>
            <w:tcW w:w="1195" w:type="dxa"/>
            <w:tcBorders>
              <w:left w:val="single" w:sz="6" w:space="0" w:color="auto"/>
            </w:tcBorders>
          </w:tcPr>
          <w:p w14:paraId="53A5EAB3" w14:textId="59348C24" w:rsidR="00237C69" w:rsidRDefault="00237C69" w:rsidP="00237C69">
            <w:pPr>
              <w:pStyle w:val="CellNormal"/>
            </w:pPr>
            <w:r w:rsidRPr="0071488D">
              <w:t>2000h to 3000h</w:t>
            </w:r>
          </w:p>
        </w:tc>
        <w:tc>
          <w:tcPr>
            <w:tcW w:w="4399" w:type="dxa"/>
          </w:tcPr>
          <w:p w14:paraId="1F29BE74" w14:textId="4FF1330B" w:rsidR="00237C69" w:rsidRDefault="00237C69" w:rsidP="00237C69">
            <w:pPr>
              <w:pStyle w:val="CellNormal"/>
            </w:pPr>
            <w:r w:rsidRPr="0071488D">
              <w:t>Reserved for customers</w:t>
            </w:r>
          </w:p>
        </w:tc>
        <w:tc>
          <w:tcPr>
            <w:tcW w:w="1440" w:type="dxa"/>
            <w:vAlign w:val="center"/>
          </w:tcPr>
          <w:p w14:paraId="1F7C316C" w14:textId="77777777" w:rsidR="00237C69" w:rsidRDefault="00237C69" w:rsidP="00237C69">
            <w:pPr>
              <w:pStyle w:val="CellNormal"/>
              <w:jc w:val="center"/>
            </w:pPr>
          </w:p>
        </w:tc>
        <w:tc>
          <w:tcPr>
            <w:tcW w:w="1080" w:type="dxa"/>
            <w:vAlign w:val="center"/>
          </w:tcPr>
          <w:p w14:paraId="7A80C86F" w14:textId="77777777" w:rsidR="00237C69" w:rsidRDefault="00237C69" w:rsidP="00237C69">
            <w:pPr>
              <w:pStyle w:val="CellNormal"/>
              <w:keepNext/>
              <w:jc w:val="center"/>
            </w:pPr>
          </w:p>
        </w:tc>
      </w:tr>
    </w:tbl>
    <w:p w14:paraId="08C6E0FF" w14:textId="77777777" w:rsidR="005B15C6" w:rsidRDefault="005B15C6">
      <w:pPr>
        <w:pStyle w:val="Caption"/>
      </w:pPr>
      <w:bookmarkStart w:id="2958" w:name="_Toc447095718"/>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4</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1</w:t>
      </w:r>
      <w:r w:rsidR="003C1B33">
        <w:rPr>
          <w:noProof/>
        </w:rPr>
        <w:fldChar w:fldCharType="end"/>
      </w:r>
      <w:r>
        <w:t xml:space="preserve"> </w:t>
      </w:r>
      <w:r w:rsidRPr="00A83DCD">
        <w:t>Usage Sorted Control ID Enumerations</w:t>
      </w:r>
      <w:bookmarkEnd w:id="2958"/>
    </w:p>
    <w:p w14:paraId="50B23967" w14:textId="0B326409" w:rsidR="005B15C6" w:rsidRPr="005B15C6" w:rsidRDefault="004C19AD" w:rsidP="004C19AD">
      <w:pPr>
        <w:pStyle w:val="Heading2"/>
      </w:pPr>
      <w:bookmarkStart w:id="2959" w:name="_Toc461460146"/>
      <w:r>
        <w:t>Sort</w:t>
      </w:r>
      <w:r w:rsidR="00015317">
        <w:t xml:space="preserve"> Numerically</w:t>
      </w:r>
      <w:bookmarkEnd w:id="2959"/>
    </w:p>
    <w:tbl>
      <w:tblPr>
        <w:tblW w:w="92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82"/>
        <w:gridCol w:w="3789"/>
        <w:gridCol w:w="4495"/>
      </w:tblGrid>
      <w:tr w:rsidR="002D517A" w14:paraId="01B8E017" w14:textId="77777777" w:rsidTr="002D517A">
        <w:trPr>
          <w:cantSplit/>
          <w:trHeight w:val="368"/>
          <w:tblHeader/>
          <w:jc w:val="center"/>
        </w:trPr>
        <w:tc>
          <w:tcPr>
            <w:tcW w:w="982" w:type="dxa"/>
          </w:tcPr>
          <w:p w14:paraId="6051090C" w14:textId="77777777" w:rsidR="002D517A" w:rsidRPr="007D392E" w:rsidRDefault="002D517A" w:rsidP="004C3129">
            <w:pPr>
              <w:pStyle w:val="CellHeader"/>
            </w:pPr>
            <w:r>
              <w:t>ID</w:t>
            </w:r>
          </w:p>
        </w:tc>
        <w:tc>
          <w:tcPr>
            <w:tcW w:w="3789" w:type="dxa"/>
          </w:tcPr>
          <w:p w14:paraId="1FD4E907" w14:textId="77777777" w:rsidR="002D517A" w:rsidRDefault="002D517A" w:rsidP="004C3129">
            <w:pPr>
              <w:pStyle w:val="CellHeader"/>
            </w:pPr>
            <w:r>
              <w:t>Name</w:t>
            </w:r>
          </w:p>
        </w:tc>
        <w:tc>
          <w:tcPr>
            <w:tcW w:w="4495" w:type="dxa"/>
          </w:tcPr>
          <w:p w14:paraId="45FC78F3" w14:textId="77777777" w:rsidR="002D517A" w:rsidRDefault="002D517A" w:rsidP="004C3129">
            <w:pPr>
              <w:pStyle w:val="CellHeader"/>
            </w:pPr>
            <w:r>
              <w:t>Comments</w:t>
            </w:r>
          </w:p>
        </w:tc>
      </w:tr>
      <w:tr w:rsidR="002D517A" w:rsidRPr="007D392E" w14:paraId="2E4F240C" w14:textId="77777777" w:rsidTr="002D517A">
        <w:trPr>
          <w:cantSplit/>
          <w:trHeight w:val="340"/>
          <w:jc w:val="center"/>
        </w:trPr>
        <w:tc>
          <w:tcPr>
            <w:tcW w:w="982" w:type="dxa"/>
          </w:tcPr>
          <w:p w14:paraId="2C7995B8" w14:textId="77777777" w:rsidR="002D517A" w:rsidRDefault="002D517A" w:rsidP="004C3129">
            <w:pPr>
              <w:pStyle w:val="CellNormal"/>
              <w:jc w:val="center"/>
            </w:pPr>
            <w:r>
              <w:t>00h</w:t>
            </w:r>
          </w:p>
        </w:tc>
        <w:tc>
          <w:tcPr>
            <w:tcW w:w="3789" w:type="dxa"/>
          </w:tcPr>
          <w:p w14:paraId="4F7172A3" w14:textId="77777777" w:rsidR="002D517A" w:rsidRDefault="002D517A" w:rsidP="004C3129">
            <w:pPr>
              <w:pStyle w:val="CellNormal"/>
            </w:pPr>
            <w:r>
              <w:t xml:space="preserve">Max Non-Turbo Processor Multiplier </w:t>
            </w:r>
          </w:p>
        </w:tc>
        <w:tc>
          <w:tcPr>
            <w:tcW w:w="4495" w:type="dxa"/>
          </w:tcPr>
          <w:p w14:paraId="4E47A9EF" w14:textId="77777777" w:rsidR="002D517A" w:rsidRDefault="002D517A" w:rsidP="004C3129">
            <w:pPr>
              <w:pStyle w:val="CellNormal"/>
            </w:pPr>
            <w:r>
              <w:t>This control is used to instruct BIOS to program FLEX_RATIO (MSR 194h [15:8] plus its enable bit (Bit[16]), which when set at the right time during POST can adjust Max Non-Turbo Ratio (MNTR) which is reported via MSR CEh[15:8] below its fused value.</w:t>
            </w:r>
          </w:p>
        </w:tc>
      </w:tr>
      <w:tr w:rsidR="002D517A" w:rsidRPr="007D392E" w14:paraId="035252DC" w14:textId="77777777" w:rsidTr="002D517A">
        <w:trPr>
          <w:cantSplit/>
          <w:trHeight w:val="325"/>
          <w:jc w:val="center"/>
        </w:trPr>
        <w:tc>
          <w:tcPr>
            <w:tcW w:w="982" w:type="dxa"/>
          </w:tcPr>
          <w:p w14:paraId="2D269B41" w14:textId="77777777" w:rsidR="002D517A" w:rsidRDefault="002D517A" w:rsidP="004C3129">
            <w:pPr>
              <w:pStyle w:val="CellNormal"/>
              <w:jc w:val="center"/>
            </w:pPr>
            <w:r>
              <w:t>01h</w:t>
            </w:r>
          </w:p>
        </w:tc>
        <w:tc>
          <w:tcPr>
            <w:tcW w:w="3789" w:type="dxa"/>
          </w:tcPr>
          <w:p w14:paraId="3D1EDD9C" w14:textId="77777777" w:rsidR="002D517A" w:rsidRDefault="002D517A" w:rsidP="004C3129">
            <w:pPr>
              <w:pStyle w:val="CellNormal"/>
            </w:pPr>
            <w:r>
              <w:t>Reference Clock Frequency</w:t>
            </w:r>
          </w:p>
        </w:tc>
        <w:tc>
          <w:tcPr>
            <w:tcW w:w="4495" w:type="dxa"/>
          </w:tcPr>
          <w:p w14:paraId="64289112" w14:textId="77777777" w:rsidR="002D517A" w:rsidRDefault="002D517A" w:rsidP="004C3129">
            <w:pPr>
              <w:pStyle w:val="CellNormal"/>
            </w:pPr>
          </w:p>
        </w:tc>
      </w:tr>
      <w:tr w:rsidR="002D517A" w:rsidRPr="007D392E" w14:paraId="313B53A2" w14:textId="77777777" w:rsidTr="002D517A">
        <w:trPr>
          <w:cantSplit/>
          <w:trHeight w:val="340"/>
          <w:jc w:val="center"/>
        </w:trPr>
        <w:tc>
          <w:tcPr>
            <w:tcW w:w="982" w:type="dxa"/>
          </w:tcPr>
          <w:p w14:paraId="084163F1" w14:textId="77777777" w:rsidR="002D517A" w:rsidRDefault="002D517A" w:rsidP="004C3129">
            <w:pPr>
              <w:pStyle w:val="CellNormal"/>
              <w:jc w:val="center"/>
            </w:pPr>
            <w:r>
              <w:t>02h</w:t>
            </w:r>
          </w:p>
        </w:tc>
        <w:tc>
          <w:tcPr>
            <w:tcW w:w="3789" w:type="dxa"/>
          </w:tcPr>
          <w:p w14:paraId="4FA3D9DC" w14:textId="77777777" w:rsidR="002D517A" w:rsidRDefault="002D517A" w:rsidP="004C3129">
            <w:pPr>
              <w:pStyle w:val="CellNormal"/>
            </w:pPr>
            <w:r>
              <w:t>CPU Voltage Override</w:t>
            </w:r>
          </w:p>
        </w:tc>
        <w:tc>
          <w:tcPr>
            <w:tcW w:w="4495" w:type="dxa"/>
          </w:tcPr>
          <w:p w14:paraId="5BE9BE6D" w14:textId="77777777" w:rsidR="002D517A" w:rsidRDefault="002D517A" w:rsidP="004C3129">
            <w:pPr>
              <w:pStyle w:val="CellNormal"/>
            </w:pPr>
            <w:r>
              <w:t>OC MB Command 0x10/0x11 [19:8], Domain ID = IA Core (0).</w:t>
            </w:r>
          </w:p>
        </w:tc>
      </w:tr>
      <w:tr w:rsidR="002D517A" w:rsidRPr="007D392E" w14:paraId="795E08D6" w14:textId="77777777" w:rsidTr="002D517A">
        <w:trPr>
          <w:cantSplit/>
          <w:trHeight w:val="325"/>
          <w:jc w:val="center"/>
        </w:trPr>
        <w:tc>
          <w:tcPr>
            <w:tcW w:w="982" w:type="dxa"/>
          </w:tcPr>
          <w:p w14:paraId="4C04473E" w14:textId="77777777" w:rsidR="002D517A" w:rsidRDefault="002D517A" w:rsidP="004C3129">
            <w:pPr>
              <w:pStyle w:val="CellNormal"/>
              <w:jc w:val="center"/>
            </w:pPr>
            <w:r>
              <w:t>05h</w:t>
            </w:r>
          </w:p>
        </w:tc>
        <w:tc>
          <w:tcPr>
            <w:tcW w:w="3789" w:type="dxa"/>
          </w:tcPr>
          <w:p w14:paraId="5B2DE3BF" w14:textId="77777777" w:rsidR="002D517A" w:rsidRDefault="002D517A" w:rsidP="004C3129">
            <w:pPr>
              <w:pStyle w:val="CellNormal"/>
            </w:pPr>
            <w:r>
              <w:t>Memory Voltage</w:t>
            </w:r>
          </w:p>
        </w:tc>
        <w:tc>
          <w:tcPr>
            <w:tcW w:w="4495" w:type="dxa"/>
          </w:tcPr>
          <w:p w14:paraId="0A870882" w14:textId="77777777" w:rsidR="002D517A" w:rsidRDefault="002D517A" w:rsidP="004C3129">
            <w:pPr>
              <w:pStyle w:val="CellNormal"/>
            </w:pPr>
            <w:r>
              <w:t>It is mapped to MRC supported value which defined how much voltage is given to a set of DIMMs.</w:t>
            </w:r>
          </w:p>
        </w:tc>
      </w:tr>
      <w:tr w:rsidR="002D517A" w:rsidRPr="007D392E" w14:paraId="45D20A47" w14:textId="77777777" w:rsidTr="002D517A">
        <w:trPr>
          <w:cantSplit/>
          <w:trHeight w:val="325"/>
          <w:jc w:val="center"/>
        </w:trPr>
        <w:tc>
          <w:tcPr>
            <w:tcW w:w="982" w:type="dxa"/>
          </w:tcPr>
          <w:p w14:paraId="278600FD" w14:textId="77777777" w:rsidR="002D517A" w:rsidRDefault="002D517A" w:rsidP="004C3129">
            <w:pPr>
              <w:pStyle w:val="CellNormal"/>
              <w:jc w:val="center"/>
            </w:pPr>
            <w:r>
              <w:t>07h</w:t>
            </w:r>
          </w:p>
        </w:tc>
        <w:tc>
          <w:tcPr>
            <w:tcW w:w="3789" w:type="dxa"/>
          </w:tcPr>
          <w:p w14:paraId="5AE0BE81" w14:textId="77777777" w:rsidR="002D517A" w:rsidRDefault="002D517A" w:rsidP="004C3129">
            <w:pPr>
              <w:pStyle w:val="CellNormal"/>
            </w:pPr>
            <w:r>
              <w:t>CAS Latency (tCL)</w:t>
            </w:r>
          </w:p>
        </w:tc>
        <w:tc>
          <w:tcPr>
            <w:tcW w:w="4495" w:type="dxa"/>
          </w:tcPr>
          <w:p w14:paraId="7AF93779" w14:textId="77777777" w:rsidR="002D517A" w:rsidRDefault="002D517A" w:rsidP="004C3129">
            <w:pPr>
              <w:pStyle w:val="CellNormal"/>
            </w:pPr>
          </w:p>
        </w:tc>
      </w:tr>
      <w:tr w:rsidR="002D517A" w:rsidRPr="007D392E" w14:paraId="3931EB63" w14:textId="77777777" w:rsidTr="002D517A">
        <w:trPr>
          <w:cantSplit/>
          <w:trHeight w:val="340"/>
          <w:jc w:val="center"/>
        </w:trPr>
        <w:tc>
          <w:tcPr>
            <w:tcW w:w="982" w:type="dxa"/>
          </w:tcPr>
          <w:p w14:paraId="25E1203C" w14:textId="77777777" w:rsidR="002D517A" w:rsidRDefault="002D517A" w:rsidP="004C3129">
            <w:pPr>
              <w:pStyle w:val="CellNormal"/>
              <w:jc w:val="center"/>
            </w:pPr>
            <w:r>
              <w:t>08h</w:t>
            </w:r>
          </w:p>
        </w:tc>
        <w:tc>
          <w:tcPr>
            <w:tcW w:w="3789" w:type="dxa"/>
          </w:tcPr>
          <w:p w14:paraId="489E5A7D" w14:textId="77777777" w:rsidR="002D517A" w:rsidRDefault="002D517A" w:rsidP="004C3129">
            <w:pPr>
              <w:pStyle w:val="CellNormal"/>
            </w:pPr>
            <w:r>
              <w:t>Row Address to Column Address Delay (tRCD)</w:t>
            </w:r>
          </w:p>
        </w:tc>
        <w:tc>
          <w:tcPr>
            <w:tcW w:w="4495" w:type="dxa"/>
          </w:tcPr>
          <w:p w14:paraId="7E024C31" w14:textId="77777777" w:rsidR="002D517A" w:rsidRDefault="002D517A" w:rsidP="004C3129">
            <w:pPr>
              <w:pStyle w:val="CellNormal"/>
            </w:pPr>
          </w:p>
        </w:tc>
      </w:tr>
      <w:tr w:rsidR="002D517A" w:rsidRPr="007D392E" w14:paraId="09A82B15" w14:textId="77777777" w:rsidTr="002D517A">
        <w:trPr>
          <w:cantSplit/>
          <w:trHeight w:val="325"/>
          <w:jc w:val="center"/>
        </w:trPr>
        <w:tc>
          <w:tcPr>
            <w:tcW w:w="982" w:type="dxa"/>
          </w:tcPr>
          <w:p w14:paraId="4B200AE8" w14:textId="77777777" w:rsidR="002D517A" w:rsidRDefault="002D517A" w:rsidP="004C3129">
            <w:pPr>
              <w:pStyle w:val="CellNormal"/>
              <w:jc w:val="center"/>
            </w:pPr>
            <w:r>
              <w:t>09h</w:t>
            </w:r>
          </w:p>
        </w:tc>
        <w:tc>
          <w:tcPr>
            <w:tcW w:w="3789" w:type="dxa"/>
          </w:tcPr>
          <w:p w14:paraId="274F4D3C" w14:textId="77777777" w:rsidR="002D517A" w:rsidRDefault="002D517A" w:rsidP="004C3129">
            <w:pPr>
              <w:pStyle w:val="CellNormal"/>
            </w:pPr>
            <w:r>
              <w:t>Row Precharge Time (tRP)</w:t>
            </w:r>
          </w:p>
        </w:tc>
        <w:tc>
          <w:tcPr>
            <w:tcW w:w="4495" w:type="dxa"/>
          </w:tcPr>
          <w:p w14:paraId="2852C04E" w14:textId="77777777" w:rsidR="002D517A" w:rsidRDefault="002D517A" w:rsidP="004C3129">
            <w:pPr>
              <w:pStyle w:val="CellNormal"/>
            </w:pPr>
          </w:p>
        </w:tc>
      </w:tr>
      <w:tr w:rsidR="002D517A" w:rsidRPr="007D392E" w14:paraId="0DF3D64E" w14:textId="77777777" w:rsidTr="002D517A">
        <w:trPr>
          <w:cantSplit/>
          <w:trHeight w:val="325"/>
          <w:jc w:val="center"/>
        </w:trPr>
        <w:tc>
          <w:tcPr>
            <w:tcW w:w="982" w:type="dxa"/>
          </w:tcPr>
          <w:p w14:paraId="138987B1" w14:textId="77777777" w:rsidR="002D517A" w:rsidRDefault="002D517A" w:rsidP="004C3129">
            <w:pPr>
              <w:pStyle w:val="CellNormal"/>
              <w:jc w:val="center"/>
            </w:pPr>
            <w:r>
              <w:t>0Ah</w:t>
            </w:r>
          </w:p>
        </w:tc>
        <w:tc>
          <w:tcPr>
            <w:tcW w:w="3789" w:type="dxa"/>
          </w:tcPr>
          <w:p w14:paraId="1E275A95" w14:textId="77777777" w:rsidR="002D517A" w:rsidRDefault="002D517A" w:rsidP="004C3129">
            <w:pPr>
              <w:pStyle w:val="CellNormal"/>
            </w:pPr>
            <w:r>
              <w:t>Row Active Time (tRAS)</w:t>
            </w:r>
          </w:p>
        </w:tc>
        <w:tc>
          <w:tcPr>
            <w:tcW w:w="4495" w:type="dxa"/>
          </w:tcPr>
          <w:p w14:paraId="66CAD254" w14:textId="77777777" w:rsidR="002D517A" w:rsidRDefault="002D517A" w:rsidP="004C3129">
            <w:pPr>
              <w:pStyle w:val="CellNormal"/>
            </w:pPr>
          </w:p>
        </w:tc>
      </w:tr>
      <w:tr w:rsidR="002D517A" w:rsidRPr="007D392E" w14:paraId="3D83DCA0" w14:textId="77777777" w:rsidTr="002D517A">
        <w:trPr>
          <w:cantSplit/>
          <w:trHeight w:val="340"/>
          <w:jc w:val="center"/>
        </w:trPr>
        <w:tc>
          <w:tcPr>
            <w:tcW w:w="982" w:type="dxa"/>
          </w:tcPr>
          <w:p w14:paraId="5E71367E" w14:textId="77777777" w:rsidR="002D517A" w:rsidRDefault="002D517A" w:rsidP="004C3129">
            <w:pPr>
              <w:pStyle w:val="CellNormal"/>
              <w:jc w:val="center"/>
            </w:pPr>
            <w:r>
              <w:t>0Bh</w:t>
            </w:r>
          </w:p>
        </w:tc>
        <w:tc>
          <w:tcPr>
            <w:tcW w:w="3789" w:type="dxa"/>
          </w:tcPr>
          <w:p w14:paraId="3844568B" w14:textId="77777777" w:rsidR="002D517A" w:rsidRDefault="002D517A" w:rsidP="004C3129">
            <w:pPr>
              <w:pStyle w:val="CellNormal"/>
            </w:pPr>
            <w:r>
              <w:t>Write Recovery Time (tWR)</w:t>
            </w:r>
          </w:p>
        </w:tc>
        <w:tc>
          <w:tcPr>
            <w:tcW w:w="4495" w:type="dxa"/>
          </w:tcPr>
          <w:p w14:paraId="30B8D303" w14:textId="77777777" w:rsidR="002D517A" w:rsidRDefault="002D517A" w:rsidP="004C3129">
            <w:pPr>
              <w:pStyle w:val="CellNormal"/>
            </w:pPr>
          </w:p>
        </w:tc>
      </w:tr>
      <w:tr w:rsidR="002D517A" w:rsidRPr="007D392E" w14:paraId="278D923F" w14:textId="77777777" w:rsidTr="002D517A">
        <w:trPr>
          <w:cantSplit/>
          <w:trHeight w:val="325"/>
          <w:jc w:val="center"/>
        </w:trPr>
        <w:tc>
          <w:tcPr>
            <w:tcW w:w="982" w:type="dxa"/>
          </w:tcPr>
          <w:p w14:paraId="06B3CB5B" w14:textId="77777777" w:rsidR="002D517A" w:rsidRDefault="002D517A" w:rsidP="004C3129">
            <w:pPr>
              <w:pStyle w:val="CellNormal"/>
              <w:jc w:val="center"/>
            </w:pPr>
            <w:r>
              <w:t>0Dh</w:t>
            </w:r>
          </w:p>
        </w:tc>
        <w:tc>
          <w:tcPr>
            <w:tcW w:w="3789" w:type="dxa"/>
          </w:tcPr>
          <w:p w14:paraId="3A8D24BF" w14:textId="77777777" w:rsidR="002D517A" w:rsidRDefault="002D517A" w:rsidP="004C3129">
            <w:pPr>
              <w:pStyle w:val="CellNormal"/>
            </w:pPr>
            <w:r>
              <w:t>PCI Express Bus Frequency</w:t>
            </w:r>
          </w:p>
        </w:tc>
        <w:tc>
          <w:tcPr>
            <w:tcW w:w="4495" w:type="dxa"/>
          </w:tcPr>
          <w:p w14:paraId="53C78030" w14:textId="77777777" w:rsidR="002D517A" w:rsidRDefault="002D517A" w:rsidP="004C3129">
            <w:pPr>
              <w:pStyle w:val="CellNormal"/>
            </w:pPr>
          </w:p>
        </w:tc>
      </w:tr>
      <w:tr w:rsidR="002D517A" w:rsidRPr="007D392E" w14:paraId="7AC091B8" w14:textId="77777777" w:rsidTr="002D517A">
        <w:trPr>
          <w:cantSplit/>
          <w:trHeight w:val="325"/>
          <w:jc w:val="center"/>
        </w:trPr>
        <w:tc>
          <w:tcPr>
            <w:tcW w:w="982" w:type="dxa"/>
          </w:tcPr>
          <w:p w14:paraId="7D30486F" w14:textId="77777777" w:rsidR="002D517A" w:rsidRDefault="002D517A" w:rsidP="004C3129">
            <w:pPr>
              <w:pStyle w:val="CellNormal"/>
              <w:jc w:val="center"/>
            </w:pPr>
            <w:r>
              <w:t>0Eh</w:t>
            </w:r>
          </w:p>
        </w:tc>
        <w:tc>
          <w:tcPr>
            <w:tcW w:w="3789" w:type="dxa"/>
          </w:tcPr>
          <w:p w14:paraId="4057CA74" w14:textId="77777777" w:rsidR="002D517A" w:rsidRDefault="002D517A" w:rsidP="004C3129">
            <w:pPr>
              <w:pStyle w:val="CellNormal"/>
            </w:pPr>
            <w:r>
              <w:t>PCI Bus Frequency</w:t>
            </w:r>
          </w:p>
        </w:tc>
        <w:tc>
          <w:tcPr>
            <w:tcW w:w="4495" w:type="dxa"/>
          </w:tcPr>
          <w:p w14:paraId="02FE8EFF" w14:textId="77777777" w:rsidR="002D517A" w:rsidRDefault="002D517A" w:rsidP="004C3129">
            <w:pPr>
              <w:pStyle w:val="CellNormal"/>
            </w:pPr>
          </w:p>
        </w:tc>
      </w:tr>
      <w:tr w:rsidR="002D517A" w:rsidRPr="007D392E" w14:paraId="693F4185" w14:textId="77777777" w:rsidTr="002D517A">
        <w:trPr>
          <w:cantSplit/>
          <w:trHeight w:val="325"/>
          <w:jc w:val="center"/>
        </w:trPr>
        <w:tc>
          <w:tcPr>
            <w:tcW w:w="982" w:type="dxa"/>
          </w:tcPr>
          <w:p w14:paraId="48A32BD1" w14:textId="77777777" w:rsidR="002D517A" w:rsidRDefault="002D517A" w:rsidP="004C3129">
            <w:pPr>
              <w:pStyle w:val="CellNormal"/>
              <w:jc w:val="center"/>
            </w:pPr>
            <w:r>
              <w:t>13h</w:t>
            </w:r>
          </w:p>
        </w:tc>
        <w:tc>
          <w:tcPr>
            <w:tcW w:w="3789" w:type="dxa"/>
          </w:tcPr>
          <w:p w14:paraId="36D4D7F4" w14:textId="255D762D" w:rsidR="002D517A" w:rsidRDefault="002D517A" w:rsidP="00425ACA">
            <w:pPr>
              <w:pStyle w:val="CellNormal"/>
            </w:pPr>
            <w:r>
              <w:t>Memory Multiplier</w:t>
            </w:r>
          </w:p>
        </w:tc>
        <w:tc>
          <w:tcPr>
            <w:tcW w:w="4495" w:type="dxa"/>
          </w:tcPr>
          <w:p w14:paraId="6E32AF17" w14:textId="77777777" w:rsidR="002D517A" w:rsidRDefault="002D517A" w:rsidP="004C3129">
            <w:pPr>
              <w:pStyle w:val="CellNormal"/>
            </w:pPr>
            <w:r>
              <w:t>24@133MHz and 32@100MHz?</w:t>
            </w:r>
          </w:p>
          <w:p w14:paraId="1E6D7C1E" w14:textId="313DEA7A" w:rsidR="002D517A" w:rsidRDefault="002D517A" w:rsidP="00425ACA">
            <w:pPr>
              <w:pStyle w:val="CellNormal"/>
            </w:pPr>
            <w:r>
              <w:t>The value should be bit[3:0] * 2 + bit[8] in MMIO 0x5E00 and 0x5E04. For example, if bit[3:0] = 5 and bit[8] = 1, the Memory Multipiler = 5 * 2 + 1 = 11.</w:t>
            </w:r>
          </w:p>
        </w:tc>
      </w:tr>
      <w:tr w:rsidR="002D517A" w:rsidRPr="007D392E" w14:paraId="11723093" w14:textId="77777777" w:rsidTr="002D517A">
        <w:trPr>
          <w:cantSplit/>
          <w:trHeight w:val="340"/>
          <w:jc w:val="center"/>
        </w:trPr>
        <w:tc>
          <w:tcPr>
            <w:tcW w:w="982" w:type="dxa"/>
          </w:tcPr>
          <w:p w14:paraId="3AC1751E" w14:textId="77777777" w:rsidR="002D517A" w:rsidRDefault="002D517A" w:rsidP="004C3129">
            <w:pPr>
              <w:pStyle w:val="CellNormal"/>
              <w:jc w:val="center"/>
            </w:pPr>
            <w:r>
              <w:t>15</w:t>
            </w:r>
            <w:r w:rsidRPr="005573EC">
              <w:t>h</w:t>
            </w:r>
          </w:p>
        </w:tc>
        <w:tc>
          <w:tcPr>
            <w:tcW w:w="3789" w:type="dxa"/>
          </w:tcPr>
          <w:p w14:paraId="2AB6C5A9" w14:textId="77777777" w:rsidR="002D517A" w:rsidRDefault="002D517A" w:rsidP="004C3129">
            <w:pPr>
              <w:pStyle w:val="CellNormal"/>
            </w:pPr>
            <w:r w:rsidRPr="005573EC">
              <w:t>Minimum Refresh Recovery Time (tRFC)</w:t>
            </w:r>
          </w:p>
        </w:tc>
        <w:tc>
          <w:tcPr>
            <w:tcW w:w="4495" w:type="dxa"/>
          </w:tcPr>
          <w:p w14:paraId="40C99BFE" w14:textId="77777777" w:rsidR="002D517A" w:rsidRPr="005573EC" w:rsidRDefault="002D517A" w:rsidP="004C3129">
            <w:pPr>
              <w:pStyle w:val="CellNormal"/>
            </w:pPr>
          </w:p>
        </w:tc>
      </w:tr>
      <w:tr w:rsidR="002D517A" w:rsidRPr="007D392E" w14:paraId="4A0FB275" w14:textId="77777777" w:rsidTr="002D517A">
        <w:trPr>
          <w:cantSplit/>
          <w:trHeight w:val="136"/>
          <w:jc w:val="center"/>
        </w:trPr>
        <w:tc>
          <w:tcPr>
            <w:tcW w:w="982" w:type="dxa"/>
          </w:tcPr>
          <w:p w14:paraId="64BE2DF3" w14:textId="77777777" w:rsidR="002D517A" w:rsidRPr="005573EC" w:rsidRDefault="002D517A" w:rsidP="004C3129">
            <w:pPr>
              <w:pStyle w:val="CellNormal"/>
              <w:jc w:val="center"/>
            </w:pPr>
            <w:r>
              <w:t>16</w:t>
            </w:r>
            <w:r w:rsidRPr="005573EC">
              <w:t>h</w:t>
            </w:r>
          </w:p>
        </w:tc>
        <w:tc>
          <w:tcPr>
            <w:tcW w:w="3789" w:type="dxa"/>
          </w:tcPr>
          <w:p w14:paraId="6EF5A61B" w14:textId="77777777" w:rsidR="002D517A" w:rsidRPr="005573EC" w:rsidRDefault="002D517A" w:rsidP="00764440">
            <w:pPr>
              <w:pStyle w:val="CellNormal"/>
            </w:pPr>
            <w:r w:rsidRPr="005573EC">
              <w:t xml:space="preserve">Row Active to Row Active </w:t>
            </w:r>
            <w:r>
              <w:t>D</w:t>
            </w:r>
            <w:r w:rsidRPr="005573EC">
              <w:t>elay (tRRD)</w:t>
            </w:r>
          </w:p>
        </w:tc>
        <w:tc>
          <w:tcPr>
            <w:tcW w:w="4495" w:type="dxa"/>
          </w:tcPr>
          <w:p w14:paraId="60F24A0D" w14:textId="77777777" w:rsidR="002D517A" w:rsidRPr="005573EC" w:rsidRDefault="002D517A" w:rsidP="004C3129">
            <w:pPr>
              <w:pStyle w:val="CellNormal"/>
            </w:pPr>
          </w:p>
        </w:tc>
      </w:tr>
      <w:tr w:rsidR="002D517A" w:rsidRPr="007D392E" w14:paraId="59098172" w14:textId="77777777" w:rsidTr="002D517A">
        <w:trPr>
          <w:cantSplit/>
          <w:trHeight w:val="136"/>
          <w:jc w:val="center"/>
        </w:trPr>
        <w:tc>
          <w:tcPr>
            <w:tcW w:w="982" w:type="dxa"/>
          </w:tcPr>
          <w:p w14:paraId="573E1542" w14:textId="77777777" w:rsidR="002D517A" w:rsidRPr="005573EC" w:rsidRDefault="002D517A" w:rsidP="004C3129">
            <w:pPr>
              <w:pStyle w:val="CellNormal"/>
              <w:jc w:val="center"/>
            </w:pPr>
            <w:r>
              <w:t>17</w:t>
            </w:r>
            <w:r w:rsidRPr="005573EC">
              <w:t>h</w:t>
            </w:r>
          </w:p>
        </w:tc>
        <w:tc>
          <w:tcPr>
            <w:tcW w:w="3789" w:type="dxa"/>
          </w:tcPr>
          <w:p w14:paraId="03C26E41" w14:textId="77777777" w:rsidR="002D517A" w:rsidRPr="005573EC" w:rsidRDefault="002D517A" w:rsidP="004C3129">
            <w:pPr>
              <w:pStyle w:val="CellNormal"/>
            </w:pPr>
            <w:r w:rsidRPr="005573EC">
              <w:t>Internal Write to Read Command Delay (tWTR)</w:t>
            </w:r>
          </w:p>
        </w:tc>
        <w:tc>
          <w:tcPr>
            <w:tcW w:w="4495" w:type="dxa"/>
          </w:tcPr>
          <w:p w14:paraId="550C6EF5" w14:textId="77777777" w:rsidR="002D517A" w:rsidRPr="005573EC" w:rsidRDefault="002D517A" w:rsidP="004C3129">
            <w:pPr>
              <w:pStyle w:val="CellNormal"/>
            </w:pPr>
          </w:p>
        </w:tc>
      </w:tr>
      <w:tr w:rsidR="002D517A" w:rsidRPr="007D392E" w14:paraId="501FBA79" w14:textId="77777777" w:rsidTr="002D517A">
        <w:trPr>
          <w:cantSplit/>
          <w:trHeight w:val="136"/>
          <w:jc w:val="center"/>
        </w:trPr>
        <w:tc>
          <w:tcPr>
            <w:tcW w:w="982" w:type="dxa"/>
          </w:tcPr>
          <w:p w14:paraId="5CB7E773" w14:textId="77777777" w:rsidR="002D517A" w:rsidRPr="005573EC" w:rsidRDefault="002D517A" w:rsidP="004C3129">
            <w:pPr>
              <w:pStyle w:val="CellNormal"/>
              <w:jc w:val="center"/>
            </w:pPr>
            <w:r>
              <w:t>18</w:t>
            </w:r>
            <w:r w:rsidRPr="005573EC">
              <w:t>h</w:t>
            </w:r>
          </w:p>
        </w:tc>
        <w:tc>
          <w:tcPr>
            <w:tcW w:w="3789" w:type="dxa"/>
          </w:tcPr>
          <w:p w14:paraId="16371C58" w14:textId="77777777" w:rsidR="002D517A" w:rsidRPr="005573EC" w:rsidRDefault="002D517A" w:rsidP="004C3129">
            <w:pPr>
              <w:pStyle w:val="CellNormal"/>
            </w:pPr>
            <w:r w:rsidRPr="005573EC">
              <w:t>System Command Rate Mode</w:t>
            </w:r>
          </w:p>
        </w:tc>
        <w:tc>
          <w:tcPr>
            <w:tcW w:w="4495" w:type="dxa"/>
          </w:tcPr>
          <w:p w14:paraId="5B470F38" w14:textId="77777777" w:rsidR="002D517A" w:rsidRPr="005573EC" w:rsidRDefault="002D517A" w:rsidP="004C3129">
            <w:pPr>
              <w:pStyle w:val="CellNormal"/>
            </w:pPr>
          </w:p>
        </w:tc>
      </w:tr>
      <w:tr w:rsidR="002D517A" w:rsidRPr="007D392E" w14:paraId="25C910B2" w14:textId="77777777" w:rsidTr="002D517A">
        <w:trPr>
          <w:cantSplit/>
          <w:trHeight w:val="136"/>
          <w:jc w:val="center"/>
        </w:trPr>
        <w:tc>
          <w:tcPr>
            <w:tcW w:w="982" w:type="dxa"/>
          </w:tcPr>
          <w:p w14:paraId="6C4199B5" w14:textId="77777777" w:rsidR="002D517A" w:rsidRPr="005573EC" w:rsidRDefault="002D517A" w:rsidP="004C3129">
            <w:pPr>
              <w:pStyle w:val="CellNormal"/>
              <w:jc w:val="center"/>
            </w:pPr>
            <w:r>
              <w:t>19h</w:t>
            </w:r>
          </w:p>
        </w:tc>
        <w:tc>
          <w:tcPr>
            <w:tcW w:w="3789" w:type="dxa"/>
          </w:tcPr>
          <w:p w14:paraId="2BB2A838" w14:textId="77777777" w:rsidR="002D517A" w:rsidRPr="00D8467F" w:rsidRDefault="002D517A" w:rsidP="00764440">
            <w:pPr>
              <w:pStyle w:val="CellNormal"/>
            </w:pPr>
            <w:r w:rsidRPr="00D8467F">
              <w:t>Read to Pre</w:t>
            </w:r>
            <w:r>
              <w:t>-</w:t>
            </w:r>
            <w:r w:rsidRPr="00D8467F">
              <w:t xml:space="preserve">charge </w:t>
            </w:r>
            <w:r>
              <w:t>D</w:t>
            </w:r>
            <w:r w:rsidRPr="00D8467F">
              <w:t>elay (tRTP)</w:t>
            </w:r>
          </w:p>
        </w:tc>
        <w:tc>
          <w:tcPr>
            <w:tcW w:w="4495" w:type="dxa"/>
          </w:tcPr>
          <w:p w14:paraId="7FEC42BC" w14:textId="77777777" w:rsidR="002D517A" w:rsidRPr="00D8467F" w:rsidRDefault="002D517A" w:rsidP="004C3129">
            <w:pPr>
              <w:pStyle w:val="CellNormal"/>
            </w:pPr>
          </w:p>
        </w:tc>
      </w:tr>
      <w:tr w:rsidR="002D517A" w:rsidRPr="007D392E" w14:paraId="63A95DDF" w14:textId="77777777" w:rsidTr="002D517A">
        <w:trPr>
          <w:cantSplit/>
          <w:trHeight w:val="136"/>
          <w:jc w:val="center"/>
        </w:trPr>
        <w:tc>
          <w:tcPr>
            <w:tcW w:w="982" w:type="dxa"/>
          </w:tcPr>
          <w:p w14:paraId="2D9253CF" w14:textId="77777777" w:rsidR="002D517A" w:rsidRDefault="002D517A" w:rsidP="004C3129">
            <w:pPr>
              <w:pStyle w:val="CellNormal"/>
              <w:jc w:val="center"/>
            </w:pPr>
            <w:r>
              <w:lastRenderedPageBreak/>
              <w:t>1Ah</w:t>
            </w:r>
          </w:p>
        </w:tc>
        <w:tc>
          <w:tcPr>
            <w:tcW w:w="3789" w:type="dxa"/>
          </w:tcPr>
          <w:p w14:paraId="61A5E930" w14:textId="77777777" w:rsidR="002D517A" w:rsidRPr="005573EC" w:rsidRDefault="002D517A" w:rsidP="004C3129">
            <w:pPr>
              <w:pStyle w:val="CellNormal"/>
            </w:pPr>
            <w:r>
              <w:t>Turbo Boost Technology Enable</w:t>
            </w:r>
          </w:p>
        </w:tc>
        <w:tc>
          <w:tcPr>
            <w:tcW w:w="4495" w:type="dxa"/>
          </w:tcPr>
          <w:p w14:paraId="34EFD119" w14:textId="77777777" w:rsidR="002D517A" w:rsidRDefault="002D517A" w:rsidP="004C3129">
            <w:pPr>
              <w:pStyle w:val="CellNormal"/>
            </w:pPr>
            <w:r>
              <w:t>MSR 1A0h[38]</w:t>
            </w:r>
          </w:p>
          <w:p w14:paraId="6F356CD1" w14:textId="77777777" w:rsidR="002D517A" w:rsidRDefault="002D517A" w:rsidP="004C3129">
            <w:pPr>
              <w:pStyle w:val="CellNormal"/>
            </w:pPr>
            <w:r>
              <w:t>1 – disable</w:t>
            </w:r>
          </w:p>
          <w:p w14:paraId="6F9C8BBA" w14:textId="77777777" w:rsidR="002D517A" w:rsidRDefault="002D517A" w:rsidP="004C3129">
            <w:pPr>
              <w:pStyle w:val="CellNormal"/>
            </w:pPr>
            <w:r>
              <w:t>0 – enable (default)</w:t>
            </w:r>
          </w:p>
        </w:tc>
      </w:tr>
      <w:tr w:rsidR="002D517A" w:rsidRPr="007D392E" w14:paraId="67AE6176" w14:textId="77777777" w:rsidTr="002D517A">
        <w:trPr>
          <w:cantSplit/>
          <w:trHeight w:val="136"/>
          <w:jc w:val="center"/>
        </w:trPr>
        <w:tc>
          <w:tcPr>
            <w:tcW w:w="982" w:type="dxa"/>
          </w:tcPr>
          <w:p w14:paraId="7383253A" w14:textId="77777777" w:rsidR="002D517A" w:rsidRDefault="002D517A" w:rsidP="004C3129">
            <w:pPr>
              <w:pStyle w:val="CellNormal"/>
              <w:jc w:val="center"/>
            </w:pPr>
            <w:r>
              <w:t>1Dh</w:t>
            </w:r>
          </w:p>
        </w:tc>
        <w:tc>
          <w:tcPr>
            <w:tcW w:w="3789" w:type="dxa"/>
          </w:tcPr>
          <w:p w14:paraId="09380D85" w14:textId="77777777" w:rsidR="002D517A" w:rsidRDefault="002D517A" w:rsidP="004C3129">
            <w:pPr>
              <w:pStyle w:val="CellNormal"/>
            </w:pPr>
            <w:r>
              <w:t>1-Active Core Ratio Limit</w:t>
            </w:r>
          </w:p>
        </w:tc>
        <w:tc>
          <w:tcPr>
            <w:tcW w:w="4495" w:type="dxa"/>
          </w:tcPr>
          <w:p w14:paraId="466B6D13" w14:textId="77777777" w:rsidR="002D517A" w:rsidRDefault="002D517A" w:rsidP="004C3129">
            <w:pPr>
              <w:pStyle w:val="CellNormal"/>
            </w:pPr>
            <w:r>
              <w:t>MSR 1ADh[7:0] – locked by OC lock bit (MSR 194h [20]) on everything except IVB-E. It is allowed to change when CEh[28] == 1(which is not used on HSW and later). OC MB Command 0x10/0x11 [7:0], domain 0; locked by OC lock bit (MSR 194h [20])</w:t>
            </w:r>
          </w:p>
          <w:p w14:paraId="22444FDD" w14:textId="77777777" w:rsidR="002D517A" w:rsidRDefault="002D517A" w:rsidP="004C3129">
            <w:pPr>
              <w:pStyle w:val="CellNormal"/>
            </w:pPr>
            <w:r w:rsidRPr="00406597">
              <w:t>PCI 0xFF:0x</w:t>
            </w:r>
            <w:r>
              <w:t>0</w:t>
            </w:r>
            <w:r w:rsidRPr="00406597">
              <w:t>A:0:0x</w:t>
            </w:r>
            <w:r>
              <w:t>D8 [7:0] on Patsburg, locked by its own lock bit [63]</w:t>
            </w:r>
          </w:p>
          <w:p w14:paraId="31B8A295" w14:textId="77777777" w:rsidR="002D517A" w:rsidRDefault="002D517A" w:rsidP="004C3129">
            <w:pPr>
              <w:pStyle w:val="CellNormal"/>
            </w:pPr>
            <w:r w:rsidRPr="00406597">
              <w:t>PCI 0xFF:0x</w:t>
            </w:r>
            <w:r>
              <w:t>1E</w:t>
            </w:r>
            <w:r w:rsidRPr="00406597">
              <w:t>:0:0x</w:t>
            </w:r>
            <w:r>
              <w:t>D8 [7:0] on Wellsburg, locked by its own lock bit [63]</w:t>
            </w:r>
            <w:r>
              <w:br/>
            </w:r>
            <w:r w:rsidRPr="00406597">
              <w:t>MCHBAR 0x59</w:t>
            </w:r>
            <w:r>
              <w:t>90 [7:0], locked by its own lock bit [63]</w:t>
            </w:r>
          </w:p>
          <w:p w14:paraId="13420B0B" w14:textId="77777777" w:rsidR="002D517A" w:rsidRDefault="002D517A" w:rsidP="004C3129">
            <w:pPr>
              <w:pStyle w:val="CellNormal"/>
            </w:pPr>
            <w:r>
              <w:t>P-state Target (MSR 199h [14:8]), “locked” when SpeedStep is disabled (MSR 1A0h [16] == 0)</w:t>
            </w:r>
          </w:p>
        </w:tc>
      </w:tr>
      <w:tr w:rsidR="002D517A" w:rsidRPr="007D392E" w14:paraId="2DEA15CC" w14:textId="77777777" w:rsidTr="002D517A">
        <w:trPr>
          <w:cantSplit/>
          <w:trHeight w:val="136"/>
          <w:jc w:val="center"/>
        </w:trPr>
        <w:tc>
          <w:tcPr>
            <w:tcW w:w="982" w:type="dxa"/>
          </w:tcPr>
          <w:p w14:paraId="27DDDC1D" w14:textId="77777777" w:rsidR="002D517A" w:rsidRDefault="002D517A" w:rsidP="004C3129">
            <w:pPr>
              <w:pStyle w:val="CellNormal"/>
              <w:jc w:val="center"/>
            </w:pPr>
            <w:r>
              <w:t>1Eh</w:t>
            </w:r>
          </w:p>
        </w:tc>
        <w:tc>
          <w:tcPr>
            <w:tcW w:w="3789" w:type="dxa"/>
          </w:tcPr>
          <w:p w14:paraId="0551FBC3" w14:textId="77777777" w:rsidR="002D517A" w:rsidRDefault="002D517A" w:rsidP="004C3129">
            <w:pPr>
              <w:pStyle w:val="CellNormal"/>
            </w:pPr>
            <w:r>
              <w:t>2-Active Core Ratio Limit</w:t>
            </w:r>
          </w:p>
        </w:tc>
        <w:tc>
          <w:tcPr>
            <w:tcW w:w="4495" w:type="dxa"/>
          </w:tcPr>
          <w:p w14:paraId="3534164C" w14:textId="77777777" w:rsidR="002D517A" w:rsidRDefault="002D517A" w:rsidP="004C3129">
            <w:pPr>
              <w:pStyle w:val="CellNormal"/>
            </w:pPr>
            <w:r>
              <w:t>MSR 1ADh[15:8] – locked by OC lock bit (MSR 194h [20]) on everything except IVB-E</w:t>
            </w:r>
          </w:p>
          <w:p w14:paraId="2A482CC4" w14:textId="77777777" w:rsidR="002D517A" w:rsidRDefault="002D517A" w:rsidP="004C3129">
            <w:pPr>
              <w:pStyle w:val="CellNormal"/>
            </w:pPr>
            <w:r>
              <w:t>Allowed to change when CEh[28] == 1.</w:t>
            </w:r>
          </w:p>
        </w:tc>
      </w:tr>
      <w:tr w:rsidR="002D517A" w:rsidRPr="007D392E" w14:paraId="36FB8FCD" w14:textId="77777777" w:rsidTr="002D517A">
        <w:trPr>
          <w:cantSplit/>
          <w:trHeight w:val="136"/>
          <w:jc w:val="center"/>
        </w:trPr>
        <w:tc>
          <w:tcPr>
            <w:tcW w:w="982" w:type="dxa"/>
          </w:tcPr>
          <w:p w14:paraId="08530E9A" w14:textId="77777777" w:rsidR="002D517A" w:rsidRDefault="002D517A" w:rsidP="004C3129">
            <w:pPr>
              <w:pStyle w:val="CellNormal"/>
              <w:jc w:val="center"/>
            </w:pPr>
            <w:r>
              <w:t>1Fh</w:t>
            </w:r>
          </w:p>
        </w:tc>
        <w:tc>
          <w:tcPr>
            <w:tcW w:w="3789" w:type="dxa"/>
          </w:tcPr>
          <w:p w14:paraId="7563D51A" w14:textId="77777777" w:rsidR="002D517A" w:rsidRDefault="002D517A" w:rsidP="004C3129">
            <w:pPr>
              <w:pStyle w:val="CellNormal"/>
            </w:pPr>
            <w:r>
              <w:t>3-Active Core Ratio Limit</w:t>
            </w:r>
          </w:p>
        </w:tc>
        <w:tc>
          <w:tcPr>
            <w:tcW w:w="4495" w:type="dxa"/>
          </w:tcPr>
          <w:p w14:paraId="11F33844" w14:textId="77777777" w:rsidR="002D517A" w:rsidRDefault="002D517A" w:rsidP="004C3129">
            <w:pPr>
              <w:pStyle w:val="CellNormal"/>
            </w:pPr>
            <w:r>
              <w:t>MSR 1ADh[23:16] – locked by OC lock bit (MSR 194h [20]) on everything except IVB-E</w:t>
            </w:r>
          </w:p>
          <w:p w14:paraId="3AC238E2" w14:textId="77777777" w:rsidR="002D517A" w:rsidRDefault="002D517A" w:rsidP="004C3129">
            <w:pPr>
              <w:pStyle w:val="CellNormal"/>
            </w:pPr>
          </w:p>
          <w:p w14:paraId="480D0813" w14:textId="77777777" w:rsidR="002D517A" w:rsidRDefault="002D517A" w:rsidP="004C3129">
            <w:pPr>
              <w:pStyle w:val="CellNormal"/>
            </w:pPr>
            <w:r>
              <w:t>Allowed to change when CEh[28] == 1.</w:t>
            </w:r>
          </w:p>
        </w:tc>
      </w:tr>
      <w:tr w:rsidR="002D517A" w:rsidRPr="007D392E" w14:paraId="164C3E88" w14:textId="77777777" w:rsidTr="002D517A">
        <w:trPr>
          <w:cantSplit/>
          <w:trHeight w:val="136"/>
          <w:jc w:val="center"/>
        </w:trPr>
        <w:tc>
          <w:tcPr>
            <w:tcW w:w="982" w:type="dxa"/>
          </w:tcPr>
          <w:p w14:paraId="6BC88F93" w14:textId="77777777" w:rsidR="002D517A" w:rsidRDefault="002D517A" w:rsidP="004C3129">
            <w:pPr>
              <w:pStyle w:val="CellNormal"/>
              <w:jc w:val="center"/>
            </w:pPr>
            <w:r>
              <w:t>20h</w:t>
            </w:r>
          </w:p>
        </w:tc>
        <w:tc>
          <w:tcPr>
            <w:tcW w:w="3789" w:type="dxa"/>
          </w:tcPr>
          <w:p w14:paraId="0838EE05" w14:textId="77777777" w:rsidR="002D517A" w:rsidRDefault="002D517A" w:rsidP="004C3129">
            <w:pPr>
              <w:pStyle w:val="CellNormal"/>
            </w:pPr>
            <w:r>
              <w:t>4-Active Core Ratio Limit</w:t>
            </w:r>
          </w:p>
        </w:tc>
        <w:tc>
          <w:tcPr>
            <w:tcW w:w="4495" w:type="dxa"/>
          </w:tcPr>
          <w:p w14:paraId="0B0FF3C9" w14:textId="77777777" w:rsidR="002D517A" w:rsidRDefault="002D517A" w:rsidP="004C3129">
            <w:pPr>
              <w:pStyle w:val="CellNormal"/>
            </w:pPr>
            <w:r>
              <w:t>MSR 1ADh[31:24] – locked by OC lock bit (MSR 194h [20]) on everything except IVB-E</w:t>
            </w:r>
          </w:p>
          <w:p w14:paraId="7E0821CF" w14:textId="77777777" w:rsidR="002D517A" w:rsidRDefault="002D517A" w:rsidP="004C3129">
            <w:pPr>
              <w:pStyle w:val="CellNormal"/>
            </w:pPr>
          </w:p>
          <w:p w14:paraId="19060075" w14:textId="77777777" w:rsidR="002D517A" w:rsidRDefault="002D517A" w:rsidP="004C3129">
            <w:pPr>
              <w:pStyle w:val="CellNormal"/>
            </w:pPr>
            <w:r>
              <w:t>Allowed to change when CEh[28] == 1.</w:t>
            </w:r>
          </w:p>
        </w:tc>
      </w:tr>
      <w:tr w:rsidR="002D517A" w:rsidRPr="007D392E" w14:paraId="1B307303" w14:textId="77777777" w:rsidTr="002D517A">
        <w:trPr>
          <w:cantSplit/>
          <w:trHeight w:val="136"/>
          <w:jc w:val="center"/>
        </w:trPr>
        <w:tc>
          <w:tcPr>
            <w:tcW w:w="982" w:type="dxa"/>
          </w:tcPr>
          <w:p w14:paraId="06079976" w14:textId="77777777" w:rsidR="002D517A" w:rsidRPr="00D8467F" w:rsidRDefault="002D517A" w:rsidP="004C3129">
            <w:pPr>
              <w:pStyle w:val="CellNormal"/>
              <w:jc w:val="center"/>
            </w:pPr>
            <w:r w:rsidRPr="00D8467F">
              <w:t>22h</w:t>
            </w:r>
          </w:p>
        </w:tc>
        <w:tc>
          <w:tcPr>
            <w:tcW w:w="3789" w:type="dxa"/>
          </w:tcPr>
          <w:p w14:paraId="6C97043A" w14:textId="77777777" w:rsidR="002D517A" w:rsidRDefault="002D517A" w:rsidP="004C3129">
            <w:pPr>
              <w:pStyle w:val="CellNormal"/>
            </w:pPr>
            <w:r>
              <w:t>CPU Voltage Offset</w:t>
            </w:r>
          </w:p>
        </w:tc>
        <w:tc>
          <w:tcPr>
            <w:tcW w:w="4495" w:type="dxa"/>
          </w:tcPr>
          <w:p w14:paraId="788A2665" w14:textId="77777777" w:rsidR="002D517A" w:rsidRPr="00787347" w:rsidRDefault="002D517A" w:rsidP="004C3129">
            <w:pPr>
              <w:pStyle w:val="NormalWeb"/>
              <w:spacing w:before="0" w:beforeAutospacing="0" w:after="0" w:afterAutospacing="0"/>
              <w:rPr>
                <w:sz w:val="20"/>
                <w:szCs w:val="20"/>
                <w:lang w:eastAsia="en-US"/>
              </w:rPr>
            </w:pPr>
            <w:r w:rsidRPr="00787347">
              <w:rPr>
                <w:sz w:val="20"/>
                <w:szCs w:val="20"/>
                <w:lang w:eastAsia="en-US"/>
              </w:rPr>
              <w:t xml:space="preserve">OC MB Command 0x10/0x11 [31:21] in </w:t>
            </w:r>
            <w:r>
              <w:rPr>
                <w:sz w:val="20"/>
                <w:szCs w:val="20"/>
                <w:lang w:eastAsia="en-US"/>
              </w:rPr>
              <w:t xml:space="preserve">format </w:t>
            </w:r>
            <w:r w:rsidRPr="00787347">
              <w:rPr>
                <w:sz w:val="20"/>
                <w:szCs w:val="20"/>
                <w:lang w:eastAsia="en-US"/>
              </w:rPr>
              <w:t>S11.0.10V +/-1V</w:t>
            </w:r>
          </w:p>
          <w:p w14:paraId="66EFDE4F" w14:textId="77777777" w:rsidR="002D517A" w:rsidRDefault="002D517A" w:rsidP="004C3129">
            <w:pPr>
              <w:pStyle w:val="CellNormal"/>
            </w:pPr>
          </w:p>
        </w:tc>
      </w:tr>
      <w:tr w:rsidR="002D517A" w:rsidRPr="007D392E" w14:paraId="229C2B95" w14:textId="77777777" w:rsidTr="002D517A">
        <w:trPr>
          <w:cantSplit/>
          <w:trHeight w:val="136"/>
          <w:jc w:val="center"/>
        </w:trPr>
        <w:tc>
          <w:tcPr>
            <w:tcW w:w="982" w:type="dxa"/>
          </w:tcPr>
          <w:p w14:paraId="2CB90CAA" w14:textId="77777777" w:rsidR="002D517A" w:rsidRDefault="002D517A" w:rsidP="004C3129">
            <w:pPr>
              <w:pStyle w:val="CellNormal"/>
              <w:jc w:val="center"/>
            </w:pPr>
            <w:r>
              <w:t>25h</w:t>
            </w:r>
          </w:p>
        </w:tc>
        <w:tc>
          <w:tcPr>
            <w:tcW w:w="3789" w:type="dxa"/>
          </w:tcPr>
          <w:p w14:paraId="52278FAD" w14:textId="77777777" w:rsidR="002D517A" w:rsidRPr="00D8467F" w:rsidRDefault="002D517A" w:rsidP="004C3129">
            <w:pPr>
              <w:pStyle w:val="CellNormal"/>
            </w:pPr>
            <w:r>
              <w:t>System Agent Voltage Override</w:t>
            </w:r>
          </w:p>
        </w:tc>
        <w:tc>
          <w:tcPr>
            <w:tcW w:w="4495" w:type="dxa"/>
          </w:tcPr>
          <w:p w14:paraId="52BFC959" w14:textId="77777777" w:rsidR="002D517A" w:rsidRPr="00787347" w:rsidRDefault="002D517A" w:rsidP="004C3129">
            <w:pPr>
              <w:pStyle w:val="NormalWeb"/>
              <w:spacing w:before="0" w:beforeAutospacing="0" w:after="0" w:afterAutospacing="0"/>
              <w:rPr>
                <w:rFonts w:ascii="Calibri" w:hAnsi="Calibri" w:cs="Calibri"/>
                <w:sz w:val="22"/>
                <w:szCs w:val="22"/>
              </w:rPr>
            </w:pPr>
          </w:p>
        </w:tc>
      </w:tr>
      <w:tr w:rsidR="002D517A" w:rsidRPr="007D392E" w14:paraId="4654BC63" w14:textId="77777777" w:rsidTr="002D517A">
        <w:trPr>
          <w:cantSplit/>
          <w:trHeight w:val="136"/>
          <w:jc w:val="center"/>
        </w:trPr>
        <w:tc>
          <w:tcPr>
            <w:tcW w:w="982" w:type="dxa"/>
          </w:tcPr>
          <w:p w14:paraId="5C40BB35" w14:textId="77777777" w:rsidR="002D517A" w:rsidRDefault="002D517A" w:rsidP="004C3129">
            <w:pPr>
              <w:pStyle w:val="CellNormal"/>
              <w:jc w:val="center"/>
            </w:pPr>
            <w:r>
              <w:t>26h</w:t>
            </w:r>
          </w:p>
        </w:tc>
        <w:tc>
          <w:tcPr>
            <w:tcW w:w="3789" w:type="dxa"/>
          </w:tcPr>
          <w:p w14:paraId="3A5AD66B" w14:textId="77777777" w:rsidR="002D517A" w:rsidRDefault="002D517A" w:rsidP="004C3129">
            <w:pPr>
              <w:pStyle w:val="CellNormal"/>
            </w:pPr>
            <w:r>
              <w:t>PCH Voltage</w:t>
            </w:r>
          </w:p>
        </w:tc>
        <w:tc>
          <w:tcPr>
            <w:tcW w:w="4495" w:type="dxa"/>
          </w:tcPr>
          <w:p w14:paraId="49E08B81" w14:textId="77777777" w:rsidR="002D517A" w:rsidRDefault="002D517A" w:rsidP="004C3129">
            <w:pPr>
              <w:pStyle w:val="CellNormal"/>
            </w:pPr>
          </w:p>
        </w:tc>
      </w:tr>
      <w:tr w:rsidR="002D517A" w:rsidRPr="007D392E" w14:paraId="20FE6EFA" w14:textId="77777777" w:rsidTr="002D517A">
        <w:trPr>
          <w:cantSplit/>
          <w:trHeight w:val="136"/>
          <w:jc w:val="center"/>
        </w:trPr>
        <w:tc>
          <w:tcPr>
            <w:tcW w:w="982" w:type="dxa"/>
          </w:tcPr>
          <w:p w14:paraId="3BCC0AB7" w14:textId="77777777" w:rsidR="002D517A" w:rsidRDefault="002D517A" w:rsidP="004C3129">
            <w:pPr>
              <w:pStyle w:val="CellNormal"/>
              <w:jc w:val="center"/>
            </w:pPr>
            <w:r>
              <w:t>27h</w:t>
            </w:r>
          </w:p>
        </w:tc>
        <w:tc>
          <w:tcPr>
            <w:tcW w:w="3789" w:type="dxa"/>
          </w:tcPr>
          <w:p w14:paraId="1DC3E5C6" w14:textId="77777777" w:rsidR="002D517A" w:rsidRDefault="002D517A" w:rsidP="004C3129">
            <w:pPr>
              <w:pStyle w:val="CellNormal"/>
            </w:pPr>
            <w:r>
              <w:t>Row Cycle Time (tRC)</w:t>
            </w:r>
          </w:p>
        </w:tc>
        <w:tc>
          <w:tcPr>
            <w:tcW w:w="4495" w:type="dxa"/>
          </w:tcPr>
          <w:p w14:paraId="7F52A7DB" w14:textId="77777777" w:rsidR="002D517A" w:rsidRDefault="002D517A" w:rsidP="004C3129">
            <w:pPr>
              <w:pStyle w:val="CellNormal"/>
            </w:pPr>
          </w:p>
        </w:tc>
      </w:tr>
      <w:tr w:rsidR="002D517A" w:rsidRPr="007D392E" w14:paraId="75DC2334" w14:textId="77777777" w:rsidTr="002D517A">
        <w:trPr>
          <w:cantSplit/>
          <w:trHeight w:val="136"/>
          <w:jc w:val="center"/>
        </w:trPr>
        <w:tc>
          <w:tcPr>
            <w:tcW w:w="982" w:type="dxa"/>
          </w:tcPr>
          <w:p w14:paraId="5BF42E62" w14:textId="77777777" w:rsidR="002D517A" w:rsidRDefault="002D517A" w:rsidP="004C3129">
            <w:pPr>
              <w:pStyle w:val="CellNormal"/>
              <w:jc w:val="center"/>
            </w:pPr>
            <w:r>
              <w:t>28h</w:t>
            </w:r>
          </w:p>
        </w:tc>
        <w:tc>
          <w:tcPr>
            <w:tcW w:w="3789" w:type="dxa"/>
          </w:tcPr>
          <w:p w14:paraId="41A43CF8" w14:textId="77777777" w:rsidR="002D517A" w:rsidRDefault="002D517A" w:rsidP="004C3129">
            <w:pPr>
              <w:pStyle w:val="CellNormal"/>
            </w:pPr>
            <w:r>
              <w:t>Four Active Window Delay (tFAW)</w:t>
            </w:r>
          </w:p>
        </w:tc>
        <w:tc>
          <w:tcPr>
            <w:tcW w:w="4495" w:type="dxa"/>
          </w:tcPr>
          <w:p w14:paraId="54C3C7FD" w14:textId="77777777" w:rsidR="002D517A" w:rsidRDefault="002D517A" w:rsidP="004C3129">
            <w:pPr>
              <w:pStyle w:val="CellNormal"/>
            </w:pPr>
          </w:p>
        </w:tc>
      </w:tr>
      <w:tr w:rsidR="002D517A" w:rsidRPr="007D392E" w14:paraId="1AB7AF14" w14:textId="77777777" w:rsidTr="002D517A">
        <w:trPr>
          <w:cantSplit/>
          <w:trHeight w:val="136"/>
          <w:jc w:val="center"/>
        </w:trPr>
        <w:tc>
          <w:tcPr>
            <w:tcW w:w="982" w:type="dxa"/>
          </w:tcPr>
          <w:p w14:paraId="193F6A1E" w14:textId="77777777" w:rsidR="002D517A" w:rsidRDefault="002D517A" w:rsidP="004C3129">
            <w:pPr>
              <w:pStyle w:val="CellNormal"/>
              <w:jc w:val="center"/>
            </w:pPr>
            <w:r>
              <w:t>29h</w:t>
            </w:r>
          </w:p>
        </w:tc>
        <w:tc>
          <w:tcPr>
            <w:tcW w:w="3789" w:type="dxa"/>
          </w:tcPr>
          <w:p w14:paraId="30D6CDDA" w14:textId="77777777" w:rsidR="002D517A" w:rsidRDefault="002D517A" w:rsidP="004C3129">
            <w:pPr>
              <w:pStyle w:val="CellNormal"/>
            </w:pPr>
            <w:r>
              <w:t>Enhanced Intel® Speedstep Technology Enable/Disable</w:t>
            </w:r>
          </w:p>
        </w:tc>
        <w:tc>
          <w:tcPr>
            <w:tcW w:w="4495" w:type="dxa"/>
          </w:tcPr>
          <w:p w14:paraId="3BA3EC94" w14:textId="77777777" w:rsidR="002D517A" w:rsidRDefault="002D517A" w:rsidP="004C3129">
            <w:pPr>
              <w:pStyle w:val="NormalWeb"/>
              <w:spacing w:before="0" w:beforeAutospacing="0" w:after="0" w:afterAutospacing="0"/>
            </w:pPr>
            <w:r w:rsidRPr="00416661">
              <w:rPr>
                <w:sz w:val="20"/>
                <w:szCs w:val="20"/>
                <w:lang w:eastAsia="en-US"/>
              </w:rPr>
              <w:t xml:space="preserve">MSR 1A0h Bit[16]: 1 - enable EIST, 0 - disable EIST </w:t>
            </w:r>
          </w:p>
        </w:tc>
      </w:tr>
      <w:tr w:rsidR="002D517A" w:rsidRPr="007D392E" w14:paraId="5A913BD7" w14:textId="77777777" w:rsidTr="002D517A">
        <w:trPr>
          <w:cantSplit/>
          <w:trHeight w:val="136"/>
          <w:jc w:val="center"/>
        </w:trPr>
        <w:tc>
          <w:tcPr>
            <w:tcW w:w="982" w:type="dxa"/>
          </w:tcPr>
          <w:p w14:paraId="13C4466B" w14:textId="77777777" w:rsidR="002D517A" w:rsidRDefault="002D517A" w:rsidP="004C3129">
            <w:pPr>
              <w:pStyle w:val="CellNormal"/>
              <w:jc w:val="center"/>
            </w:pPr>
            <w:r>
              <w:lastRenderedPageBreak/>
              <w:t>2Ah</w:t>
            </w:r>
          </w:p>
        </w:tc>
        <w:tc>
          <w:tcPr>
            <w:tcW w:w="3789" w:type="dxa"/>
          </w:tcPr>
          <w:p w14:paraId="6BCE3A87" w14:textId="77777777" w:rsidR="002D517A" w:rsidRDefault="002D517A" w:rsidP="004C3129">
            <w:pPr>
              <w:pStyle w:val="CellNormal"/>
            </w:pPr>
            <w:r>
              <w:t>5-Active Core Ratio Limit</w:t>
            </w:r>
          </w:p>
        </w:tc>
        <w:tc>
          <w:tcPr>
            <w:tcW w:w="4495" w:type="dxa"/>
          </w:tcPr>
          <w:p w14:paraId="61A84E11" w14:textId="77777777" w:rsidR="002D517A" w:rsidRDefault="002D517A" w:rsidP="004C3129">
            <w:pPr>
              <w:pStyle w:val="CellNormal"/>
            </w:pPr>
            <w:r>
              <w:t>MSR 1ADh[39:32] – locked by OC lock bit (MSR 194h [20]) on everything except IVB-E</w:t>
            </w:r>
          </w:p>
          <w:p w14:paraId="10C7DA4A" w14:textId="77777777" w:rsidR="002D517A" w:rsidRDefault="002D517A" w:rsidP="004C3129">
            <w:pPr>
              <w:pStyle w:val="CellNormal"/>
            </w:pPr>
          </w:p>
          <w:p w14:paraId="5E0E02E0" w14:textId="77777777" w:rsidR="002D517A" w:rsidRDefault="002D517A" w:rsidP="004C3129">
            <w:pPr>
              <w:pStyle w:val="CellNormal"/>
            </w:pPr>
            <w:r>
              <w:t>Allowed to change when CEh[28] == 1.</w:t>
            </w:r>
          </w:p>
        </w:tc>
      </w:tr>
      <w:tr w:rsidR="002D517A" w:rsidRPr="007D392E" w14:paraId="4E4A0943" w14:textId="77777777" w:rsidTr="002D517A">
        <w:trPr>
          <w:cantSplit/>
          <w:trHeight w:val="136"/>
          <w:jc w:val="center"/>
        </w:trPr>
        <w:tc>
          <w:tcPr>
            <w:tcW w:w="982" w:type="dxa"/>
          </w:tcPr>
          <w:p w14:paraId="10B19999" w14:textId="77777777" w:rsidR="002D517A" w:rsidRDefault="002D517A" w:rsidP="004C3129">
            <w:pPr>
              <w:pStyle w:val="CellNormal"/>
              <w:jc w:val="center"/>
            </w:pPr>
            <w:r>
              <w:t>2Bh</w:t>
            </w:r>
          </w:p>
        </w:tc>
        <w:tc>
          <w:tcPr>
            <w:tcW w:w="3789" w:type="dxa"/>
          </w:tcPr>
          <w:p w14:paraId="085E4B0B" w14:textId="77777777" w:rsidR="002D517A" w:rsidRDefault="002D517A" w:rsidP="004C3129">
            <w:pPr>
              <w:pStyle w:val="CellNormal"/>
            </w:pPr>
            <w:r>
              <w:t>6-Active Core Ratio Limit</w:t>
            </w:r>
          </w:p>
        </w:tc>
        <w:tc>
          <w:tcPr>
            <w:tcW w:w="4495" w:type="dxa"/>
          </w:tcPr>
          <w:p w14:paraId="24718AE9" w14:textId="77777777" w:rsidR="002D517A" w:rsidRDefault="002D517A" w:rsidP="004C3129">
            <w:pPr>
              <w:pStyle w:val="CellNormal"/>
            </w:pPr>
            <w:r>
              <w:t>MSR 1ADh[47:40] – locked by OC lock bit (MSR 194h [20]) on everything except IVB-E</w:t>
            </w:r>
          </w:p>
          <w:p w14:paraId="32EAE30A" w14:textId="77777777" w:rsidR="002D517A" w:rsidRDefault="002D517A" w:rsidP="004C3129">
            <w:pPr>
              <w:pStyle w:val="CellNormal"/>
            </w:pPr>
          </w:p>
          <w:p w14:paraId="7814BAAA" w14:textId="77777777" w:rsidR="002D517A" w:rsidRDefault="002D517A" w:rsidP="004C3129">
            <w:pPr>
              <w:pStyle w:val="CellNormal"/>
            </w:pPr>
            <w:r>
              <w:t>Allowed to change when CEh[28] == 1.</w:t>
            </w:r>
          </w:p>
        </w:tc>
      </w:tr>
      <w:tr w:rsidR="002D517A" w:rsidRPr="007D392E" w14:paraId="74061373" w14:textId="77777777" w:rsidTr="002D517A">
        <w:trPr>
          <w:cantSplit/>
          <w:trHeight w:val="136"/>
          <w:jc w:val="center"/>
        </w:trPr>
        <w:tc>
          <w:tcPr>
            <w:tcW w:w="982" w:type="dxa"/>
          </w:tcPr>
          <w:p w14:paraId="095232C6" w14:textId="77777777" w:rsidR="002D517A" w:rsidRDefault="002D517A" w:rsidP="004C3129">
            <w:pPr>
              <w:pStyle w:val="CellNormal"/>
              <w:jc w:val="center"/>
            </w:pPr>
            <w:r>
              <w:t>2Ch</w:t>
            </w:r>
          </w:p>
        </w:tc>
        <w:tc>
          <w:tcPr>
            <w:tcW w:w="3789" w:type="dxa"/>
          </w:tcPr>
          <w:p w14:paraId="31728AD5" w14:textId="77777777" w:rsidR="002D517A" w:rsidRDefault="002D517A" w:rsidP="004C3129">
            <w:pPr>
              <w:pStyle w:val="CellNormal"/>
            </w:pPr>
            <w:r>
              <w:t>Average Periodic Refresh Interval (tREFI)</w:t>
            </w:r>
          </w:p>
        </w:tc>
        <w:tc>
          <w:tcPr>
            <w:tcW w:w="4495" w:type="dxa"/>
          </w:tcPr>
          <w:p w14:paraId="1244CA00" w14:textId="77777777" w:rsidR="002D517A" w:rsidRDefault="002D517A" w:rsidP="004C3129">
            <w:pPr>
              <w:pStyle w:val="CellNormal"/>
            </w:pPr>
          </w:p>
        </w:tc>
      </w:tr>
      <w:tr w:rsidR="002D517A" w:rsidRPr="007D392E" w14:paraId="637FA03A" w14:textId="77777777" w:rsidTr="002D517A">
        <w:trPr>
          <w:cantSplit/>
          <w:trHeight w:val="136"/>
          <w:jc w:val="center"/>
        </w:trPr>
        <w:tc>
          <w:tcPr>
            <w:tcW w:w="982" w:type="dxa"/>
          </w:tcPr>
          <w:p w14:paraId="28251E7C" w14:textId="77777777" w:rsidR="002D517A" w:rsidRDefault="002D517A" w:rsidP="004C3129">
            <w:pPr>
              <w:pStyle w:val="CellNormal"/>
              <w:jc w:val="center"/>
            </w:pPr>
            <w:r>
              <w:t>2Dh</w:t>
            </w:r>
          </w:p>
        </w:tc>
        <w:tc>
          <w:tcPr>
            <w:tcW w:w="3789" w:type="dxa"/>
          </w:tcPr>
          <w:p w14:paraId="330F50B1" w14:textId="77777777" w:rsidR="002D517A" w:rsidRDefault="002D517A" w:rsidP="004C3129">
            <w:pPr>
              <w:pStyle w:val="CellNormal"/>
            </w:pPr>
            <w:r>
              <w:t>Minimum CAS Write Latency Time (tCWL)</w:t>
            </w:r>
          </w:p>
        </w:tc>
        <w:tc>
          <w:tcPr>
            <w:tcW w:w="4495" w:type="dxa"/>
          </w:tcPr>
          <w:p w14:paraId="6D976160" w14:textId="77777777" w:rsidR="002D517A" w:rsidRDefault="002D517A" w:rsidP="004C3129">
            <w:pPr>
              <w:pStyle w:val="CellNormal"/>
            </w:pPr>
          </w:p>
        </w:tc>
      </w:tr>
      <w:tr w:rsidR="002D517A" w:rsidRPr="007D392E" w14:paraId="31FC09F8" w14:textId="77777777" w:rsidTr="002D517A">
        <w:trPr>
          <w:cantSplit/>
          <w:trHeight w:val="136"/>
          <w:jc w:val="center"/>
        </w:trPr>
        <w:tc>
          <w:tcPr>
            <w:tcW w:w="982" w:type="dxa"/>
          </w:tcPr>
          <w:p w14:paraId="3232B0C1" w14:textId="77777777" w:rsidR="002D517A" w:rsidRDefault="002D517A" w:rsidP="004C3129">
            <w:pPr>
              <w:pStyle w:val="CellNormal"/>
              <w:jc w:val="center"/>
            </w:pPr>
            <w:r>
              <w:t>2Eh</w:t>
            </w:r>
          </w:p>
        </w:tc>
        <w:tc>
          <w:tcPr>
            <w:tcW w:w="3789" w:type="dxa"/>
          </w:tcPr>
          <w:p w14:paraId="5DB3B43A" w14:textId="77777777" w:rsidR="002D517A" w:rsidRDefault="002D517A" w:rsidP="004C3129">
            <w:pPr>
              <w:pStyle w:val="CellNormal"/>
            </w:pPr>
            <w:r>
              <w:t>Max Turbo Mode CPU Voltage</w:t>
            </w:r>
          </w:p>
        </w:tc>
        <w:tc>
          <w:tcPr>
            <w:tcW w:w="4495" w:type="dxa"/>
          </w:tcPr>
          <w:p w14:paraId="52160649" w14:textId="77777777" w:rsidR="002D517A" w:rsidRDefault="002D517A" w:rsidP="00764440">
            <w:pPr>
              <w:pStyle w:val="CellNormal"/>
            </w:pPr>
            <w:r>
              <w:t>Sandy Bridge and Ivy Bridge only. This is no longer used since HSW which uses Control 0x02 instead.</w:t>
            </w:r>
          </w:p>
        </w:tc>
      </w:tr>
      <w:tr w:rsidR="002D517A" w:rsidRPr="007D392E" w14:paraId="615C6FCA" w14:textId="77777777" w:rsidTr="002D517A">
        <w:trPr>
          <w:cantSplit/>
          <w:trHeight w:val="136"/>
          <w:jc w:val="center"/>
        </w:trPr>
        <w:tc>
          <w:tcPr>
            <w:tcW w:w="982" w:type="dxa"/>
          </w:tcPr>
          <w:p w14:paraId="2D1734B4" w14:textId="77777777" w:rsidR="002D517A" w:rsidRDefault="002D517A" w:rsidP="004C3129">
            <w:pPr>
              <w:pStyle w:val="CellNormal"/>
              <w:jc w:val="center"/>
            </w:pPr>
            <w:r>
              <w:t>2Fh</w:t>
            </w:r>
          </w:p>
        </w:tc>
        <w:tc>
          <w:tcPr>
            <w:tcW w:w="3789" w:type="dxa"/>
          </w:tcPr>
          <w:p w14:paraId="6E4DAD69" w14:textId="77777777" w:rsidR="002D517A" w:rsidRDefault="002D517A" w:rsidP="004C3129">
            <w:pPr>
              <w:pStyle w:val="CellNormal"/>
            </w:pPr>
            <w:r>
              <w:t>Short Window Package Total Design Power Limit (PL2)</w:t>
            </w:r>
          </w:p>
        </w:tc>
        <w:tc>
          <w:tcPr>
            <w:tcW w:w="4495" w:type="dxa"/>
          </w:tcPr>
          <w:p w14:paraId="3502950C" w14:textId="77777777" w:rsidR="002D517A" w:rsidRDefault="002D517A" w:rsidP="004C3129">
            <w:pPr>
              <w:pStyle w:val="CellNormal"/>
            </w:pPr>
            <w:r w:rsidRPr="00406597">
              <w:t>MSR 0x610 [46:32],</w:t>
            </w:r>
            <w:r>
              <w:t xml:space="preserve"> on Later Platforms</w:t>
            </w:r>
          </w:p>
          <w:p w14:paraId="3F1CC999" w14:textId="77777777" w:rsidR="002D517A" w:rsidRDefault="002D517A" w:rsidP="00A34AA1">
            <w:pPr>
              <w:pStyle w:val="CellNormal"/>
            </w:pPr>
            <w:r w:rsidRPr="00406597">
              <w:t xml:space="preserve"> </w:t>
            </w:r>
          </w:p>
          <w:p w14:paraId="4E6EBD0F" w14:textId="77777777" w:rsidR="002D517A" w:rsidRDefault="002D517A" w:rsidP="004C3129">
            <w:pPr>
              <w:pStyle w:val="CellNormal"/>
            </w:pPr>
            <w:r>
              <w:t xml:space="preserve">On Server, the PCI space is used as the alternate to MSRs for power limits as well as the overall core ratio limit. </w:t>
            </w:r>
          </w:p>
          <w:p w14:paraId="0957D76C" w14:textId="77777777" w:rsidR="002D517A" w:rsidRDefault="002D517A" w:rsidP="00A34AA1">
            <w:pPr>
              <w:pStyle w:val="CellNormal"/>
            </w:pPr>
            <w:r w:rsidRPr="00406597">
              <w:t>PCI 0xFF:0xA:0:0xE</w:t>
            </w:r>
            <w:r>
              <w:t>C</w:t>
            </w:r>
            <w:r w:rsidRPr="00406597">
              <w:t xml:space="preserve"> </w:t>
            </w:r>
            <w:r>
              <w:t>on Patsburg</w:t>
            </w:r>
          </w:p>
          <w:p w14:paraId="09EFFE17" w14:textId="77777777" w:rsidR="002D517A" w:rsidRDefault="002D517A" w:rsidP="00A34AA1">
            <w:pPr>
              <w:pStyle w:val="CellNormal"/>
            </w:pPr>
            <w:r>
              <w:t>PCI 0xFF:0x1E:0:0xEC on Wellsburg</w:t>
            </w:r>
          </w:p>
          <w:p w14:paraId="56F36024" w14:textId="77777777" w:rsidR="002D517A" w:rsidRDefault="002D517A" w:rsidP="00A34AA1">
            <w:pPr>
              <w:pStyle w:val="CellNormal"/>
            </w:pPr>
            <w:r>
              <w:t>Register 0xE8</w:t>
            </w:r>
          </w:p>
          <w:p w14:paraId="51BC303A" w14:textId="77777777" w:rsidR="002D517A" w:rsidRDefault="002D517A" w:rsidP="004C3129">
            <w:pPr>
              <w:pStyle w:val="CellNormal"/>
            </w:pPr>
          </w:p>
          <w:p w14:paraId="3B92F12B" w14:textId="77777777" w:rsidR="002D517A" w:rsidRDefault="002D517A" w:rsidP="004C3129">
            <w:pPr>
              <w:pStyle w:val="CellNormal"/>
            </w:pPr>
            <w:r>
              <w:t>On Client, MMIO is used as an alternate to MSRs.</w:t>
            </w:r>
          </w:p>
          <w:p w14:paraId="0F3ADF22" w14:textId="77777777" w:rsidR="002D517A" w:rsidRDefault="002D517A" w:rsidP="004C3129">
            <w:pPr>
              <w:pStyle w:val="CellNormal"/>
            </w:pPr>
            <w:r>
              <w:t>The limit could be set in multiple places. The lowest limiter is the active value at runtime.</w:t>
            </w:r>
          </w:p>
          <w:p w14:paraId="608ECD07" w14:textId="77777777" w:rsidR="002D517A" w:rsidRDefault="002D517A" w:rsidP="00E10CE5">
            <w:pPr>
              <w:pStyle w:val="CellNormal"/>
            </w:pPr>
            <w:r w:rsidRPr="00406597">
              <w:t>MCHBAR 0x59A4</w:t>
            </w:r>
            <w:r>
              <w:t xml:space="preserve">[]31]: TDP Lock </w:t>
            </w:r>
          </w:p>
        </w:tc>
      </w:tr>
      <w:tr w:rsidR="002D517A" w:rsidRPr="007D392E" w14:paraId="1C67862A" w14:textId="77777777" w:rsidTr="002D517A">
        <w:trPr>
          <w:cantSplit/>
          <w:trHeight w:val="136"/>
          <w:jc w:val="center"/>
        </w:trPr>
        <w:tc>
          <w:tcPr>
            <w:tcW w:w="982" w:type="dxa"/>
          </w:tcPr>
          <w:p w14:paraId="323987F4" w14:textId="77777777" w:rsidR="002D517A" w:rsidRDefault="002D517A" w:rsidP="004C3129">
            <w:pPr>
              <w:pStyle w:val="CellNormal"/>
              <w:jc w:val="center"/>
            </w:pPr>
            <w:r>
              <w:t>30h</w:t>
            </w:r>
          </w:p>
        </w:tc>
        <w:tc>
          <w:tcPr>
            <w:tcW w:w="3789" w:type="dxa"/>
          </w:tcPr>
          <w:p w14:paraId="642160DF" w14:textId="77777777" w:rsidR="002D517A" w:rsidRDefault="002D517A" w:rsidP="004C3129">
            <w:pPr>
              <w:pStyle w:val="CellNormal"/>
            </w:pPr>
            <w:r>
              <w:t>Extended Window Package Total Design Power Limit (PL1)</w:t>
            </w:r>
          </w:p>
        </w:tc>
        <w:tc>
          <w:tcPr>
            <w:tcW w:w="4495" w:type="dxa"/>
          </w:tcPr>
          <w:p w14:paraId="6F8E44EB" w14:textId="77777777" w:rsidR="002D517A" w:rsidRDefault="002D517A" w:rsidP="004C3129">
            <w:pPr>
              <w:pStyle w:val="CellNormal"/>
            </w:pPr>
            <w:r w:rsidRPr="00DE7D17">
              <w:t xml:space="preserve">MSR 0x610 [14:0], </w:t>
            </w:r>
            <w:r>
              <w:t>on Later Platforms</w:t>
            </w:r>
          </w:p>
          <w:p w14:paraId="3FF6D984" w14:textId="77777777" w:rsidR="002D517A" w:rsidRDefault="002D517A" w:rsidP="00135178">
            <w:pPr>
              <w:pStyle w:val="CellNormal"/>
            </w:pPr>
            <w:r>
              <w:t>Client:</w:t>
            </w:r>
          </w:p>
          <w:p w14:paraId="7C037763" w14:textId="77777777" w:rsidR="002D517A" w:rsidRDefault="002D517A" w:rsidP="00135178">
            <w:pPr>
              <w:pStyle w:val="CellNormal"/>
            </w:pPr>
            <w:r>
              <w:rPr>
                <w:rFonts w:ascii="Calibri" w:hAnsi="Calibri" w:cs="Calibri"/>
                <w:sz w:val="22"/>
                <w:szCs w:val="22"/>
              </w:rPr>
              <w:t>MMIO 0x59A4[31]=1 for SNB/IVB</w:t>
            </w:r>
          </w:p>
          <w:p w14:paraId="2C081A63" w14:textId="77777777" w:rsidR="002D517A" w:rsidRDefault="002D517A" w:rsidP="00135178">
            <w:pPr>
              <w:pStyle w:val="CellNormal"/>
            </w:pPr>
            <w:r>
              <w:t>Server:</w:t>
            </w:r>
          </w:p>
          <w:p w14:paraId="4DE90089" w14:textId="77777777" w:rsidR="002D517A" w:rsidRDefault="002D517A" w:rsidP="00135178">
            <w:pPr>
              <w:pStyle w:val="CellNormal"/>
            </w:pPr>
            <w:r w:rsidRPr="00703D08">
              <w:t>PCI 0xFF:0xA:0:0xE8</w:t>
            </w:r>
            <w:r>
              <w:t xml:space="preserve"> for SNB-E/IVB-E</w:t>
            </w:r>
          </w:p>
          <w:p w14:paraId="7EC666ED" w14:textId="77777777" w:rsidR="002D517A" w:rsidRDefault="002D517A" w:rsidP="00135178">
            <w:pPr>
              <w:pStyle w:val="CellNormal"/>
            </w:pPr>
            <w:r>
              <w:t>PCI 0xFF:0x1E:0:0xE8 for HSW-E</w:t>
            </w:r>
          </w:p>
        </w:tc>
      </w:tr>
      <w:tr w:rsidR="002D517A" w:rsidRPr="007D392E" w14:paraId="6BF252AF" w14:textId="77777777" w:rsidTr="002D517A">
        <w:trPr>
          <w:cantSplit/>
          <w:trHeight w:val="136"/>
          <w:jc w:val="center"/>
        </w:trPr>
        <w:tc>
          <w:tcPr>
            <w:tcW w:w="982" w:type="dxa"/>
          </w:tcPr>
          <w:p w14:paraId="4A92BAAB" w14:textId="77777777" w:rsidR="002D517A" w:rsidRDefault="002D517A" w:rsidP="004C3129">
            <w:pPr>
              <w:pStyle w:val="CellNormal"/>
              <w:jc w:val="center"/>
            </w:pPr>
            <w:r>
              <w:t>31h</w:t>
            </w:r>
          </w:p>
        </w:tc>
        <w:tc>
          <w:tcPr>
            <w:tcW w:w="3789" w:type="dxa"/>
          </w:tcPr>
          <w:p w14:paraId="7A1021E9" w14:textId="77777777" w:rsidR="002D517A" w:rsidRDefault="002D517A" w:rsidP="004C3129">
            <w:pPr>
              <w:pStyle w:val="CellNormal"/>
            </w:pPr>
            <w:r>
              <w:t>Short Window Package Total Design Power Enable (PL2 Enable)</w:t>
            </w:r>
          </w:p>
        </w:tc>
        <w:tc>
          <w:tcPr>
            <w:tcW w:w="4495" w:type="dxa"/>
          </w:tcPr>
          <w:p w14:paraId="57F1E825" w14:textId="77777777" w:rsidR="002D517A" w:rsidRDefault="002D517A" w:rsidP="004C3129">
            <w:pPr>
              <w:pStyle w:val="CellNormal"/>
            </w:pPr>
            <w:r w:rsidRPr="00703D08">
              <w:t xml:space="preserve">MSR 0x610 [47], </w:t>
            </w:r>
          </w:p>
          <w:p w14:paraId="7663C10F" w14:textId="77777777" w:rsidR="002D517A" w:rsidRDefault="002D517A" w:rsidP="004C3129">
            <w:pPr>
              <w:pStyle w:val="CellNormal"/>
            </w:pPr>
          </w:p>
        </w:tc>
      </w:tr>
      <w:tr w:rsidR="002D517A" w:rsidRPr="007D392E" w14:paraId="4C83B740" w14:textId="77777777" w:rsidTr="002D517A">
        <w:trPr>
          <w:cantSplit/>
          <w:trHeight w:val="136"/>
          <w:jc w:val="center"/>
        </w:trPr>
        <w:tc>
          <w:tcPr>
            <w:tcW w:w="982" w:type="dxa"/>
          </w:tcPr>
          <w:p w14:paraId="4A5AF5B1" w14:textId="77777777" w:rsidR="002D517A" w:rsidRDefault="002D517A" w:rsidP="004C3129">
            <w:pPr>
              <w:pStyle w:val="CellNormal"/>
              <w:jc w:val="center"/>
            </w:pPr>
            <w:r>
              <w:lastRenderedPageBreak/>
              <w:t>32h</w:t>
            </w:r>
          </w:p>
        </w:tc>
        <w:tc>
          <w:tcPr>
            <w:tcW w:w="3789" w:type="dxa"/>
          </w:tcPr>
          <w:p w14:paraId="1E90535B" w14:textId="77777777" w:rsidR="002D517A" w:rsidRDefault="002D517A" w:rsidP="004C3129">
            <w:pPr>
              <w:pStyle w:val="CellNormal"/>
            </w:pPr>
            <w:r>
              <w:t>Package Total Design Power Lock Enable</w:t>
            </w:r>
          </w:p>
        </w:tc>
        <w:tc>
          <w:tcPr>
            <w:tcW w:w="4495" w:type="dxa"/>
          </w:tcPr>
          <w:p w14:paraId="21DA8B8C" w14:textId="77777777" w:rsidR="002D517A" w:rsidRDefault="002D517A" w:rsidP="004C3129">
            <w:pPr>
              <w:pStyle w:val="CellNormal"/>
            </w:pPr>
            <w:r w:rsidRPr="00703D08">
              <w:t xml:space="preserve">MSR 0x610 [63], </w:t>
            </w:r>
          </w:p>
          <w:p w14:paraId="58284A42" w14:textId="77777777" w:rsidR="002D517A" w:rsidRDefault="002D517A" w:rsidP="004D3FBC">
            <w:pPr>
              <w:pStyle w:val="CellNormal"/>
            </w:pPr>
            <w:r>
              <w:t>Client:</w:t>
            </w:r>
          </w:p>
          <w:p w14:paraId="1CB59BFF" w14:textId="77777777" w:rsidR="002D517A" w:rsidRDefault="002D517A" w:rsidP="004D3FBC">
            <w:pPr>
              <w:pStyle w:val="CellNormal"/>
            </w:pPr>
            <w:r>
              <w:rPr>
                <w:rFonts w:ascii="Calibri" w:hAnsi="Calibri" w:cs="Calibri"/>
                <w:sz w:val="22"/>
                <w:szCs w:val="22"/>
              </w:rPr>
              <w:t>MMIO 0x59A4[31]=1 for SNB/IVB</w:t>
            </w:r>
          </w:p>
          <w:p w14:paraId="7E2E4D31" w14:textId="77777777" w:rsidR="002D517A" w:rsidRDefault="002D517A" w:rsidP="004D3FBC">
            <w:pPr>
              <w:pStyle w:val="CellNormal"/>
            </w:pPr>
            <w:r>
              <w:t>Server:</w:t>
            </w:r>
          </w:p>
          <w:p w14:paraId="51543C8C" w14:textId="77777777" w:rsidR="002D517A" w:rsidRDefault="002D517A" w:rsidP="004D3FBC">
            <w:pPr>
              <w:pStyle w:val="CellNormal"/>
            </w:pPr>
            <w:r w:rsidRPr="00703D08">
              <w:t>PCI 0xFF:0xA:0:0xE8</w:t>
            </w:r>
            <w:r>
              <w:t xml:space="preserve"> for SNB-E/IVB-E</w:t>
            </w:r>
          </w:p>
          <w:p w14:paraId="27A3A87E" w14:textId="77777777" w:rsidR="002D517A" w:rsidRDefault="002D517A" w:rsidP="004D3FBC">
            <w:pPr>
              <w:pStyle w:val="CellNormal"/>
            </w:pPr>
            <w:r>
              <w:t>PCI 0xFF:0x1E:0:0xE8 for HSW-E</w:t>
            </w:r>
          </w:p>
        </w:tc>
      </w:tr>
      <w:tr w:rsidR="002D517A" w:rsidRPr="007D392E" w14:paraId="50105CFD" w14:textId="77777777" w:rsidTr="002D517A">
        <w:trPr>
          <w:cantSplit/>
          <w:trHeight w:val="136"/>
          <w:jc w:val="center"/>
        </w:trPr>
        <w:tc>
          <w:tcPr>
            <w:tcW w:w="982" w:type="dxa"/>
          </w:tcPr>
          <w:p w14:paraId="7419E50B" w14:textId="77777777" w:rsidR="002D517A" w:rsidRDefault="002D517A" w:rsidP="004C3129">
            <w:pPr>
              <w:pStyle w:val="CellNormal"/>
              <w:jc w:val="center"/>
            </w:pPr>
            <w:r>
              <w:t>33h</w:t>
            </w:r>
          </w:p>
        </w:tc>
        <w:tc>
          <w:tcPr>
            <w:tcW w:w="3789" w:type="dxa"/>
          </w:tcPr>
          <w:p w14:paraId="2074CC30" w14:textId="77777777" w:rsidR="002D517A" w:rsidDel="001B7D3E" w:rsidRDefault="002D517A" w:rsidP="004C3129">
            <w:pPr>
              <w:pStyle w:val="CellNormal"/>
            </w:pPr>
            <w:r>
              <w:t>IA Core Total Design Power Limit</w:t>
            </w:r>
          </w:p>
        </w:tc>
        <w:tc>
          <w:tcPr>
            <w:tcW w:w="4495" w:type="dxa"/>
          </w:tcPr>
          <w:p w14:paraId="3BCA0436" w14:textId="77777777" w:rsidR="002D517A" w:rsidRDefault="002D517A" w:rsidP="004C3129">
            <w:pPr>
              <w:pStyle w:val="CellNormal"/>
            </w:pPr>
            <w:r w:rsidRPr="00703D08">
              <w:t>MSR 0x638 [12:0]</w:t>
            </w:r>
          </w:p>
        </w:tc>
      </w:tr>
      <w:tr w:rsidR="002D517A" w:rsidRPr="007D392E" w14:paraId="0AAA2586" w14:textId="77777777" w:rsidTr="002D517A">
        <w:trPr>
          <w:cantSplit/>
          <w:trHeight w:val="136"/>
          <w:jc w:val="center"/>
        </w:trPr>
        <w:tc>
          <w:tcPr>
            <w:tcW w:w="982" w:type="dxa"/>
          </w:tcPr>
          <w:p w14:paraId="1ECC39CB" w14:textId="77777777" w:rsidR="002D517A" w:rsidRDefault="002D517A" w:rsidP="004C3129">
            <w:pPr>
              <w:pStyle w:val="CellNormal"/>
              <w:jc w:val="center"/>
            </w:pPr>
            <w:r>
              <w:t>34h</w:t>
            </w:r>
          </w:p>
        </w:tc>
        <w:tc>
          <w:tcPr>
            <w:tcW w:w="3789" w:type="dxa"/>
          </w:tcPr>
          <w:p w14:paraId="1BD1D918" w14:textId="77777777" w:rsidR="002D517A" w:rsidDel="001B7D3E" w:rsidRDefault="002D517A" w:rsidP="004C3129">
            <w:pPr>
              <w:pStyle w:val="CellNormal"/>
            </w:pPr>
            <w:r>
              <w:t>IA Core Total Design Power Enable</w:t>
            </w:r>
          </w:p>
        </w:tc>
        <w:tc>
          <w:tcPr>
            <w:tcW w:w="4495" w:type="dxa"/>
          </w:tcPr>
          <w:p w14:paraId="5C8237F9" w14:textId="77777777" w:rsidR="002D517A" w:rsidRDefault="002D517A" w:rsidP="004C3129">
            <w:pPr>
              <w:pStyle w:val="CellNormal"/>
            </w:pPr>
            <w:r w:rsidRPr="00703D08">
              <w:t>MSR 0x638 [15]</w:t>
            </w:r>
          </w:p>
        </w:tc>
      </w:tr>
      <w:tr w:rsidR="002D517A" w:rsidRPr="007D392E" w14:paraId="4DA0DBED" w14:textId="77777777" w:rsidTr="002D517A">
        <w:trPr>
          <w:cantSplit/>
          <w:trHeight w:val="136"/>
          <w:jc w:val="center"/>
        </w:trPr>
        <w:tc>
          <w:tcPr>
            <w:tcW w:w="982" w:type="dxa"/>
          </w:tcPr>
          <w:p w14:paraId="3C6E45E5" w14:textId="77777777" w:rsidR="002D517A" w:rsidRDefault="002D517A" w:rsidP="004C3129">
            <w:pPr>
              <w:pStyle w:val="CellNormal"/>
              <w:jc w:val="center"/>
            </w:pPr>
            <w:r>
              <w:t>35h</w:t>
            </w:r>
          </w:p>
        </w:tc>
        <w:tc>
          <w:tcPr>
            <w:tcW w:w="3789" w:type="dxa"/>
          </w:tcPr>
          <w:p w14:paraId="6D7C2F37" w14:textId="77777777" w:rsidR="002D517A" w:rsidRDefault="002D517A" w:rsidP="007000B1">
            <w:pPr>
              <w:pStyle w:val="CellNormal"/>
            </w:pPr>
            <w:r>
              <w:t xml:space="preserve">IA Core Total Design Power Lock </w:t>
            </w:r>
          </w:p>
        </w:tc>
        <w:tc>
          <w:tcPr>
            <w:tcW w:w="4495" w:type="dxa"/>
          </w:tcPr>
          <w:p w14:paraId="502C46B1" w14:textId="77777777" w:rsidR="002D517A" w:rsidRDefault="002D517A" w:rsidP="004C3129">
            <w:pPr>
              <w:pStyle w:val="CellNormal"/>
            </w:pPr>
            <w:r w:rsidRPr="007B0296">
              <w:t>MSR 0x638 [31]</w:t>
            </w:r>
          </w:p>
        </w:tc>
      </w:tr>
      <w:tr w:rsidR="002D517A" w:rsidRPr="007D392E" w14:paraId="2DA7E1FC" w14:textId="77777777" w:rsidTr="002D517A">
        <w:trPr>
          <w:cantSplit/>
          <w:trHeight w:val="136"/>
          <w:jc w:val="center"/>
        </w:trPr>
        <w:tc>
          <w:tcPr>
            <w:tcW w:w="982" w:type="dxa"/>
          </w:tcPr>
          <w:p w14:paraId="2F21F4F5" w14:textId="77777777" w:rsidR="002D517A" w:rsidRDefault="002D517A" w:rsidP="004C3129">
            <w:pPr>
              <w:pStyle w:val="CellNormal"/>
              <w:jc w:val="center"/>
            </w:pPr>
            <w:r>
              <w:t>36h</w:t>
            </w:r>
          </w:p>
        </w:tc>
        <w:tc>
          <w:tcPr>
            <w:tcW w:w="3789" w:type="dxa"/>
          </w:tcPr>
          <w:p w14:paraId="44BF1706" w14:textId="77777777" w:rsidR="002D517A" w:rsidDel="001B7D3E" w:rsidRDefault="002D517A" w:rsidP="004C3129">
            <w:pPr>
              <w:pStyle w:val="CellNormal"/>
            </w:pPr>
            <w:r>
              <w:t>Processor Graphics Core Total Design Power Limit</w:t>
            </w:r>
          </w:p>
        </w:tc>
        <w:tc>
          <w:tcPr>
            <w:tcW w:w="4495" w:type="dxa"/>
          </w:tcPr>
          <w:p w14:paraId="71E3079C" w14:textId="77777777" w:rsidR="002D517A" w:rsidRDefault="002D517A" w:rsidP="004C3129">
            <w:pPr>
              <w:pStyle w:val="CellNormal"/>
            </w:pPr>
            <w:r w:rsidRPr="007B0296">
              <w:t>MSR 0x640 [12:0]</w:t>
            </w:r>
          </w:p>
        </w:tc>
      </w:tr>
      <w:tr w:rsidR="002D517A" w:rsidRPr="007D392E" w14:paraId="7AB04411" w14:textId="77777777" w:rsidTr="002D517A">
        <w:trPr>
          <w:cantSplit/>
          <w:trHeight w:val="136"/>
          <w:jc w:val="center"/>
        </w:trPr>
        <w:tc>
          <w:tcPr>
            <w:tcW w:w="982" w:type="dxa"/>
          </w:tcPr>
          <w:p w14:paraId="1C955332" w14:textId="77777777" w:rsidR="002D517A" w:rsidRDefault="002D517A" w:rsidP="004C3129">
            <w:pPr>
              <w:pStyle w:val="CellNormal"/>
              <w:jc w:val="center"/>
            </w:pPr>
            <w:r>
              <w:t>37h</w:t>
            </w:r>
          </w:p>
        </w:tc>
        <w:tc>
          <w:tcPr>
            <w:tcW w:w="3789" w:type="dxa"/>
          </w:tcPr>
          <w:p w14:paraId="27A5660E" w14:textId="77777777" w:rsidR="002D517A" w:rsidDel="001B7D3E" w:rsidRDefault="002D517A" w:rsidP="004C3129">
            <w:pPr>
              <w:pStyle w:val="CellNormal"/>
            </w:pPr>
            <w:r>
              <w:t>Processor Graphics Core Total Design Power Enable</w:t>
            </w:r>
          </w:p>
        </w:tc>
        <w:tc>
          <w:tcPr>
            <w:tcW w:w="4495" w:type="dxa"/>
          </w:tcPr>
          <w:p w14:paraId="0F48E61B" w14:textId="77777777" w:rsidR="002D517A" w:rsidRDefault="002D517A" w:rsidP="004C3129">
            <w:pPr>
              <w:pStyle w:val="CellNormal"/>
            </w:pPr>
          </w:p>
        </w:tc>
      </w:tr>
      <w:tr w:rsidR="002D517A" w:rsidRPr="007D392E" w14:paraId="1DFAB5F4" w14:textId="77777777" w:rsidTr="002D517A">
        <w:trPr>
          <w:cantSplit/>
          <w:trHeight w:val="136"/>
          <w:jc w:val="center"/>
        </w:trPr>
        <w:tc>
          <w:tcPr>
            <w:tcW w:w="982" w:type="dxa"/>
          </w:tcPr>
          <w:p w14:paraId="57302B19" w14:textId="77777777" w:rsidR="002D517A" w:rsidRDefault="002D517A" w:rsidP="004C3129">
            <w:pPr>
              <w:pStyle w:val="CellNormal"/>
              <w:jc w:val="center"/>
            </w:pPr>
            <w:r>
              <w:t>38h</w:t>
            </w:r>
          </w:p>
        </w:tc>
        <w:tc>
          <w:tcPr>
            <w:tcW w:w="3789" w:type="dxa"/>
          </w:tcPr>
          <w:p w14:paraId="6DF23FB6" w14:textId="77777777" w:rsidR="002D517A" w:rsidDel="001B7D3E" w:rsidRDefault="002D517A" w:rsidP="007000B1">
            <w:pPr>
              <w:pStyle w:val="CellNormal"/>
            </w:pPr>
            <w:r>
              <w:t xml:space="preserve">Processor Graphics Core Total Design Power Lock </w:t>
            </w:r>
          </w:p>
        </w:tc>
        <w:tc>
          <w:tcPr>
            <w:tcW w:w="4495" w:type="dxa"/>
          </w:tcPr>
          <w:p w14:paraId="01831CF6" w14:textId="77777777" w:rsidR="002D517A" w:rsidRDefault="002D517A" w:rsidP="004C3129">
            <w:pPr>
              <w:pStyle w:val="CellNormal"/>
            </w:pPr>
          </w:p>
        </w:tc>
      </w:tr>
      <w:tr w:rsidR="002D517A" w:rsidRPr="007D392E" w14:paraId="006FEB40" w14:textId="77777777" w:rsidTr="002D517A">
        <w:trPr>
          <w:cantSplit/>
          <w:trHeight w:val="136"/>
          <w:jc w:val="center"/>
        </w:trPr>
        <w:tc>
          <w:tcPr>
            <w:tcW w:w="982" w:type="dxa"/>
          </w:tcPr>
          <w:p w14:paraId="3623080A" w14:textId="77777777" w:rsidR="002D517A" w:rsidRDefault="002D517A" w:rsidP="004C3129">
            <w:pPr>
              <w:pStyle w:val="CellNormal"/>
              <w:jc w:val="center"/>
            </w:pPr>
            <w:r>
              <w:t>39h</w:t>
            </w:r>
          </w:p>
        </w:tc>
        <w:tc>
          <w:tcPr>
            <w:tcW w:w="3789" w:type="dxa"/>
          </w:tcPr>
          <w:p w14:paraId="78F84806" w14:textId="77777777" w:rsidR="002D517A" w:rsidDel="001B7D3E" w:rsidRDefault="002D517A" w:rsidP="004C3129">
            <w:pPr>
              <w:pStyle w:val="CellNormal"/>
            </w:pPr>
            <w:r>
              <w:t>IA Core Current Maximum</w:t>
            </w:r>
          </w:p>
        </w:tc>
        <w:tc>
          <w:tcPr>
            <w:tcW w:w="4495" w:type="dxa"/>
          </w:tcPr>
          <w:p w14:paraId="67F01559" w14:textId="77777777" w:rsidR="002D517A" w:rsidRDefault="002D517A" w:rsidP="004C3129">
            <w:pPr>
              <w:pStyle w:val="CellNormal"/>
            </w:pPr>
            <w:r w:rsidRPr="00921E26">
              <w:t>MSR 0x601 [12:0]</w:t>
            </w:r>
          </w:p>
        </w:tc>
      </w:tr>
      <w:tr w:rsidR="002D517A" w:rsidRPr="007D392E" w14:paraId="58A3583E" w14:textId="77777777" w:rsidTr="002D517A">
        <w:trPr>
          <w:cantSplit/>
          <w:trHeight w:val="136"/>
          <w:jc w:val="center"/>
        </w:trPr>
        <w:tc>
          <w:tcPr>
            <w:tcW w:w="982" w:type="dxa"/>
          </w:tcPr>
          <w:p w14:paraId="60A0A9A6" w14:textId="77777777" w:rsidR="002D517A" w:rsidRDefault="002D517A" w:rsidP="004C3129">
            <w:pPr>
              <w:pStyle w:val="CellNormal"/>
              <w:jc w:val="center"/>
            </w:pPr>
            <w:r>
              <w:t>3Ah</w:t>
            </w:r>
          </w:p>
        </w:tc>
        <w:tc>
          <w:tcPr>
            <w:tcW w:w="3789" w:type="dxa"/>
          </w:tcPr>
          <w:p w14:paraId="0E993660" w14:textId="77777777" w:rsidR="002D517A" w:rsidDel="001B7D3E" w:rsidRDefault="002D517A" w:rsidP="004C3129">
            <w:pPr>
              <w:pStyle w:val="CellNormal"/>
            </w:pPr>
            <w:r>
              <w:t>Processor Graphics Core Current Maximum</w:t>
            </w:r>
          </w:p>
        </w:tc>
        <w:tc>
          <w:tcPr>
            <w:tcW w:w="4495" w:type="dxa"/>
          </w:tcPr>
          <w:p w14:paraId="26C7C37D" w14:textId="77777777" w:rsidR="002D517A" w:rsidRDefault="002D517A" w:rsidP="004C3129">
            <w:pPr>
              <w:pStyle w:val="CellNormal"/>
            </w:pPr>
            <w:r w:rsidRPr="00D61010">
              <w:t>MSR 0x602 [12:0]</w:t>
            </w:r>
          </w:p>
        </w:tc>
      </w:tr>
      <w:tr w:rsidR="002D517A" w:rsidRPr="007D392E" w14:paraId="40FE643C" w14:textId="77777777" w:rsidTr="002D517A">
        <w:trPr>
          <w:cantSplit/>
          <w:trHeight w:val="136"/>
          <w:jc w:val="center"/>
        </w:trPr>
        <w:tc>
          <w:tcPr>
            <w:tcW w:w="982" w:type="dxa"/>
          </w:tcPr>
          <w:p w14:paraId="0D7D2775" w14:textId="77777777" w:rsidR="002D517A" w:rsidRDefault="002D517A" w:rsidP="004C3129">
            <w:pPr>
              <w:pStyle w:val="CellNormal"/>
              <w:jc w:val="center"/>
            </w:pPr>
            <w:r>
              <w:t>3Bh</w:t>
            </w:r>
          </w:p>
        </w:tc>
        <w:tc>
          <w:tcPr>
            <w:tcW w:w="3789" w:type="dxa"/>
          </w:tcPr>
          <w:p w14:paraId="155F5A52" w14:textId="77777777" w:rsidR="002D517A" w:rsidRDefault="002D517A" w:rsidP="004C3129">
            <w:pPr>
              <w:pStyle w:val="CellNormal"/>
            </w:pPr>
            <w:r>
              <w:t xml:space="preserve">Processor Graphics Slice Turbo Ratio Limit </w:t>
            </w:r>
          </w:p>
        </w:tc>
        <w:tc>
          <w:tcPr>
            <w:tcW w:w="4495" w:type="dxa"/>
          </w:tcPr>
          <w:p w14:paraId="0618B2B7" w14:textId="77777777" w:rsidR="002D517A" w:rsidRDefault="002D517A" w:rsidP="004C3129">
            <w:pPr>
              <w:pStyle w:val="CellNormal"/>
            </w:pPr>
            <w:r>
              <w:t>OC MB</w:t>
            </w:r>
            <w:r w:rsidRPr="00CD7D5D">
              <w:t xml:space="preserve"> GT </w:t>
            </w:r>
            <w:r>
              <w:t xml:space="preserve">SLICE </w:t>
            </w:r>
            <w:r w:rsidRPr="00CD7D5D">
              <w:t xml:space="preserve">0x10/11 [7:0], </w:t>
            </w:r>
          </w:p>
          <w:p w14:paraId="7C8CCF6C" w14:textId="77777777" w:rsidR="002D517A" w:rsidRDefault="002D517A" w:rsidP="004C3129">
            <w:pPr>
              <w:pStyle w:val="CellNormal"/>
            </w:pPr>
            <w:r w:rsidRPr="00CD7D5D">
              <w:t>MCHBAR 0x5998</w:t>
            </w:r>
          </w:p>
        </w:tc>
      </w:tr>
      <w:tr w:rsidR="002D517A" w:rsidRPr="007D392E" w14:paraId="3203FCF0" w14:textId="77777777" w:rsidTr="002D517A">
        <w:trPr>
          <w:cantSplit/>
          <w:trHeight w:val="136"/>
          <w:jc w:val="center"/>
        </w:trPr>
        <w:tc>
          <w:tcPr>
            <w:tcW w:w="982" w:type="dxa"/>
          </w:tcPr>
          <w:p w14:paraId="7A583154" w14:textId="77777777" w:rsidR="002D517A" w:rsidRDefault="002D517A" w:rsidP="004C3129">
            <w:pPr>
              <w:pStyle w:val="CellNormal"/>
              <w:jc w:val="center"/>
            </w:pPr>
            <w:r>
              <w:t>3Ch</w:t>
            </w:r>
          </w:p>
        </w:tc>
        <w:tc>
          <w:tcPr>
            <w:tcW w:w="3789" w:type="dxa"/>
          </w:tcPr>
          <w:p w14:paraId="2469540F" w14:textId="77777777" w:rsidR="002D517A" w:rsidRDefault="002D517A" w:rsidP="004C3129">
            <w:pPr>
              <w:pStyle w:val="CellNormal"/>
            </w:pPr>
            <w:r>
              <w:t>Additional Turbo Mode Graphics Core Voltage</w:t>
            </w:r>
          </w:p>
        </w:tc>
        <w:tc>
          <w:tcPr>
            <w:tcW w:w="4495" w:type="dxa"/>
          </w:tcPr>
          <w:p w14:paraId="77CA96B1" w14:textId="77777777" w:rsidR="002D517A" w:rsidRDefault="002D517A" w:rsidP="004C3129">
            <w:pPr>
              <w:pStyle w:val="CellNormal"/>
            </w:pPr>
          </w:p>
        </w:tc>
      </w:tr>
      <w:tr w:rsidR="002D517A" w:rsidRPr="007D392E" w14:paraId="652F8B39" w14:textId="77777777" w:rsidTr="002D517A">
        <w:trPr>
          <w:cantSplit/>
          <w:trHeight w:val="136"/>
          <w:jc w:val="center"/>
        </w:trPr>
        <w:tc>
          <w:tcPr>
            <w:tcW w:w="982" w:type="dxa"/>
          </w:tcPr>
          <w:p w14:paraId="5E0B47BF" w14:textId="77777777" w:rsidR="002D517A" w:rsidRDefault="002D517A" w:rsidP="004C3129">
            <w:pPr>
              <w:pStyle w:val="CellNormal"/>
              <w:jc w:val="center"/>
            </w:pPr>
            <w:r>
              <w:t>3Dh</w:t>
            </w:r>
          </w:p>
        </w:tc>
        <w:tc>
          <w:tcPr>
            <w:tcW w:w="3789" w:type="dxa"/>
          </w:tcPr>
          <w:p w14:paraId="71CC4BF1" w14:textId="77777777" w:rsidR="002D517A" w:rsidRDefault="002D517A" w:rsidP="004C3129">
            <w:pPr>
              <w:pStyle w:val="CellNormal"/>
            </w:pPr>
            <w:r>
              <w:t>CPU PLL Voltage</w:t>
            </w:r>
          </w:p>
        </w:tc>
        <w:tc>
          <w:tcPr>
            <w:tcW w:w="4495" w:type="dxa"/>
          </w:tcPr>
          <w:p w14:paraId="458A496C" w14:textId="77777777" w:rsidR="002D517A" w:rsidRDefault="002D517A" w:rsidP="004C3129">
            <w:pPr>
              <w:pStyle w:val="CellNormal"/>
            </w:pPr>
          </w:p>
        </w:tc>
      </w:tr>
      <w:tr w:rsidR="002D517A" w:rsidRPr="007D392E" w14:paraId="7653D90E" w14:textId="77777777" w:rsidTr="002D517A">
        <w:trPr>
          <w:cantSplit/>
          <w:trHeight w:val="136"/>
          <w:jc w:val="center"/>
        </w:trPr>
        <w:tc>
          <w:tcPr>
            <w:tcW w:w="982" w:type="dxa"/>
          </w:tcPr>
          <w:p w14:paraId="6BFD057C" w14:textId="77777777" w:rsidR="002D517A" w:rsidRDefault="002D517A" w:rsidP="004C3129">
            <w:pPr>
              <w:pStyle w:val="CellNormal"/>
              <w:jc w:val="center"/>
            </w:pPr>
            <w:r>
              <w:t>3Eh</w:t>
            </w:r>
          </w:p>
        </w:tc>
        <w:tc>
          <w:tcPr>
            <w:tcW w:w="3789" w:type="dxa"/>
          </w:tcPr>
          <w:p w14:paraId="64C868F2" w14:textId="77777777" w:rsidR="002D517A" w:rsidRDefault="002D517A" w:rsidP="004C3129">
            <w:pPr>
              <w:pStyle w:val="CellNormal"/>
            </w:pPr>
            <w:r>
              <w:t>CPU IO Voltage</w:t>
            </w:r>
          </w:p>
        </w:tc>
        <w:tc>
          <w:tcPr>
            <w:tcW w:w="4495" w:type="dxa"/>
          </w:tcPr>
          <w:p w14:paraId="776EF257" w14:textId="77777777" w:rsidR="002D517A" w:rsidRDefault="002D517A" w:rsidP="004C3129">
            <w:pPr>
              <w:pStyle w:val="CellNormal"/>
            </w:pPr>
          </w:p>
        </w:tc>
      </w:tr>
      <w:tr w:rsidR="002D517A" w:rsidRPr="007D392E" w14:paraId="01E95743" w14:textId="77777777" w:rsidTr="002D517A">
        <w:trPr>
          <w:cantSplit/>
          <w:trHeight w:val="136"/>
          <w:jc w:val="center"/>
        </w:trPr>
        <w:tc>
          <w:tcPr>
            <w:tcW w:w="982" w:type="dxa"/>
          </w:tcPr>
          <w:p w14:paraId="09BAEC32" w14:textId="77777777" w:rsidR="002D517A" w:rsidRDefault="002D517A" w:rsidP="004C3129">
            <w:pPr>
              <w:pStyle w:val="CellNormal"/>
              <w:jc w:val="center"/>
            </w:pPr>
            <w:r>
              <w:t>3Fh</w:t>
            </w:r>
          </w:p>
        </w:tc>
        <w:tc>
          <w:tcPr>
            <w:tcW w:w="3789" w:type="dxa"/>
          </w:tcPr>
          <w:p w14:paraId="6303E240" w14:textId="77777777" w:rsidR="002D517A" w:rsidRDefault="002D517A" w:rsidP="004C3129">
            <w:pPr>
              <w:pStyle w:val="CellNormal"/>
            </w:pPr>
            <w:r>
              <w:t>Runtime Turbo Override</w:t>
            </w:r>
          </w:p>
        </w:tc>
        <w:tc>
          <w:tcPr>
            <w:tcW w:w="4495" w:type="dxa"/>
          </w:tcPr>
          <w:p w14:paraId="270B91E9" w14:textId="77777777" w:rsidR="002D517A" w:rsidRDefault="002D517A" w:rsidP="004C3129">
            <w:pPr>
              <w:pStyle w:val="CellNormal"/>
            </w:pPr>
            <w:r w:rsidRPr="00BA5564">
              <w:t>PCI [0xFF:0xA:0:0xD8]</w:t>
            </w:r>
          </w:p>
        </w:tc>
      </w:tr>
      <w:tr w:rsidR="002D517A" w:rsidRPr="007D392E" w14:paraId="1D9EDE16" w14:textId="77777777" w:rsidTr="002D517A">
        <w:trPr>
          <w:cantSplit/>
          <w:trHeight w:val="136"/>
          <w:jc w:val="center"/>
        </w:trPr>
        <w:tc>
          <w:tcPr>
            <w:tcW w:w="982" w:type="dxa"/>
          </w:tcPr>
          <w:p w14:paraId="6FC560FB" w14:textId="77777777" w:rsidR="002D517A" w:rsidRDefault="002D517A" w:rsidP="004C3129">
            <w:pPr>
              <w:pStyle w:val="CellNormal"/>
              <w:jc w:val="center"/>
            </w:pPr>
            <w:r>
              <w:t>40h</w:t>
            </w:r>
          </w:p>
        </w:tc>
        <w:tc>
          <w:tcPr>
            <w:tcW w:w="3789" w:type="dxa"/>
          </w:tcPr>
          <w:p w14:paraId="02266D82" w14:textId="77777777" w:rsidR="002D517A" w:rsidRDefault="002D517A" w:rsidP="004C3129">
            <w:pPr>
              <w:pStyle w:val="CellNormal"/>
            </w:pPr>
            <w:r>
              <w:t>XMP Profile Selection</w:t>
            </w:r>
          </w:p>
        </w:tc>
        <w:tc>
          <w:tcPr>
            <w:tcW w:w="4495" w:type="dxa"/>
          </w:tcPr>
          <w:p w14:paraId="1743C30F" w14:textId="77777777" w:rsidR="002D517A" w:rsidRDefault="002D517A" w:rsidP="004C3129">
            <w:pPr>
              <w:pStyle w:val="CellNormal"/>
            </w:pPr>
          </w:p>
        </w:tc>
      </w:tr>
      <w:tr w:rsidR="002D517A" w:rsidRPr="007D392E" w14:paraId="09DEE0A5" w14:textId="77777777" w:rsidTr="002D517A">
        <w:trPr>
          <w:cantSplit/>
          <w:trHeight w:val="136"/>
          <w:jc w:val="center"/>
        </w:trPr>
        <w:tc>
          <w:tcPr>
            <w:tcW w:w="982" w:type="dxa"/>
          </w:tcPr>
          <w:p w14:paraId="72BAAEFB" w14:textId="77777777" w:rsidR="002D517A" w:rsidRDefault="002D517A" w:rsidP="004C3129">
            <w:pPr>
              <w:pStyle w:val="CellNormal"/>
              <w:jc w:val="center"/>
            </w:pPr>
            <w:r>
              <w:t>41h</w:t>
            </w:r>
          </w:p>
        </w:tc>
        <w:tc>
          <w:tcPr>
            <w:tcW w:w="3789" w:type="dxa"/>
          </w:tcPr>
          <w:p w14:paraId="7ED7CDD6" w14:textId="77777777" w:rsidR="002D517A" w:rsidRDefault="002D517A" w:rsidP="004C3129">
            <w:pPr>
              <w:pStyle w:val="CellNormal"/>
            </w:pPr>
            <w:r>
              <w:t>Internal PLL Overvoltage Enable</w:t>
            </w:r>
          </w:p>
        </w:tc>
        <w:tc>
          <w:tcPr>
            <w:tcW w:w="4495" w:type="dxa"/>
          </w:tcPr>
          <w:p w14:paraId="38009848" w14:textId="77777777" w:rsidR="002D517A" w:rsidRDefault="002D517A" w:rsidP="004C3129">
            <w:pPr>
              <w:pStyle w:val="CellNormal"/>
            </w:pPr>
          </w:p>
        </w:tc>
      </w:tr>
      <w:tr w:rsidR="002D517A" w:rsidRPr="007D392E" w14:paraId="5C1DABE8" w14:textId="77777777" w:rsidTr="002D517A">
        <w:trPr>
          <w:cantSplit/>
          <w:trHeight w:val="136"/>
          <w:jc w:val="center"/>
        </w:trPr>
        <w:tc>
          <w:tcPr>
            <w:tcW w:w="982" w:type="dxa"/>
          </w:tcPr>
          <w:p w14:paraId="465CCF4A" w14:textId="77777777" w:rsidR="002D517A" w:rsidRDefault="002D517A" w:rsidP="004C3129">
            <w:pPr>
              <w:pStyle w:val="CellNormal"/>
              <w:jc w:val="center"/>
            </w:pPr>
            <w:r>
              <w:t>42h</w:t>
            </w:r>
          </w:p>
        </w:tc>
        <w:tc>
          <w:tcPr>
            <w:tcW w:w="3789" w:type="dxa"/>
          </w:tcPr>
          <w:p w14:paraId="7189304F" w14:textId="77777777" w:rsidR="002D517A" w:rsidRDefault="002D517A" w:rsidP="004C3129">
            <w:pPr>
              <w:pStyle w:val="CellNormal"/>
            </w:pPr>
            <w:r>
              <w:t>Extended Time Window</w:t>
            </w:r>
          </w:p>
        </w:tc>
        <w:tc>
          <w:tcPr>
            <w:tcW w:w="4495" w:type="dxa"/>
          </w:tcPr>
          <w:p w14:paraId="370F2C27" w14:textId="77777777" w:rsidR="002D517A" w:rsidRDefault="002D517A" w:rsidP="004C3129">
            <w:pPr>
              <w:pStyle w:val="CellNormal"/>
            </w:pPr>
            <w:r w:rsidRPr="008F4EDB">
              <w:t>MSR 0x610 [23:17]</w:t>
            </w:r>
          </w:p>
        </w:tc>
      </w:tr>
      <w:tr w:rsidR="002D517A" w:rsidRPr="007D392E" w14:paraId="7D3D7DDE" w14:textId="77777777" w:rsidTr="002D517A">
        <w:trPr>
          <w:cantSplit/>
          <w:trHeight w:val="136"/>
          <w:jc w:val="center"/>
        </w:trPr>
        <w:tc>
          <w:tcPr>
            <w:tcW w:w="982" w:type="dxa"/>
          </w:tcPr>
          <w:p w14:paraId="7958D804" w14:textId="77777777" w:rsidR="002D517A" w:rsidRDefault="002D517A" w:rsidP="004C3129">
            <w:pPr>
              <w:pStyle w:val="CellNormal"/>
              <w:jc w:val="center"/>
            </w:pPr>
            <w:r>
              <w:t>43h</w:t>
            </w:r>
          </w:p>
        </w:tc>
        <w:tc>
          <w:tcPr>
            <w:tcW w:w="3789" w:type="dxa"/>
          </w:tcPr>
          <w:p w14:paraId="60641181" w14:textId="77777777" w:rsidR="002D517A" w:rsidRDefault="002D517A" w:rsidP="004C3129">
            <w:pPr>
              <w:pStyle w:val="CellNormal"/>
            </w:pPr>
            <w:r>
              <w:t xml:space="preserve">Short Time Window </w:t>
            </w:r>
          </w:p>
        </w:tc>
        <w:tc>
          <w:tcPr>
            <w:tcW w:w="4495" w:type="dxa"/>
          </w:tcPr>
          <w:p w14:paraId="7A006C09" w14:textId="77777777" w:rsidR="002D517A" w:rsidRDefault="002D517A" w:rsidP="004C3129">
            <w:pPr>
              <w:pStyle w:val="CellNormal"/>
            </w:pPr>
            <w:r w:rsidRPr="000B01C1">
              <w:t>MSR 0x610 [55:49]</w:t>
            </w:r>
          </w:p>
        </w:tc>
      </w:tr>
      <w:tr w:rsidR="002D517A" w:rsidRPr="007D392E" w14:paraId="30BC6E24" w14:textId="77777777" w:rsidTr="002D517A">
        <w:trPr>
          <w:cantSplit/>
          <w:trHeight w:val="136"/>
          <w:jc w:val="center"/>
        </w:trPr>
        <w:tc>
          <w:tcPr>
            <w:tcW w:w="982" w:type="dxa"/>
          </w:tcPr>
          <w:p w14:paraId="3B129D5E" w14:textId="77777777" w:rsidR="002D517A" w:rsidRDefault="002D517A" w:rsidP="004C3129">
            <w:pPr>
              <w:pStyle w:val="CellNormal"/>
              <w:jc w:val="center"/>
            </w:pPr>
            <w:r>
              <w:t>44h</w:t>
            </w:r>
          </w:p>
        </w:tc>
        <w:tc>
          <w:tcPr>
            <w:tcW w:w="3789" w:type="dxa"/>
          </w:tcPr>
          <w:p w14:paraId="542BF265" w14:textId="77777777" w:rsidR="002D517A" w:rsidRDefault="002D517A" w:rsidP="004C3129">
            <w:pPr>
              <w:pStyle w:val="CellNormal"/>
            </w:pPr>
            <w:r>
              <w:t xml:space="preserve">Secondary Memory VR Voltage </w:t>
            </w:r>
          </w:p>
        </w:tc>
        <w:tc>
          <w:tcPr>
            <w:tcW w:w="4495" w:type="dxa"/>
          </w:tcPr>
          <w:p w14:paraId="34FEDEF7" w14:textId="77777777" w:rsidR="002D517A" w:rsidRDefault="002D517A" w:rsidP="004C3129">
            <w:pPr>
              <w:pStyle w:val="CellNormal"/>
            </w:pPr>
          </w:p>
        </w:tc>
      </w:tr>
      <w:tr w:rsidR="002D517A" w:rsidRPr="007D392E" w14:paraId="46BADB5C" w14:textId="77777777" w:rsidTr="002D517A">
        <w:trPr>
          <w:cantSplit/>
          <w:trHeight w:val="136"/>
          <w:jc w:val="center"/>
        </w:trPr>
        <w:tc>
          <w:tcPr>
            <w:tcW w:w="982" w:type="dxa"/>
          </w:tcPr>
          <w:p w14:paraId="47DA2EB3" w14:textId="77777777" w:rsidR="002D517A" w:rsidRDefault="002D517A" w:rsidP="004C3129">
            <w:pPr>
              <w:pStyle w:val="CellNormal"/>
              <w:jc w:val="center"/>
            </w:pPr>
            <w:r>
              <w:t>45h</w:t>
            </w:r>
          </w:p>
        </w:tc>
        <w:tc>
          <w:tcPr>
            <w:tcW w:w="3789" w:type="dxa"/>
          </w:tcPr>
          <w:p w14:paraId="183E57C8" w14:textId="77777777" w:rsidR="002D517A" w:rsidRDefault="002D517A" w:rsidP="004C3129">
            <w:pPr>
              <w:pStyle w:val="CellNormal"/>
            </w:pPr>
            <w:r>
              <w:t xml:space="preserve">Reference Clock Ratio </w:t>
            </w:r>
          </w:p>
        </w:tc>
        <w:tc>
          <w:tcPr>
            <w:tcW w:w="4495" w:type="dxa"/>
          </w:tcPr>
          <w:p w14:paraId="2ABA4376" w14:textId="77777777" w:rsidR="002D517A" w:rsidRDefault="002D517A" w:rsidP="004C3129">
            <w:pPr>
              <w:pStyle w:val="CellNormal"/>
            </w:pPr>
          </w:p>
        </w:tc>
      </w:tr>
      <w:tr w:rsidR="002D517A" w:rsidRPr="007D392E" w14:paraId="5795F911" w14:textId="77777777" w:rsidTr="002D517A">
        <w:trPr>
          <w:cantSplit/>
          <w:trHeight w:val="136"/>
          <w:jc w:val="center"/>
        </w:trPr>
        <w:tc>
          <w:tcPr>
            <w:tcW w:w="982" w:type="dxa"/>
          </w:tcPr>
          <w:p w14:paraId="097E3BEE" w14:textId="77777777" w:rsidR="002D517A" w:rsidRDefault="002D517A" w:rsidP="004C3129">
            <w:pPr>
              <w:pStyle w:val="CellNormal"/>
              <w:jc w:val="center"/>
            </w:pPr>
            <w:r>
              <w:t>46h</w:t>
            </w:r>
          </w:p>
        </w:tc>
        <w:tc>
          <w:tcPr>
            <w:tcW w:w="3789" w:type="dxa"/>
          </w:tcPr>
          <w:p w14:paraId="4ACDD554" w14:textId="77777777" w:rsidR="002D517A" w:rsidRDefault="002D517A" w:rsidP="004C3129">
            <w:pPr>
              <w:pStyle w:val="CellNormal"/>
            </w:pPr>
            <w:r>
              <w:t xml:space="preserve">Vboot Voltage </w:t>
            </w:r>
          </w:p>
        </w:tc>
        <w:tc>
          <w:tcPr>
            <w:tcW w:w="4495" w:type="dxa"/>
          </w:tcPr>
          <w:p w14:paraId="557DD660" w14:textId="77777777" w:rsidR="002D517A" w:rsidRDefault="002D517A" w:rsidP="004C3129">
            <w:pPr>
              <w:pStyle w:val="CellNormal"/>
            </w:pPr>
          </w:p>
        </w:tc>
      </w:tr>
      <w:tr w:rsidR="002D517A" w:rsidRPr="007D392E" w14:paraId="42331D22" w14:textId="77777777" w:rsidTr="002D517A">
        <w:trPr>
          <w:cantSplit/>
          <w:trHeight w:val="136"/>
          <w:jc w:val="center"/>
        </w:trPr>
        <w:tc>
          <w:tcPr>
            <w:tcW w:w="982" w:type="dxa"/>
          </w:tcPr>
          <w:p w14:paraId="2F80D300" w14:textId="77777777" w:rsidR="002D517A" w:rsidRDefault="002D517A" w:rsidP="004C3129">
            <w:pPr>
              <w:pStyle w:val="CellNormal"/>
              <w:jc w:val="center"/>
            </w:pPr>
            <w:r>
              <w:t>47h</w:t>
            </w:r>
          </w:p>
        </w:tc>
        <w:tc>
          <w:tcPr>
            <w:tcW w:w="3789" w:type="dxa"/>
          </w:tcPr>
          <w:p w14:paraId="7C2B67F6" w14:textId="77777777" w:rsidR="002D517A" w:rsidRDefault="002D517A" w:rsidP="004C3129">
            <w:pPr>
              <w:pStyle w:val="CellNormal"/>
            </w:pPr>
            <w:r>
              <w:t xml:space="preserve">Runtime Turbo Override Enable </w:t>
            </w:r>
          </w:p>
        </w:tc>
        <w:tc>
          <w:tcPr>
            <w:tcW w:w="4495" w:type="dxa"/>
          </w:tcPr>
          <w:p w14:paraId="284034B7" w14:textId="77777777" w:rsidR="002D517A" w:rsidRDefault="002D517A" w:rsidP="004C3129">
            <w:pPr>
              <w:pStyle w:val="CellNormal"/>
            </w:pPr>
          </w:p>
        </w:tc>
      </w:tr>
      <w:tr w:rsidR="002D517A" w:rsidRPr="007D392E" w14:paraId="56CCC8B3" w14:textId="77777777" w:rsidTr="002D517A">
        <w:trPr>
          <w:cantSplit/>
          <w:trHeight w:val="136"/>
          <w:jc w:val="center"/>
        </w:trPr>
        <w:tc>
          <w:tcPr>
            <w:tcW w:w="982" w:type="dxa"/>
          </w:tcPr>
          <w:p w14:paraId="3DF17439" w14:textId="77777777" w:rsidR="002D517A" w:rsidRDefault="002D517A" w:rsidP="004C3129">
            <w:pPr>
              <w:pStyle w:val="CellNormal"/>
              <w:jc w:val="center"/>
            </w:pPr>
            <w:r>
              <w:lastRenderedPageBreak/>
              <w:t>49h</w:t>
            </w:r>
          </w:p>
        </w:tc>
        <w:tc>
          <w:tcPr>
            <w:tcW w:w="3789" w:type="dxa"/>
          </w:tcPr>
          <w:p w14:paraId="7304847F" w14:textId="59A65113" w:rsidR="002D517A" w:rsidRDefault="002D517A" w:rsidP="004C3129">
            <w:pPr>
              <w:pStyle w:val="CellNormal"/>
            </w:pPr>
            <w:r>
              <w:t xml:space="preserve">Memory Reference Clock Multiplier </w:t>
            </w:r>
          </w:p>
        </w:tc>
        <w:tc>
          <w:tcPr>
            <w:tcW w:w="4495" w:type="dxa"/>
          </w:tcPr>
          <w:p w14:paraId="0F5BFB85" w14:textId="4822EE60" w:rsidR="002D517A" w:rsidRDefault="002D517A" w:rsidP="004C3129">
            <w:pPr>
              <w:pStyle w:val="CellNormal"/>
            </w:pPr>
            <w:r>
              <w:t>This is corresponding to MMIO 0x5E00 bit[7:4] for write and MMIO 0x5E04 bit[7:4] for read. If bit[7:4] is 0, the value for this control is 1.33. Otherwise, it is 1.0.</w:t>
            </w:r>
          </w:p>
        </w:tc>
      </w:tr>
      <w:tr w:rsidR="002D517A" w:rsidRPr="007D392E" w14:paraId="20919594" w14:textId="77777777" w:rsidTr="002D517A">
        <w:trPr>
          <w:cantSplit/>
          <w:trHeight w:val="136"/>
          <w:jc w:val="center"/>
        </w:trPr>
        <w:tc>
          <w:tcPr>
            <w:tcW w:w="982" w:type="dxa"/>
          </w:tcPr>
          <w:p w14:paraId="093C5B64" w14:textId="77777777" w:rsidR="002D517A" w:rsidRDefault="002D517A" w:rsidP="004C3129">
            <w:pPr>
              <w:pStyle w:val="CellNormal"/>
              <w:jc w:val="center"/>
            </w:pPr>
            <w:r>
              <w:t>4Ah</w:t>
            </w:r>
          </w:p>
        </w:tc>
        <w:tc>
          <w:tcPr>
            <w:tcW w:w="3789" w:type="dxa"/>
          </w:tcPr>
          <w:p w14:paraId="6B8AAF11" w14:textId="77777777" w:rsidR="002D517A" w:rsidRDefault="002D517A" w:rsidP="004C3129">
            <w:pPr>
              <w:pStyle w:val="CellNormal"/>
            </w:pPr>
            <w:r>
              <w:t xml:space="preserve">Filter PLL Frequency </w:t>
            </w:r>
          </w:p>
        </w:tc>
        <w:tc>
          <w:tcPr>
            <w:tcW w:w="4495" w:type="dxa"/>
          </w:tcPr>
          <w:p w14:paraId="426B11AB" w14:textId="77777777" w:rsidR="002D517A" w:rsidRDefault="002D517A" w:rsidP="004C3129">
            <w:pPr>
              <w:pStyle w:val="CellNormal"/>
            </w:pPr>
          </w:p>
        </w:tc>
      </w:tr>
      <w:tr w:rsidR="002D517A" w:rsidRPr="007D392E" w14:paraId="396769ED" w14:textId="77777777" w:rsidTr="002D517A">
        <w:trPr>
          <w:cantSplit/>
          <w:trHeight w:val="136"/>
          <w:jc w:val="center"/>
        </w:trPr>
        <w:tc>
          <w:tcPr>
            <w:tcW w:w="982" w:type="dxa"/>
          </w:tcPr>
          <w:p w14:paraId="0C241B0C" w14:textId="77777777" w:rsidR="002D517A" w:rsidRDefault="002D517A" w:rsidP="004C3129">
            <w:pPr>
              <w:pStyle w:val="CellNormal"/>
              <w:jc w:val="center"/>
            </w:pPr>
            <w:r>
              <w:t>4Bh</w:t>
            </w:r>
          </w:p>
        </w:tc>
        <w:tc>
          <w:tcPr>
            <w:tcW w:w="3789" w:type="dxa"/>
          </w:tcPr>
          <w:p w14:paraId="602E4B63" w14:textId="77777777" w:rsidR="002D517A" w:rsidRDefault="002D517A" w:rsidP="004C3129">
            <w:pPr>
              <w:pStyle w:val="CellNormal"/>
            </w:pPr>
            <w:r>
              <w:t xml:space="preserve">Dynamic SVID Control </w:t>
            </w:r>
          </w:p>
        </w:tc>
        <w:tc>
          <w:tcPr>
            <w:tcW w:w="4495" w:type="dxa"/>
          </w:tcPr>
          <w:p w14:paraId="6B0EFF5C" w14:textId="77777777" w:rsidR="002D517A" w:rsidRDefault="002D517A" w:rsidP="004C3129">
            <w:pPr>
              <w:pStyle w:val="CellNormal"/>
            </w:pPr>
            <w:r>
              <w:t>OC MB</w:t>
            </w:r>
            <w:r w:rsidRPr="002321C1">
              <w:t xml:space="preserve"> IA 0x12/13 [31]</w:t>
            </w:r>
          </w:p>
        </w:tc>
      </w:tr>
      <w:tr w:rsidR="002D517A" w:rsidRPr="007D392E" w14:paraId="13266452" w14:textId="77777777" w:rsidTr="002D517A">
        <w:trPr>
          <w:cantSplit/>
          <w:trHeight w:val="136"/>
          <w:jc w:val="center"/>
        </w:trPr>
        <w:tc>
          <w:tcPr>
            <w:tcW w:w="982" w:type="dxa"/>
          </w:tcPr>
          <w:p w14:paraId="4F578C87" w14:textId="77777777" w:rsidR="002D517A" w:rsidRDefault="002D517A" w:rsidP="004C3129">
            <w:pPr>
              <w:pStyle w:val="CellNormal"/>
              <w:jc w:val="center"/>
            </w:pPr>
            <w:r>
              <w:t>4Ch</w:t>
            </w:r>
          </w:p>
        </w:tc>
        <w:tc>
          <w:tcPr>
            <w:tcW w:w="3789" w:type="dxa"/>
          </w:tcPr>
          <w:p w14:paraId="6CB6F24E" w14:textId="77777777" w:rsidR="002D517A" w:rsidRDefault="002D517A" w:rsidP="004C3129">
            <w:pPr>
              <w:pStyle w:val="CellNormal"/>
            </w:pPr>
            <w:r>
              <w:t xml:space="preserve">Ring Ratio </w:t>
            </w:r>
          </w:p>
        </w:tc>
        <w:tc>
          <w:tcPr>
            <w:tcW w:w="4495" w:type="dxa"/>
          </w:tcPr>
          <w:p w14:paraId="417A7D51" w14:textId="77777777" w:rsidR="002D517A" w:rsidRDefault="002D517A" w:rsidP="004C3129">
            <w:pPr>
              <w:pStyle w:val="CellNormal"/>
            </w:pPr>
            <w:r>
              <w:t>OC MB</w:t>
            </w:r>
            <w:r w:rsidRPr="0025642D">
              <w:t xml:space="preserve"> CLR 0x10/11 [7:0]</w:t>
            </w:r>
          </w:p>
        </w:tc>
      </w:tr>
      <w:tr w:rsidR="002D517A" w:rsidRPr="007D392E" w14:paraId="53FD489E" w14:textId="77777777" w:rsidTr="002D517A">
        <w:trPr>
          <w:cantSplit/>
          <w:trHeight w:val="136"/>
          <w:jc w:val="center"/>
        </w:trPr>
        <w:tc>
          <w:tcPr>
            <w:tcW w:w="982" w:type="dxa"/>
          </w:tcPr>
          <w:p w14:paraId="42E353BD" w14:textId="77777777" w:rsidR="002D517A" w:rsidRDefault="002D517A" w:rsidP="004C3129">
            <w:pPr>
              <w:pStyle w:val="CellNormal"/>
              <w:jc w:val="center"/>
            </w:pPr>
            <w:r>
              <w:t>4Dh</w:t>
            </w:r>
          </w:p>
        </w:tc>
        <w:tc>
          <w:tcPr>
            <w:tcW w:w="3789" w:type="dxa"/>
          </w:tcPr>
          <w:p w14:paraId="26104B1C" w14:textId="77777777" w:rsidR="002D517A" w:rsidRDefault="002D517A" w:rsidP="004C3129">
            <w:pPr>
              <w:pStyle w:val="CellNormal"/>
            </w:pPr>
            <w:r>
              <w:t>Ring Voltage Override</w:t>
            </w:r>
          </w:p>
        </w:tc>
        <w:tc>
          <w:tcPr>
            <w:tcW w:w="4495" w:type="dxa"/>
          </w:tcPr>
          <w:p w14:paraId="5A1E35A8" w14:textId="77777777" w:rsidR="002D517A" w:rsidRDefault="002D517A" w:rsidP="004C3129">
            <w:pPr>
              <w:pStyle w:val="CellNormal"/>
            </w:pPr>
            <w:r>
              <w:t>OC MB</w:t>
            </w:r>
            <w:r w:rsidRPr="0025642D">
              <w:t xml:space="preserve"> CLR 0x10/11 [</w:t>
            </w:r>
            <w:r>
              <w:t>19:8</w:t>
            </w:r>
            <w:r w:rsidRPr="0025642D">
              <w:t>]</w:t>
            </w:r>
          </w:p>
        </w:tc>
      </w:tr>
      <w:tr w:rsidR="002D517A" w:rsidRPr="007D392E" w14:paraId="2FAF1E73" w14:textId="77777777" w:rsidTr="002D517A">
        <w:trPr>
          <w:cantSplit/>
          <w:trHeight w:val="136"/>
          <w:jc w:val="center"/>
        </w:trPr>
        <w:tc>
          <w:tcPr>
            <w:tcW w:w="982" w:type="dxa"/>
          </w:tcPr>
          <w:p w14:paraId="36D7C664" w14:textId="77777777" w:rsidR="002D517A" w:rsidRDefault="002D517A" w:rsidP="004C3129">
            <w:pPr>
              <w:pStyle w:val="CellNormal"/>
              <w:jc w:val="center"/>
            </w:pPr>
            <w:r>
              <w:t>4Eh</w:t>
            </w:r>
          </w:p>
        </w:tc>
        <w:tc>
          <w:tcPr>
            <w:tcW w:w="3789" w:type="dxa"/>
          </w:tcPr>
          <w:p w14:paraId="0EE2C0E0" w14:textId="77777777" w:rsidR="002D517A" w:rsidRDefault="002D517A" w:rsidP="004C3129">
            <w:pPr>
              <w:pStyle w:val="CellNormal"/>
            </w:pPr>
            <w:r>
              <w:t>Ring Voltage Mode</w:t>
            </w:r>
          </w:p>
        </w:tc>
        <w:tc>
          <w:tcPr>
            <w:tcW w:w="4495" w:type="dxa"/>
          </w:tcPr>
          <w:p w14:paraId="2C0DFCFC" w14:textId="77777777" w:rsidR="002D517A" w:rsidRDefault="002D517A" w:rsidP="004C3129">
            <w:pPr>
              <w:pStyle w:val="CellNormal"/>
            </w:pPr>
            <w:r>
              <w:t>OC MB</w:t>
            </w:r>
            <w:r w:rsidRPr="0025642D">
              <w:t xml:space="preserve"> CLR 0x10/11 [</w:t>
            </w:r>
            <w:r>
              <w:t>20</w:t>
            </w:r>
            <w:r w:rsidRPr="0025642D">
              <w:t>]</w:t>
            </w:r>
          </w:p>
        </w:tc>
      </w:tr>
      <w:tr w:rsidR="002D517A" w:rsidRPr="007D392E" w14:paraId="6623F984" w14:textId="77777777" w:rsidTr="002D517A">
        <w:trPr>
          <w:cantSplit/>
          <w:trHeight w:val="136"/>
          <w:jc w:val="center"/>
        </w:trPr>
        <w:tc>
          <w:tcPr>
            <w:tcW w:w="982" w:type="dxa"/>
          </w:tcPr>
          <w:p w14:paraId="6C2FDF84" w14:textId="77777777" w:rsidR="002D517A" w:rsidRDefault="002D517A" w:rsidP="004C3129">
            <w:pPr>
              <w:pStyle w:val="CellNormal"/>
              <w:jc w:val="center"/>
            </w:pPr>
            <w:r>
              <w:t>4Fh</w:t>
            </w:r>
          </w:p>
        </w:tc>
        <w:tc>
          <w:tcPr>
            <w:tcW w:w="3789" w:type="dxa"/>
          </w:tcPr>
          <w:p w14:paraId="039EBE92" w14:textId="77777777" w:rsidR="002D517A" w:rsidRDefault="002D517A" w:rsidP="004C3129">
            <w:pPr>
              <w:pStyle w:val="CellNormal"/>
            </w:pPr>
            <w:r>
              <w:t>Ring Voltage Offset</w:t>
            </w:r>
          </w:p>
        </w:tc>
        <w:tc>
          <w:tcPr>
            <w:tcW w:w="4495" w:type="dxa"/>
          </w:tcPr>
          <w:p w14:paraId="7C01A500" w14:textId="77777777" w:rsidR="002D517A" w:rsidRDefault="002D517A" w:rsidP="004C3129">
            <w:pPr>
              <w:pStyle w:val="CellNormal"/>
            </w:pPr>
            <w:r>
              <w:t>OC MB</w:t>
            </w:r>
            <w:r w:rsidRPr="0025642D">
              <w:t xml:space="preserve"> CLR 0x10/11 [</w:t>
            </w:r>
            <w:r>
              <w:t>31:21</w:t>
            </w:r>
            <w:r w:rsidRPr="0025642D">
              <w:t>]</w:t>
            </w:r>
          </w:p>
        </w:tc>
      </w:tr>
      <w:tr w:rsidR="002D517A" w:rsidRPr="007D392E" w14:paraId="008E2885" w14:textId="77777777" w:rsidTr="002D517A">
        <w:trPr>
          <w:cantSplit/>
          <w:trHeight w:val="136"/>
          <w:jc w:val="center"/>
        </w:trPr>
        <w:tc>
          <w:tcPr>
            <w:tcW w:w="982" w:type="dxa"/>
          </w:tcPr>
          <w:p w14:paraId="0D283B5C" w14:textId="77777777" w:rsidR="002D517A" w:rsidRDefault="002D517A" w:rsidP="004C3129">
            <w:pPr>
              <w:pStyle w:val="CellNormal"/>
              <w:jc w:val="center"/>
            </w:pPr>
            <w:r>
              <w:t>50h</w:t>
            </w:r>
          </w:p>
        </w:tc>
        <w:tc>
          <w:tcPr>
            <w:tcW w:w="3789" w:type="dxa"/>
          </w:tcPr>
          <w:p w14:paraId="5B79FC4E" w14:textId="77777777" w:rsidR="002D517A" w:rsidRDefault="002D517A" w:rsidP="004C3129">
            <w:pPr>
              <w:pStyle w:val="CellNormal"/>
            </w:pPr>
            <w:r>
              <w:t>Overclocking Enable</w:t>
            </w:r>
          </w:p>
        </w:tc>
        <w:tc>
          <w:tcPr>
            <w:tcW w:w="4495" w:type="dxa"/>
          </w:tcPr>
          <w:p w14:paraId="71D12BE7" w14:textId="77777777" w:rsidR="002D517A" w:rsidRDefault="002D517A" w:rsidP="004C3129">
            <w:pPr>
              <w:pStyle w:val="CellNormal"/>
            </w:pPr>
            <w:r w:rsidRPr="00B562CF">
              <w:t>MSR 0x194 [20]</w:t>
            </w:r>
          </w:p>
        </w:tc>
      </w:tr>
      <w:tr w:rsidR="002D517A" w:rsidRPr="007D392E" w14:paraId="4D5C1FBF" w14:textId="77777777" w:rsidTr="002D517A">
        <w:trPr>
          <w:cantSplit/>
          <w:trHeight w:val="136"/>
          <w:jc w:val="center"/>
        </w:trPr>
        <w:tc>
          <w:tcPr>
            <w:tcW w:w="982" w:type="dxa"/>
          </w:tcPr>
          <w:p w14:paraId="68B5237F" w14:textId="77777777" w:rsidR="002D517A" w:rsidRDefault="002D517A" w:rsidP="004C3129">
            <w:pPr>
              <w:pStyle w:val="CellNormal"/>
              <w:jc w:val="center"/>
            </w:pPr>
            <w:r>
              <w:t>51h</w:t>
            </w:r>
          </w:p>
        </w:tc>
        <w:tc>
          <w:tcPr>
            <w:tcW w:w="3789" w:type="dxa"/>
          </w:tcPr>
          <w:p w14:paraId="081FAD49" w14:textId="77777777" w:rsidR="002D517A" w:rsidRDefault="002D517A" w:rsidP="004C3129">
            <w:pPr>
              <w:pStyle w:val="CellNormal"/>
            </w:pPr>
            <w:r>
              <w:t>Processor Graphics Slice Voltage Override</w:t>
            </w:r>
          </w:p>
        </w:tc>
        <w:tc>
          <w:tcPr>
            <w:tcW w:w="4495" w:type="dxa"/>
          </w:tcPr>
          <w:p w14:paraId="424788E9" w14:textId="77777777" w:rsidR="002D517A" w:rsidRDefault="002D517A" w:rsidP="004C3129">
            <w:pPr>
              <w:pStyle w:val="CellNormal"/>
            </w:pPr>
            <w:r>
              <w:t>OC MB</w:t>
            </w:r>
            <w:r w:rsidRPr="0025642D">
              <w:t xml:space="preserve"> </w:t>
            </w:r>
            <w:r>
              <w:t>GTSLICE</w:t>
            </w:r>
            <w:r w:rsidRPr="0025642D">
              <w:t xml:space="preserve"> 0x10/11 [</w:t>
            </w:r>
            <w:r>
              <w:t>19:8</w:t>
            </w:r>
            <w:r w:rsidRPr="0025642D">
              <w:t>]</w:t>
            </w:r>
          </w:p>
        </w:tc>
      </w:tr>
      <w:tr w:rsidR="002D517A" w:rsidRPr="007D392E" w14:paraId="652B7F34" w14:textId="77777777" w:rsidTr="002D517A">
        <w:trPr>
          <w:cantSplit/>
          <w:trHeight w:val="136"/>
          <w:jc w:val="center"/>
        </w:trPr>
        <w:tc>
          <w:tcPr>
            <w:tcW w:w="982" w:type="dxa"/>
            <w:tcBorders>
              <w:top w:val="single" w:sz="6" w:space="0" w:color="auto"/>
              <w:left w:val="single" w:sz="6" w:space="0" w:color="auto"/>
              <w:bottom w:val="single" w:sz="6" w:space="0" w:color="auto"/>
              <w:right w:val="single" w:sz="6" w:space="0" w:color="auto"/>
            </w:tcBorders>
          </w:tcPr>
          <w:p w14:paraId="623AB8B4" w14:textId="77777777" w:rsidR="002D517A" w:rsidRDefault="002D517A" w:rsidP="004C3129">
            <w:pPr>
              <w:pStyle w:val="CellNormal"/>
              <w:jc w:val="center"/>
            </w:pPr>
            <w:r>
              <w:t>52h</w:t>
            </w:r>
          </w:p>
        </w:tc>
        <w:tc>
          <w:tcPr>
            <w:tcW w:w="3789" w:type="dxa"/>
            <w:tcBorders>
              <w:top w:val="single" w:sz="6" w:space="0" w:color="auto"/>
              <w:left w:val="single" w:sz="6" w:space="0" w:color="auto"/>
              <w:bottom w:val="single" w:sz="6" w:space="0" w:color="auto"/>
              <w:right w:val="single" w:sz="6" w:space="0" w:color="auto"/>
            </w:tcBorders>
          </w:tcPr>
          <w:p w14:paraId="01CCB4D3" w14:textId="77777777" w:rsidR="002D517A" w:rsidRDefault="002D517A" w:rsidP="004C3129">
            <w:pPr>
              <w:pStyle w:val="CellNormal"/>
            </w:pPr>
            <w:r>
              <w:t>Processor Graphics Slice Voltage Mode</w:t>
            </w:r>
          </w:p>
        </w:tc>
        <w:tc>
          <w:tcPr>
            <w:tcW w:w="4495" w:type="dxa"/>
            <w:tcBorders>
              <w:top w:val="single" w:sz="6" w:space="0" w:color="auto"/>
              <w:left w:val="single" w:sz="6" w:space="0" w:color="auto"/>
              <w:bottom w:val="single" w:sz="6" w:space="0" w:color="auto"/>
              <w:right w:val="single" w:sz="6" w:space="0" w:color="auto"/>
            </w:tcBorders>
          </w:tcPr>
          <w:p w14:paraId="2541B78E" w14:textId="77777777" w:rsidR="002D517A" w:rsidRDefault="002D517A" w:rsidP="004C3129">
            <w:pPr>
              <w:pStyle w:val="CellNormal"/>
            </w:pPr>
            <w:r>
              <w:t>OC MB</w:t>
            </w:r>
            <w:r w:rsidRPr="0025642D">
              <w:t xml:space="preserve"> </w:t>
            </w:r>
            <w:r>
              <w:t>GTSLICE</w:t>
            </w:r>
            <w:r w:rsidRPr="0025642D">
              <w:t xml:space="preserve"> 0x10/11 [</w:t>
            </w:r>
            <w:r>
              <w:t>20</w:t>
            </w:r>
            <w:r w:rsidRPr="0025642D">
              <w:t>]</w:t>
            </w:r>
          </w:p>
        </w:tc>
      </w:tr>
      <w:tr w:rsidR="002D517A" w:rsidRPr="007D392E" w14:paraId="1C7AF308" w14:textId="77777777" w:rsidTr="002D517A">
        <w:trPr>
          <w:cantSplit/>
          <w:trHeight w:val="136"/>
          <w:jc w:val="center"/>
        </w:trPr>
        <w:tc>
          <w:tcPr>
            <w:tcW w:w="982" w:type="dxa"/>
          </w:tcPr>
          <w:p w14:paraId="50BBDCB5" w14:textId="77777777" w:rsidR="002D517A" w:rsidRDefault="002D517A" w:rsidP="004C3129">
            <w:pPr>
              <w:pStyle w:val="CellNormal"/>
              <w:jc w:val="center"/>
            </w:pPr>
            <w:r>
              <w:t>53h</w:t>
            </w:r>
          </w:p>
        </w:tc>
        <w:tc>
          <w:tcPr>
            <w:tcW w:w="3789" w:type="dxa"/>
          </w:tcPr>
          <w:p w14:paraId="520EFE65" w14:textId="77777777" w:rsidR="002D517A" w:rsidRDefault="002D517A" w:rsidP="004C3129">
            <w:pPr>
              <w:pStyle w:val="CellNormal"/>
            </w:pPr>
            <w:r>
              <w:t>Processor Graphics Slice Voltage Offset</w:t>
            </w:r>
          </w:p>
        </w:tc>
        <w:tc>
          <w:tcPr>
            <w:tcW w:w="4495" w:type="dxa"/>
          </w:tcPr>
          <w:p w14:paraId="24423F16" w14:textId="77777777" w:rsidR="002D517A" w:rsidRDefault="002D517A" w:rsidP="004C3129">
            <w:pPr>
              <w:pStyle w:val="CellNormal"/>
            </w:pPr>
            <w:r>
              <w:t>OC MB</w:t>
            </w:r>
            <w:r w:rsidRPr="0025642D">
              <w:t xml:space="preserve"> </w:t>
            </w:r>
            <w:r>
              <w:t>GTSLICE</w:t>
            </w:r>
            <w:r w:rsidRPr="0025642D">
              <w:t xml:space="preserve"> 0x10/11 [</w:t>
            </w:r>
            <w:r>
              <w:t>31:21</w:t>
            </w:r>
            <w:r w:rsidRPr="0025642D">
              <w:t>]</w:t>
            </w:r>
          </w:p>
        </w:tc>
      </w:tr>
      <w:tr w:rsidR="002D517A" w:rsidRPr="007D392E" w14:paraId="5F4A604A" w14:textId="77777777" w:rsidTr="002D517A">
        <w:trPr>
          <w:cantSplit/>
          <w:trHeight w:val="136"/>
          <w:jc w:val="center"/>
        </w:trPr>
        <w:tc>
          <w:tcPr>
            <w:tcW w:w="982" w:type="dxa"/>
            <w:tcBorders>
              <w:top w:val="single" w:sz="6" w:space="0" w:color="auto"/>
              <w:left w:val="single" w:sz="6" w:space="0" w:color="auto"/>
              <w:bottom w:val="single" w:sz="6" w:space="0" w:color="auto"/>
              <w:right w:val="single" w:sz="6" w:space="0" w:color="auto"/>
            </w:tcBorders>
          </w:tcPr>
          <w:p w14:paraId="33CA2AB0" w14:textId="77777777" w:rsidR="002D517A" w:rsidRDefault="002D517A" w:rsidP="004C3129">
            <w:pPr>
              <w:pStyle w:val="CellNormal"/>
              <w:jc w:val="center"/>
            </w:pPr>
            <w:r>
              <w:t>54h</w:t>
            </w:r>
          </w:p>
        </w:tc>
        <w:tc>
          <w:tcPr>
            <w:tcW w:w="3789" w:type="dxa"/>
            <w:tcBorders>
              <w:top w:val="single" w:sz="6" w:space="0" w:color="auto"/>
              <w:left w:val="single" w:sz="6" w:space="0" w:color="auto"/>
              <w:bottom w:val="single" w:sz="6" w:space="0" w:color="auto"/>
              <w:right w:val="single" w:sz="6" w:space="0" w:color="auto"/>
            </w:tcBorders>
          </w:tcPr>
          <w:p w14:paraId="6DD45EED" w14:textId="77777777" w:rsidR="002D517A" w:rsidRDefault="002D517A" w:rsidP="004C3129">
            <w:pPr>
              <w:pStyle w:val="CellNormal"/>
            </w:pPr>
            <w:r>
              <w:t>Package Current Limit</w:t>
            </w:r>
          </w:p>
        </w:tc>
        <w:tc>
          <w:tcPr>
            <w:tcW w:w="4495" w:type="dxa"/>
            <w:tcBorders>
              <w:top w:val="single" w:sz="6" w:space="0" w:color="auto"/>
              <w:left w:val="single" w:sz="6" w:space="0" w:color="auto"/>
              <w:bottom w:val="single" w:sz="6" w:space="0" w:color="auto"/>
              <w:right w:val="single" w:sz="6" w:space="0" w:color="auto"/>
            </w:tcBorders>
          </w:tcPr>
          <w:p w14:paraId="074AA4C2" w14:textId="77777777" w:rsidR="002D517A" w:rsidRDefault="002D517A" w:rsidP="004C3129">
            <w:pPr>
              <w:pStyle w:val="CellNormal"/>
            </w:pPr>
            <w:r w:rsidRPr="00C53015">
              <w:t>MSR 0x601 [12:0]</w:t>
            </w:r>
          </w:p>
          <w:p w14:paraId="559F674A" w14:textId="77777777" w:rsidR="002D517A" w:rsidRDefault="002D517A" w:rsidP="004C3129">
            <w:pPr>
              <w:pStyle w:val="CellNormal"/>
            </w:pPr>
            <w:r>
              <w:t xml:space="preserve">This is the same as the control 39h. Between IVB and HSW, the graphics current limit was dropped, so this was created to differentiate “Core Current Limit” from “Package Current Limit” </w:t>
            </w:r>
          </w:p>
        </w:tc>
      </w:tr>
      <w:tr w:rsidR="002D517A" w:rsidRPr="007D392E" w14:paraId="16E3F13F" w14:textId="77777777" w:rsidTr="002D517A">
        <w:trPr>
          <w:cantSplit/>
          <w:trHeight w:val="136"/>
          <w:jc w:val="center"/>
        </w:trPr>
        <w:tc>
          <w:tcPr>
            <w:tcW w:w="982" w:type="dxa"/>
          </w:tcPr>
          <w:p w14:paraId="435CF1FD" w14:textId="77777777" w:rsidR="002D517A" w:rsidRDefault="002D517A" w:rsidP="004C3129">
            <w:pPr>
              <w:pStyle w:val="CellNormal"/>
              <w:jc w:val="center"/>
            </w:pPr>
            <w:r>
              <w:t>55h</w:t>
            </w:r>
          </w:p>
        </w:tc>
        <w:tc>
          <w:tcPr>
            <w:tcW w:w="3789" w:type="dxa"/>
          </w:tcPr>
          <w:p w14:paraId="5FBC6175" w14:textId="77777777" w:rsidR="002D517A" w:rsidRDefault="002D517A" w:rsidP="004C3129">
            <w:pPr>
              <w:pStyle w:val="CellNormal"/>
            </w:pPr>
            <w:r>
              <w:t>System Agent Voltage Offset</w:t>
            </w:r>
          </w:p>
        </w:tc>
        <w:tc>
          <w:tcPr>
            <w:tcW w:w="4495" w:type="dxa"/>
          </w:tcPr>
          <w:p w14:paraId="58F3AA95" w14:textId="77777777" w:rsidR="002D517A" w:rsidRDefault="002D517A" w:rsidP="004C3129">
            <w:pPr>
              <w:pStyle w:val="CellNormal"/>
            </w:pPr>
            <w:r>
              <w:t>OC MB</w:t>
            </w:r>
            <w:r w:rsidRPr="00346DCD">
              <w:t xml:space="preserve"> SA 0x10/11 [31:21]</w:t>
            </w:r>
          </w:p>
        </w:tc>
      </w:tr>
      <w:tr w:rsidR="002D517A" w:rsidRPr="007D392E" w14:paraId="31A64D71" w14:textId="77777777" w:rsidTr="002D517A">
        <w:trPr>
          <w:cantSplit/>
          <w:trHeight w:val="136"/>
          <w:jc w:val="center"/>
        </w:trPr>
        <w:tc>
          <w:tcPr>
            <w:tcW w:w="982" w:type="dxa"/>
          </w:tcPr>
          <w:p w14:paraId="41AAAC91" w14:textId="77777777" w:rsidR="002D517A" w:rsidRDefault="002D517A" w:rsidP="004C3129">
            <w:pPr>
              <w:pStyle w:val="CellNormal"/>
              <w:jc w:val="center"/>
            </w:pPr>
            <w:r>
              <w:t>56h</w:t>
            </w:r>
          </w:p>
        </w:tc>
        <w:tc>
          <w:tcPr>
            <w:tcW w:w="3789" w:type="dxa"/>
          </w:tcPr>
          <w:p w14:paraId="4BAB16BC" w14:textId="77777777" w:rsidR="002D517A" w:rsidRDefault="002D517A" w:rsidP="004C3129">
            <w:pPr>
              <w:pStyle w:val="CellNormal"/>
            </w:pPr>
            <w:r>
              <w:t>FIVR Faults</w:t>
            </w:r>
          </w:p>
        </w:tc>
        <w:tc>
          <w:tcPr>
            <w:tcW w:w="4495" w:type="dxa"/>
          </w:tcPr>
          <w:p w14:paraId="7D93FEE3" w14:textId="77777777" w:rsidR="002D517A" w:rsidRDefault="002D517A" w:rsidP="004C3129">
            <w:pPr>
              <w:pStyle w:val="CellNormal"/>
            </w:pPr>
            <w:r>
              <w:t>OC MB</w:t>
            </w:r>
            <w:r w:rsidRPr="00346DCD">
              <w:t xml:space="preserve"> IA 0x14/15 [0]</w:t>
            </w:r>
          </w:p>
        </w:tc>
      </w:tr>
      <w:tr w:rsidR="002D517A" w:rsidRPr="007D392E" w14:paraId="394131F5" w14:textId="77777777" w:rsidTr="002D517A">
        <w:trPr>
          <w:cantSplit/>
          <w:trHeight w:val="136"/>
          <w:jc w:val="center"/>
        </w:trPr>
        <w:tc>
          <w:tcPr>
            <w:tcW w:w="982" w:type="dxa"/>
          </w:tcPr>
          <w:p w14:paraId="53F5AF02" w14:textId="77777777" w:rsidR="002D517A" w:rsidRDefault="002D517A" w:rsidP="004C3129">
            <w:pPr>
              <w:pStyle w:val="CellNormal"/>
              <w:jc w:val="center"/>
            </w:pPr>
            <w:r>
              <w:t>57h</w:t>
            </w:r>
          </w:p>
        </w:tc>
        <w:tc>
          <w:tcPr>
            <w:tcW w:w="3789" w:type="dxa"/>
          </w:tcPr>
          <w:p w14:paraId="1347BA18" w14:textId="77777777" w:rsidR="002D517A" w:rsidRDefault="002D517A" w:rsidP="004C3129">
            <w:pPr>
              <w:pStyle w:val="CellNormal"/>
            </w:pPr>
            <w:r>
              <w:t>FIVR Efficiency Management</w:t>
            </w:r>
          </w:p>
        </w:tc>
        <w:tc>
          <w:tcPr>
            <w:tcW w:w="4495" w:type="dxa"/>
          </w:tcPr>
          <w:p w14:paraId="41BAE071" w14:textId="77777777" w:rsidR="002D517A" w:rsidRDefault="002D517A" w:rsidP="004C3129">
            <w:pPr>
              <w:pStyle w:val="CellNormal"/>
            </w:pPr>
            <w:r>
              <w:t>OC MB IA 0x14/15 [1</w:t>
            </w:r>
            <w:r w:rsidRPr="00346DCD">
              <w:t>]</w:t>
            </w:r>
          </w:p>
        </w:tc>
      </w:tr>
      <w:tr w:rsidR="002D517A" w:rsidRPr="007D392E" w14:paraId="26803890" w14:textId="77777777" w:rsidTr="002D517A">
        <w:trPr>
          <w:cantSplit/>
          <w:trHeight w:val="136"/>
          <w:jc w:val="center"/>
        </w:trPr>
        <w:tc>
          <w:tcPr>
            <w:tcW w:w="982" w:type="dxa"/>
          </w:tcPr>
          <w:p w14:paraId="152654DB" w14:textId="77777777" w:rsidR="002D517A" w:rsidRDefault="002D517A" w:rsidP="004C3129">
            <w:pPr>
              <w:pStyle w:val="CellNormal"/>
              <w:jc w:val="center"/>
            </w:pPr>
            <w:r>
              <w:t>58h</w:t>
            </w:r>
          </w:p>
        </w:tc>
        <w:tc>
          <w:tcPr>
            <w:tcW w:w="3789" w:type="dxa"/>
          </w:tcPr>
          <w:p w14:paraId="7A9208A8" w14:textId="77777777" w:rsidR="002D517A" w:rsidRDefault="002D517A" w:rsidP="004C3129">
            <w:pPr>
              <w:pStyle w:val="CellNormal"/>
            </w:pPr>
            <w:r>
              <w:t>IA Core Voltage Mode</w:t>
            </w:r>
          </w:p>
        </w:tc>
        <w:tc>
          <w:tcPr>
            <w:tcW w:w="4495" w:type="dxa"/>
          </w:tcPr>
          <w:p w14:paraId="4F631096" w14:textId="77777777" w:rsidR="002D517A" w:rsidRDefault="002D517A" w:rsidP="004C3129">
            <w:pPr>
              <w:pStyle w:val="CellNormal"/>
            </w:pPr>
            <w:r>
              <w:t>OC MB</w:t>
            </w:r>
            <w:r w:rsidRPr="00DE7247">
              <w:t xml:space="preserve"> IA 0x10/11 [20]</w:t>
            </w:r>
          </w:p>
        </w:tc>
      </w:tr>
      <w:tr w:rsidR="002D517A" w:rsidRPr="007D392E" w14:paraId="485350B9" w14:textId="77777777" w:rsidTr="002D517A">
        <w:trPr>
          <w:cantSplit/>
          <w:trHeight w:val="136"/>
          <w:jc w:val="center"/>
        </w:trPr>
        <w:tc>
          <w:tcPr>
            <w:tcW w:w="982" w:type="dxa"/>
          </w:tcPr>
          <w:p w14:paraId="2006BFA3" w14:textId="77777777" w:rsidR="002D517A" w:rsidRDefault="002D517A" w:rsidP="004C3129">
            <w:pPr>
              <w:pStyle w:val="CellNormal"/>
              <w:jc w:val="center"/>
            </w:pPr>
            <w:r>
              <w:t>59h</w:t>
            </w:r>
          </w:p>
        </w:tc>
        <w:tc>
          <w:tcPr>
            <w:tcW w:w="3789" w:type="dxa"/>
          </w:tcPr>
          <w:p w14:paraId="3DF28317" w14:textId="77777777" w:rsidR="002D517A" w:rsidRDefault="002D517A" w:rsidP="004C3129">
            <w:pPr>
              <w:pStyle w:val="CellNormal"/>
            </w:pPr>
            <w:r>
              <w:t>SVID Voltage Override</w:t>
            </w:r>
          </w:p>
        </w:tc>
        <w:tc>
          <w:tcPr>
            <w:tcW w:w="4495" w:type="dxa"/>
          </w:tcPr>
          <w:p w14:paraId="1B9BF003" w14:textId="77777777" w:rsidR="002D517A" w:rsidRDefault="002D517A" w:rsidP="004C3129">
            <w:pPr>
              <w:pStyle w:val="CellNormal"/>
            </w:pPr>
            <w:r>
              <w:t>OC MB</w:t>
            </w:r>
            <w:r w:rsidRPr="00DE7247">
              <w:t xml:space="preserve"> IA 0x12/13 [11:0]</w:t>
            </w:r>
          </w:p>
        </w:tc>
      </w:tr>
      <w:tr w:rsidR="002D517A" w:rsidRPr="007D392E" w14:paraId="61D0B371" w14:textId="77777777" w:rsidTr="002D517A">
        <w:trPr>
          <w:cantSplit/>
          <w:trHeight w:val="136"/>
          <w:jc w:val="center"/>
        </w:trPr>
        <w:tc>
          <w:tcPr>
            <w:tcW w:w="982" w:type="dxa"/>
          </w:tcPr>
          <w:p w14:paraId="3F4C946F" w14:textId="77777777" w:rsidR="002D517A" w:rsidRDefault="002D517A" w:rsidP="004C3129">
            <w:pPr>
              <w:pStyle w:val="CellNormal"/>
              <w:jc w:val="center"/>
            </w:pPr>
            <w:r>
              <w:t>5Ah</w:t>
            </w:r>
          </w:p>
        </w:tc>
        <w:tc>
          <w:tcPr>
            <w:tcW w:w="3789" w:type="dxa"/>
          </w:tcPr>
          <w:p w14:paraId="77E74E3F" w14:textId="77777777" w:rsidR="002D517A" w:rsidRDefault="002D517A" w:rsidP="004C3129">
            <w:pPr>
              <w:pStyle w:val="CellNormal"/>
            </w:pPr>
            <w:r>
              <w:t>PEG/DMI Ratio</w:t>
            </w:r>
          </w:p>
        </w:tc>
        <w:tc>
          <w:tcPr>
            <w:tcW w:w="4495" w:type="dxa"/>
          </w:tcPr>
          <w:p w14:paraId="7FB1C49D" w14:textId="77777777" w:rsidR="002D517A" w:rsidRDefault="002D517A" w:rsidP="004C3129">
            <w:pPr>
              <w:pStyle w:val="CellNormal"/>
            </w:pPr>
          </w:p>
        </w:tc>
      </w:tr>
      <w:tr w:rsidR="002D517A" w:rsidRPr="007D392E" w14:paraId="07278854" w14:textId="77777777" w:rsidTr="002D517A">
        <w:trPr>
          <w:cantSplit/>
          <w:trHeight w:val="136"/>
          <w:jc w:val="center"/>
        </w:trPr>
        <w:tc>
          <w:tcPr>
            <w:tcW w:w="982" w:type="dxa"/>
          </w:tcPr>
          <w:p w14:paraId="1E80F25C" w14:textId="77777777" w:rsidR="002D517A" w:rsidRDefault="002D517A" w:rsidP="004C3129">
            <w:pPr>
              <w:pStyle w:val="CellNormal"/>
              <w:jc w:val="center"/>
            </w:pPr>
            <w:r>
              <w:t>5Bh</w:t>
            </w:r>
          </w:p>
        </w:tc>
        <w:tc>
          <w:tcPr>
            <w:tcW w:w="3789" w:type="dxa"/>
          </w:tcPr>
          <w:p w14:paraId="53DE7402" w14:textId="77777777" w:rsidR="002D517A" w:rsidRDefault="002D517A" w:rsidP="004C3129">
            <w:pPr>
              <w:pStyle w:val="CellNormal"/>
            </w:pPr>
            <w:r>
              <w:t xml:space="preserve">I/O Analog Voltage Offset </w:t>
            </w:r>
          </w:p>
        </w:tc>
        <w:tc>
          <w:tcPr>
            <w:tcW w:w="4495" w:type="dxa"/>
          </w:tcPr>
          <w:p w14:paraId="18156099" w14:textId="77777777" w:rsidR="002D517A" w:rsidRDefault="002D517A" w:rsidP="004C3129">
            <w:pPr>
              <w:pStyle w:val="CellNormal"/>
            </w:pPr>
            <w:r>
              <w:t>OC MB</w:t>
            </w:r>
            <w:r w:rsidRPr="00DE7247">
              <w:t xml:space="preserve"> IOA 0x10/11 [31:21] </w:t>
            </w:r>
          </w:p>
        </w:tc>
      </w:tr>
      <w:tr w:rsidR="002D517A" w:rsidRPr="007D392E" w14:paraId="70D34FCF" w14:textId="77777777" w:rsidTr="002D517A">
        <w:trPr>
          <w:cantSplit/>
          <w:trHeight w:val="136"/>
          <w:jc w:val="center"/>
        </w:trPr>
        <w:tc>
          <w:tcPr>
            <w:tcW w:w="982" w:type="dxa"/>
          </w:tcPr>
          <w:p w14:paraId="12A5C194" w14:textId="77777777" w:rsidR="002D517A" w:rsidRDefault="002D517A" w:rsidP="004C3129">
            <w:pPr>
              <w:pStyle w:val="CellNormal"/>
              <w:jc w:val="center"/>
            </w:pPr>
            <w:r>
              <w:t>5Ch</w:t>
            </w:r>
          </w:p>
        </w:tc>
        <w:tc>
          <w:tcPr>
            <w:tcW w:w="3789" w:type="dxa"/>
          </w:tcPr>
          <w:p w14:paraId="7C00140B" w14:textId="77777777" w:rsidR="002D517A" w:rsidRDefault="002D517A" w:rsidP="004C3129">
            <w:pPr>
              <w:pStyle w:val="CellNormal"/>
            </w:pPr>
            <w:r>
              <w:t xml:space="preserve">I/O Digital Voltage Offset </w:t>
            </w:r>
          </w:p>
        </w:tc>
        <w:tc>
          <w:tcPr>
            <w:tcW w:w="4495" w:type="dxa"/>
          </w:tcPr>
          <w:p w14:paraId="2A0DDC90" w14:textId="77777777" w:rsidR="002D517A" w:rsidRDefault="002D517A" w:rsidP="004C3129">
            <w:pPr>
              <w:pStyle w:val="CellNormal"/>
            </w:pPr>
            <w:r>
              <w:t>OC MB</w:t>
            </w:r>
            <w:r w:rsidRPr="00DE7247">
              <w:t xml:space="preserve"> IO</w:t>
            </w:r>
            <w:r>
              <w:t>D</w:t>
            </w:r>
            <w:r w:rsidRPr="00DE7247">
              <w:t xml:space="preserve"> 0x10/11 [31:21] </w:t>
            </w:r>
          </w:p>
        </w:tc>
      </w:tr>
      <w:tr w:rsidR="002D517A" w:rsidRPr="007D392E" w14:paraId="33D5607D" w14:textId="77777777" w:rsidTr="002D517A">
        <w:trPr>
          <w:cantSplit/>
          <w:trHeight w:val="136"/>
          <w:jc w:val="center"/>
        </w:trPr>
        <w:tc>
          <w:tcPr>
            <w:tcW w:w="982" w:type="dxa"/>
          </w:tcPr>
          <w:p w14:paraId="75A9ADAF" w14:textId="77777777" w:rsidR="002D517A" w:rsidRDefault="002D517A" w:rsidP="004C3129">
            <w:pPr>
              <w:pStyle w:val="CellNormal"/>
              <w:jc w:val="center"/>
            </w:pPr>
            <w:r>
              <w:t>5Dh</w:t>
            </w:r>
          </w:p>
        </w:tc>
        <w:tc>
          <w:tcPr>
            <w:tcW w:w="3789" w:type="dxa"/>
          </w:tcPr>
          <w:p w14:paraId="09790B96" w14:textId="77777777" w:rsidR="002D517A" w:rsidRDefault="002D517A" w:rsidP="004C3129">
            <w:pPr>
              <w:pStyle w:val="CellNormal"/>
              <w:tabs>
                <w:tab w:val="left" w:pos="4275"/>
              </w:tabs>
            </w:pPr>
            <w:r>
              <w:t>All Bank Row Pre-charge Delay Time (tRPab)</w:t>
            </w:r>
          </w:p>
        </w:tc>
        <w:tc>
          <w:tcPr>
            <w:tcW w:w="4495" w:type="dxa"/>
          </w:tcPr>
          <w:p w14:paraId="03BE3A76" w14:textId="77777777" w:rsidR="002D517A" w:rsidRDefault="002D517A" w:rsidP="004C3129">
            <w:pPr>
              <w:pStyle w:val="CellNormal"/>
              <w:tabs>
                <w:tab w:val="left" w:pos="4275"/>
              </w:tabs>
            </w:pPr>
          </w:p>
        </w:tc>
      </w:tr>
      <w:tr w:rsidR="002D517A" w:rsidRPr="007D392E" w14:paraId="6DE8C1D5" w14:textId="77777777" w:rsidTr="002D517A">
        <w:trPr>
          <w:cantSplit/>
          <w:trHeight w:val="136"/>
          <w:jc w:val="center"/>
        </w:trPr>
        <w:tc>
          <w:tcPr>
            <w:tcW w:w="982" w:type="dxa"/>
          </w:tcPr>
          <w:p w14:paraId="1BE367EA" w14:textId="77777777" w:rsidR="002D517A" w:rsidRDefault="002D517A" w:rsidP="004C3129">
            <w:pPr>
              <w:pStyle w:val="CellNormal"/>
              <w:jc w:val="center"/>
            </w:pPr>
            <w:r>
              <w:t>5Eh</w:t>
            </w:r>
          </w:p>
        </w:tc>
        <w:tc>
          <w:tcPr>
            <w:tcW w:w="3789" w:type="dxa"/>
          </w:tcPr>
          <w:p w14:paraId="7E1640F0" w14:textId="77777777" w:rsidR="002D517A" w:rsidRDefault="002D517A" w:rsidP="004C3129">
            <w:pPr>
              <w:pStyle w:val="CellNormal"/>
              <w:tabs>
                <w:tab w:val="left" w:pos="4275"/>
              </w:tabs>
            </w:pPr>
            <w:r>
              <w:t>ED RAM PLL Ratio</w:t>
            </w:r>
            <w:r>
              <w:rPr>
                <w:vanish/>
              </w:rPr>
              <w:t>r Broadwell based processors.</w:t>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r>
              <w:rPr>
                <w:vanish/>
              </w:rPr>
              <w:pgNum/>
            </w:r>
          </w:p>
        </w:tc>
        <w:tc>
          <w:tcPr>
            <w:tcW w:w="4495" w:type="dxa"/>
          </w:tcPr>
          <w:p w14:paraId="36C63B96" w14:textId="77777777" w:rsidR="002D517A" w:rsidRDefault="002D517A" w:rsidP="004C3129">
            <w:pPr>
              <w:pStyle w:val="CellNormal"/>
              <w:tabs>
                <w:tab w:val="left" w:pos="4275"/>
              </w:tabs>
            </w:pPr>
            <w:r w:rsidRPr="004A2917">
              <w:t>MCHBAR 0x5E08</w:t>
            </w:r>
          </w:p>
        </w:tc>
      </w:tr>
      <w:tr w:rsidR="002D517A" w:rsidRPr="007D392E" w14:paraId="670EFA7E" w14:textId="77777777" w:rsidTr="002D517A">
        <w:trPr>
          <w:cantSplit/>
          <w:trHeight w:val="136"/>
          <w:jc w:val="center"/>
        </w:trPr>
        <w:tc>
          <w:tcPr>
            <w:tcW w:w="982" w:type="dxa"/>
          </w:tcPr>
          <w:p w14:paraId="1560E824" w14:textId="77777777" w:rsidR="002D517A" w:rsidRDefault="002D517A" w:rsidP="004C3129">
            <w:pPr>
              <w:pStyle w:val="CellNormal"/>
              <w:jc w:val="center"/>
            </w:pPr>
            <w:r>
              <w:t>60h</w:t>
            </w:r>
          </w:p>
        </w:tc>
        <w:tc>
          <w:tcPr>
            <w:tcW w:w="3789" w:type="dxa"/>
          </w:tcPr>
          <w:p w14:paraId="41B665F3" w14:textId="77777777" w:rsidR="002D517A" w:rsidRDefault="002D517A" w:rsidP="004C3129">
            <w:pPr>
              <w:pStyle w:val="CellNormal"/>
              <w:tabs>
                <w:tab w:val="left" w:pos="4275"/>
              </w:tabs>
            </w:pPr>
            <w:r>
              <w:t>7-Active Core Ratio Limit</w:t>
            </w:r>
          </w:p>
        </w:tc>
        <w:tc>
          <w:tcPr>
            <w:tcW w:w="4495" w:type="dxa"/>
          </w:tcPr>
          <w:p w14:paraId="0D71EFF3" w14:textId="77777777" w:rsidR="002D517A" w:rsidRDefault="002D517A" w:rsidP="004C3129">
            <w:r>
              <w:rPr>
                <w:rFonts w:ascii="Calibri" w:hAnsi="Calibri" w:cs="Calibri"/>
                <w:color w:val="000000"/>
                <w:sz w:val="22"/>
                <w:szCs w:val="22"/>
              </w:rPr>
              <w:t>MSR 0x1AD [55:48]</w:t>
            </w:r>
            <w:r>
              <w:t xml:space="preserve"> – locked by OC lock bit (MSR 194h [20])</w:t>
            </w:r>
          </w:p>
        </w:tc>
      </w:tr>
      <w:tr w:rsidR="002D517A" w:rsidRPr="007D392E" w14:paraId="34B1E13C" w14:textId="77777777" w:rsidTr="002D517A">
        <w:trPr>
          <w:cantSplit/>
          <w:trHeight w:val="136"/>
          <w:jc w:val="center"/>
        </w:trPr>
        <w:tc>
          <w:tcPr>
            <w:tcW w:w="982" w:type="dxa"/>
          </w:tcPr>
          <w:p w14:paraId="44AC9CF9" w14:textId="77777777" w:rsidR="002D517A" w:rsidRDefault="002D517A" w:rsidP="004C3129">
            <w:pPr>
              <w:pStyle w:val="CellNormal"/>
              <w:jc w:val="center"/>
            </w:pPr>
            <w:r>
              <w:t>61h</w:t>
            </w:r>
          </w:p>
        </w:tc>
        <w:tc>
          <w:tcPr>
            <w:tcW w:w="3789" w:type="dxa"/>
          </w:tcPr>
          <w:p w14:paraId="2D0ED732" w14:textId="77777777" w:rsidR="002D517A" w:rsidRDefault="002D517A" w:rsidP="004C3129">
            <w:pPr>
              <w:pStyle w:val="CellNormal"/>
              <w:tabs>
                <w:tab w:val="left" w:pos="4275"/>
              </w:tabs>
            </w:pPr>
            <w:r>
              <w:t>8-Active Core Ratio Limit</w:t>
            </w:r>
          </w:p>
        </w:tc>
        <w:tc>
          <w:tcPr>
            <w:tcW w:w="4495" w:type="dxa"/>
          </w:tcPr>
          <w:p w14:paraId="2D6271BB" w14:textId="77777777" w:rsidR="002D517A" w:rsidRPr="004A2917" w:rsidRDefault="002D517A" w:rsidP="004C3129">
            <w:pPr>
              <w:rPr>
                <w:rFonts w:ascii="Calibri" w:hAnsi="Calibri" w:cs="Calibri"/>
                <w:color w:val="000000"/>
                <w:sz w:val="22"/>
                <w:szCs w:val="22"/>
              </w:rPr>
            </w:pPr>
            <w:r>
              <w:rPr>
                <w:rFonts w:ascii="Calibri" w:hAnsi="Calibri" w:cs="Calibri"/>
                <w:color w:val="000000"/>
                <w:sz w:val="22"/>
                <w:szCs w:val="22"/>
              </w:rPr>
              <w:t>MSR 0x1AD [63:56]</w:t>
            </w:r>
            <w:r>
              <w:t xml:space="preserve"> – locked by OC lock bit (MSR 194h [20])</w:t>
            </w:r>
          </w:p>
        </w:tc>
      </w:tr>
      <w:tr w:rsidR="002D517A" w14:paraId="4AD8B785" w14:textId="77777777" w:rsidTr="002D517A">
        <w:trPr>
          <w:cantSplit/>
          <w:trHeight w:val="136"/>
          <w:jc w:val="center"/>
        </w:trPr>
        <w:tc>
          <w:tcPr>
            <w:tcW w:w="982" w:type="dxa"/>
          </w:tcPr>
          <w:p w14:paraId="271A8D85" w14:textId="77777777" w:rsidR="002D517A" w:rsidRDefault="002D517A" w:rsidP="004C3129">
            <w:pPr>
              <w:pStyle w:val="CellNormal"/>
              <w:jc w:val="center"/>
            </w:pPr>
            <w:r>
              <w:lastRenderedPageBreak/>
              <w:t>62h</w:t>
            </w:r>
          </w:p>
        </w:tc>
        <w:tc>
          <w:tcPr>
            <w:tcW w:w="3789" w:type="dxa"/>
          </w:tcPr>
          <w:p w14:paraId="40B3EF2C" w14:textId="77777777" w:rsidR="002D517A" w:rsidRDefault="002D517A" w:rsidP="004C3129">
            <w:pPr>
              <w:pStyle w:val="CellNormal"/>
              <w:tabs>
                <w:tab w:val="left" w:pos="4275"/>
              </w:tabs>
            </w:pPr>
            <w:r>
              <w:t>Processor Graphics Unslice Voltage mode</w:t>
            </w:r>
          </w:p>
        </w:tc>
        <w:tc>
          <w:tcPr>
            <w:tcW w:w="4495" w:type="dxa"/>
          </w:tcPr>
          <w:p w14:paraId="51EB4C3E" w14:textId="77777777" w:rsidR="002D517A" w:rsidRDefault="002D517A" w:rsidP="004C3129">
            <w:pPr>
              <w:pStyle w:val="CellNormal"/>
            </w:pPr>
            <w:r>
              <w:t>OC MB</w:t>
            </w:r>
            <w:r w:rsidRPr="0025642D">
              <w:t xml:space="preserve"> 0x10/11 [</w:t>
            </w:r>
            <w:r>
              <w:t>20</w:t>
            </w:r>
            <w:r w:rsidRPr="0025642D">
              <w:t>]</w:t>
            </w:r>
            <w:r>
              <w:t>, Domain ID = Graphics Unslice (3)</w:t>
            </w:r>
          </w:p>
        </w:tc>
      </w:tr>
      <w:tr w:rsidR="002D517A" w14:paraId="40A3EA09" w14:textId="77777777" w:rsidTr="002D517A">
        <w:trPr>
          <w:cantSplit/>
          <w:trHeight w:val="136"/>
          <w:jc w:val="center"/>
        </w:trPr>
        <w:tc>
          <w:tcPr>
            <w:tcW w:w="982" w:type="dxa"/>
          </w:tcPr>
          <w:p w14:paraId="770550B7" w14:textId="77777777" w:rsidR="002D517A" w:rsidRDefault="002D517A" w:rsidP="004C3129">
            <w:pPr>
              <w:pStyle w:val="CellNormal"/>
              <w:jc w:val="center"/>
            </w:pPr>
            <w:r>
              <w:t>63h</w:t>
            </w:r>
          </w:p>
        </w:tc>
        <w:tc>
          <w:tcPr>
            <w:tcW w:w="3789" w:type="dxa"/>
          </w:tcPr>
          <w:p w14:paraId="21F66FCC" w14:textId="77777777" w:rsidR="002D517A" w:rsidRDefault="002D517A" w:rsidP="004C3129">
            <w:pPr>
              <w:pStyle w:val="CellNormal"/>
              <w:tabs>
                <w:tab w:val="left" w:pos="4275"/>
              </w:tabs>
            </w:pPr>
            <w:r>
              <w:t>Processor Graphics Unslice Voltage Override</w:t>
            </w:r>
          </w:p>
        </w:tc>
        <w:tc>
          <w:tcPr>
            <w:tcW w:w="4495" w:type="dxa"/>
          </w:tcPr>
          <w:p w14:paraId="062BAD92" w14:textId="77777777" w:rsidR="002D517A" w:rsidRDefault="002D517A" w:rsidP="004C3129">
            <w:pPr>
              <w:pStyle w:val="CellNormal"/>
            </w:pPr>
            <w:r>
              <w:t>OC MB</w:t>
            </w:r>
            <w:r w:rsidRPr="0025642D">
              <w:t xml:space="preserve"> 0x10/11 [</w:t>
            </w:r>
            <w:r>
              <w:t>19:8</w:t>
            </w:r>
            <w:r w:rsidRPr="0025642D">
              <w:t>]</w:t>
            </w:r>
          </w:p>
          <w:p w14:paraId="54AE5FF4" w14:textId="77777777" w:rsidR="002D517A" w:rsidRDefault="002D517A" w:rsidP="004C3129">
            <w:pPr>
              <w:pStyle w:val="CellNormal"/>
              <w:tabs>
                <w:tab w:val="left" w:pos="4275"/>
              </w:tabs>
            </w:pPr>
            <w:r>
              <w:t>, Domain ID = Graphics Unslice (3)</w:t>
            </w:r>
          </w:p>
        </w:tc>
      </w:tr>
      <w:tr w:rsidR="002D517A" w14:paraId="28058812" w14:textId="77777777" w:rsidTr="002D517A">
        <w:trPr>
          <w:cantSplit/>
          <w:trHeight w:val="136"/>
          <w:jc w:val="center"/>
        </w:trPr>
        <w:tc>
          <w:tcPr>
            <w:tcW w:w="982" w:type="dxa"/>
          </w:tcPr>
          <w:p w14:paraId="6B561F4D" w14:textId="77777777" w:rsidR="002D517A" w:rsidRDefault="002D517A" w:rsidP="004C3129">
            <w:pPr>
              <w:pStyle w:val="CellNormal"/>
              <w:jc w:val="center"/>
            </w:pPr>
            <w:r>
              <w:t>64h</w:t>
            </w:r>
          </w:p>
        </w:tc>
        <w:tc>
          <w:tcPr>
            <w:tcW w:w="3789" w:type="dxa"/>
          </w:tcPr>
          <w:p w14:paraId="61FBCA7A" w14:textId="77777777" w:rsidR="002D517A" w:rsidRDefault="002D517A" w:rsidP="004C3129">
            <w:pPr>
              <w:pStyle w:val="CellNormal"/>
              <w:tabs>
                <w:tab w:val="left" w:pos="4275"/>
              </w:tabs>
            </w:pPr>
            <w:r>
              <w:t>Processor Graphics Unslice Voltage Offset</w:t>
            </w:r>
          </w:p>
        </w:tc>
        <w:tc>
          <w:tcPr>
            <w:tcW w:w="4495" w:type="dxa"/>
          </w:tcPr>
          <w:p w14:paraId="13938DC1" w14:textId="77777777" w:rsidR="002D517A" w:rsidRDefault="002D517A" w:rsidP="004C3129">
            <w:pPr>
              <w:pStyle w:val="CellNormal"/>
            </w:pPr>
            <w:r>
              <w:t>OC MB</w:t>
            </w:r>
            <w:r w:rsidRPr="0025642D">
              <w:t xml:space="preserve"> 0x10/11 [</w:t>
            </w:r>
            <w:r>
              <w:t>31:21</w:t>
            </w:r>
            <w:r w:rsidRPr="0025642D">
              <w:t>]</w:t>
            </w:r>
          </w:p>
          <w:p w14:paraId="1EB1DA04" w14:textId="77777777" w:rsidR="002D517A" w:rsidRDefault="002D517A" w:rsidP="004C3129">
            <w:pPr>
              <w:pStyle w:val="CellNormal"/>
              <w:tabs>
                <w:tab w:val="left" w:pos="4275"/>
              </w:tabs>
            </w:pPr>
            <w:r>
              <w:t>, Domain ID = Graphics Unslice (3)</w:t>
            </w:r>
          </w:p>
        </w:tc>
      </w:tr>
      <w:tr w:rsidR="002D517A" w:rsidRPr="007D392E" w14:paraId="504C33E4" w14:textId="77777777" w:rsidTr="002D517A">
        <w:trPr>
          <w:cantSplit/>
          <w:trHeight w:val="136"/>
          <w:jc w:val="center"/>
        </w:trPr>
        <w:tc>
          <w:tcPr>
            <w:tcW w:w="982" w:type="dxa"/>
          </w:tcPr>
          <w:p w14:paraId="7741F25A" w14:textId="77777777" w:rsidR="002D517A" w:rsidRDefault="002D517A" w:rsidP="004C3129">
            <w:pPr>
              <w:pStyle w:val="CellNormal"/>
              <w:jc w:val="center"/>
            </w:pPr>
            <w:r>
              <w:t>65h</w:t>
            </w:r>
          </w:p>
        </w:tc>
        <w:tc>
          <w:tcPr>
            <w:tcW w:w="3789" w:type="dxa"/>
          </w:tcPr>
          <w:p w14:paraId="37FB6267" w14:textId="77777777" w:rsidR="002D517A" w:rsidRDefault="002D517A" w:rsidP="004C3129">
            <w:pPr>
              <w:pStyle w:val="CellNormal"/>
              <w:tabs>
                <w:tab w:val="left" w:pos="4275"/>
              </w:tabs>
            </w:pPr>
            <w:r>
              <w:t>Processor Graphics Unslice Ratio Limit</w:t>
            </w:r>
          </w:p>
        </w:tc>
        <w:tc>
          <w:tcPr>
            <w:tcW w:w="4495" w:type="dxa"/>
          </w:tcPr>
          <w:p w14:paraId="41FADF10" w14:textId="77777777" w:rsidR="002D517A" w:rsidRDefault="002D517A" w:rsidP="004C3129">
            <w:pPr>
              <w:rPr>
                <w:rFonts w:ascii="Calibri" w:hAnsi="Calibri" w:cs="Calibri"/>
                <w:color w:val="000000"/>
                <w:sz w:val="22"/>
                <w:szCs w:val="22"/>
              </w:rPr>
            </w:pPr>
            <w:r>
              <w:rPr>
                <w:rFonts w:ascii="Calibri" w:hAnsi="Calibri" w:cs="Calibri"/>
                <w:color w:val="000000"/>
                <w:sz w:val="22"/>
                <w:szCs w:val="22"/>
              </w:rPr>
              <w:t>OC MB 0x10/11 [7:0]</w:t>
            </w:r>
            <w:r>
              <w:t xml:space="preserve"> , Domain ID = Graphics Unslice (3)</w:t>
            </w:r>
          </w:p>
        </w:tc>
      </w:tr>
      <w:tr w:rsidR="002D517A" w:rsidRPr="007D392E" w14:paraId="32B8D10B" w14:textId="77777777" w:rsidTr="002D517A">
        <w:trPr>
          <w:cantSplit/>
          <w:trHeight w:val="136"/>
          <w:jc w:val="center"/>
        </w:trPr>
        <w:tc>
          <w:tcPr>
            <w:tcW w:w="982" w:type="dxa"/>
          </w:tcPr>
          <w:p w14:paraId="166F8BD2" w14:textId="77777777" w:rsidR="002D517A" w:rsidRDefault="002D517A" w:rsidP="004C3129">
            <w:pPr>
              <w:pStyle w:val="CellNormal"/>
              <w:jc w:val="center"/>
            </w:pPr>
            <w:r>
              <w:t>66h</w:t>
            </w:r>
          </w:p>
        </w:tc>
        <w:tc>
          <w:tcPr>
            <w:tcW w:w="3789" w:type="dxa"/>
          </w:tcPr>
          <w:p w14:paraId="5053B089" w14:textId="77777777" w:rsidR="002D517A" w:rsidRDefault="002D517A" w:rsidP="004C3129">
            <w:pPr>
              <w:pStyle w:val="CellNormal"/>
              <w:tabs>
                <w:tab w:val="left" w:pos="4275"/>
              </w:tabs>
            </w:pPr>
            <w:r>
              <w:t>Processor  Core Current Limit Maximum</w:t>
            </w:r>
          </w:p>
        </w:tc>
        <w:tc>
          <w:tcPr>
            <w:tcW w:w="4495" w:type="dxa"/>
          </w:tcPr>
          <w:p w14:paraId="35A848EB" w14:textId="77777777" w:rsidR="002D517A" w:rsidRDefault="002D517A" w:rsidP="004C3129">
            <w:pPr>
              <w:pStyle w:val="CellNormal"/>
              <w:tabs>
                <w:tab w:val="left" w:pos="4275"/>
              </w:tabs>
            </w:pPr>
            <w:r>
              <w:t>OC MB 0x4 IA VR address</w:t>
            </w:r>
          </w:p>
          <w:p w14:paraId="14022E59" w14:textId="77777777" w:rsidR="002D517A" w:rsidRDefault="002D517A" w:rsidP="004C3129">
            <w:pPr>
              <w:pStyle w:val="CellNormal"/>
              <w:tabs>
                <w:tab w:val="left" w:pos="4275"/>
              </w:tabs>
            </w:pPr>
            <w:r>
              <w:t>OC MB 0x16/17 IA VR address [9:0]</w:t>
            </w:r>
          </w:p>
        </w:tc>
      </w:tr>
      <w:tr w:rsidR="002D517A" w:rsidRPr="007D392E" w14:paraId="671A1229" w14:textId="77777777" w:rsidTr="002D517A">
        <w:trPr>
          <w:cantSplit/>
          <w:trHeight w:val="136"/>
          <w:jc w:val="center"/>
        </w:trPr>
        <w:tc>
          <w:tcPr>
            <w:tcW w:w="982" w:type="dxa"/>
          </w:tcPr>
          <w:p w14:paraId="77385C20" w14:textId="77777777" w:rsidR="002D517A" w:rsidRDefault="002D517A" w:rsidP="004C3129">
            <w:pPr>
              <w:pStyle w:val="CellNormal"/>
              <w:jc w:val="center"/>
            </w:pPr>
            <w:r>
              <w:t>67h</w:t>
            </w:r>
          </w:p>
        </w:tc>
        <w:tc>
          <w:tcPr>
            <w:tcW w:w="3789" w:type="dxa"/>
          </w:tcPr>
          <w:p w14:paraId="48331C41" w14:textId="77777777" w:rsidR="002D517A" w:rsidRDefault="002D517A" w:rsidP="004C3129">
            <w:pPr>
              <w:pStyle w:val="CellNormal"/>
              <w:tabs>
                <w:tab w:val="left" w:pos="4275"/>
              </w:tabs>
            </w:pPr>
            <w:r>
              <w:t xml:space="preserve">System Agent Current Limit Maximum </w:t>
            </w:r>
          </w:p>
        </w:tc>
        <w:tc>
          <w:tcPr>
            <w:tcW w:w="4495" w:type="dxa"/>
          </w:tcPr>
          <w:p w14:paraId="6BCFC15A" w14:textId="77777777" w:rsidR="002D517A" w:rsidRDefault="002D517A" w:rsidP="004C3129">
            <w:pPr>
              <w:pStyle w:val="CellNormal"/>
              <w:tabs>
                <w:tab w:val="left" w:pos="4275"/>
              </w:tabs>
            </w:pPr>
            <w:r>
              <w:t>OC MB 0x4 SA VR address</w:t>
            </w:r>
          </w:p>
          <w:p w14:paraId="1C398E70" w14:textId="77777777" w:rsidR="002D517A" w:rsidRDefault="002D517A" w:rsidP="003A255E">
            <w:pPr>
              <w:pStyle w:val="CellNormal"/>
              <w:tabs>
                <w:tab w:val="left" w:pos="4275"/>
              </w:tabs>
            </w:pPr>
            <w:r>
              <w:t>OC MB 0x16/17SA VR address [9:0]</w:t>
            </w:r>
          </w:p>
        </w:tc>
      </w:tr>
      <w:tr w:rsidR="002D517A" w:rsidRPr="007D392E" w14:paraId="66A807C7" w14:textId="77777777" w:rsidTr="002D517A">
        <w:trPr>
          <w:cantSplit/>
          <w:trHeight w:val="136"/>
          <w:jc w:val="center"/>
        </w:trPr>
        <w:tc>
          <w:tcPr>
            <w:tcW w:w="982" w:type="dxa"/>
          </w:tcPr>
          <w:p w14:paraId="6E37A6ED" w14:textId="77777777" w:rsidR="002D517A" w:rsidRDefault="002D517A" w:rsidP="004C3129">
            <w:pPr>
              <w:pStyle w:val="CellNormal"/>
              <w:jc w:val="center"/>
            </w:pPr>
            <w:r>
              <w:t>68h</w:t>
            </w:r>
          </w:p>
        </w:tc>
        <w:tc>
          <w:tcPr>
            <w:tcW w:w="3789" w:type="dxa"/>
          </w:tcPr>
          <w:p w14:paraId="680BD1D9" w14:textId="77777777" w:rsidR="002D517A" w:rsidRDefault="002D517A" w:rsidP="004C3129">
            <w:pPr>
              <w:pStyle w:val="CellNormal"/>
              <w:tabs>
                <w:tab w:val="left" w:pos="4275"/>
              </w:tabs>
            </w:pPr>
            <w:r>
              <w:t>Processor Graphics Slice Current Limit Maximum</w:t>
            </w:r>
          </w:p>
        </w:tc>
        <w:tc>
          <w:tcPr>
            <w:tcW w:w="4495" w:type="dxa"/>
          </w:tcPr>
          <w:p w14:paraId="287E667F" w14:textId="77777777" w:rsidR="002D517A" w:rsidRDefault="002D517A" w:rsidP="004C3129">
            <w:pPr>
              <w:pStyle w:val="CellNormal"/>
              <w:tabs>
                <w:tab w:val="left" w:pos="4275"/>
              </w:tabs>
            </w:pPr>
            <w:r>
              <w:t>OC MB 0x4 GTSLICE VR address</w:t>
            </w:r>
          </w:p>
          <w:p w14:paraId="142EE8DC" w14:textId="77777777" w:rsidR="002D517A" w:rsidRDefault="002D517A" w:rsidP="003A255E">
            <w:pPr>
              <w:pStyle w:val="CellNormal"/>
              <w:tabs>
                <w:tab w:val="left" w:pos="4275"/>
              </w:tabs>
            </w:pPr>
            <w:r>
              <w:t>OC MB 0x16/17 GTSLICE VR address [9:0]</w:t>
            </w:r>
          </w:p>
        </w:tc>
      </w:tr>
      <w:tr w:rsidR="002D517A" w:rsidRPr="007D392E" w14:paraId="7F92490F" w14:textId="77777777" w:rsidTr="002D517A">
        <w:trPr>
          <w:cantSplit/>
          <w:trHeight w:val="136"/>
          <w:jc w:val="center"/>
        </w:trPr>
        <w:tc>
          <w:tcPr>
            <w:tcW w:w="982" w:type="dxa"/>
          </w:tcPr>
          <w:p w14:paraId="573F3E8C" w14:textId="77777777" w:rsidR="002D517A" w:rsidRDefault="002D517A" w:rsidP="004C3129">
            <w:pPr>
              <w:pStyle w:val="CellNormal"/>
              <w:jc w:val="center"/>
            </w:pPr>
            <w:r>
              <w:t>69h</w:t>
            </w:r>
          </w:p>
        </w:tc>
        <w:tc>
          <w:tcPr>
            <w:tcW w:w="3789" w:type="dxa"/>
          </w:tcPr>
          <w:p w14:paraId="304F7839" w14:textId="77777777" w:rsidR="002D517A" w:rsidRDefault="002D517A" w:rsidP="004C3129">
            <w:pPr>
              <w:pStyle w:val="CellNormal"/>
              <w:tabs>
                <w:tab w:val="left" w:pos="4275"/>
              </w:tabs>
            </w:pPr>
            <w:r>
              <w:t>Processor Graphics Unslice Current Limit Maximum</w:t>
            </w:r>
          </w:p>
        </w:tc>
        <w:tc>
          <w:tcPr>
            <w:tcW w:w="4495" w:type="dxa"/>
          </w:tcPr>
          <w:p w14:paraId="73C3E3BE" w14:textId="77777777" w:rsidR="002D517A" w:rsidRDefault="002D517A" w:rsidP="004C3129">
            <w:pPr>
              <w:pStyle w:val="CellNormal"/>
              <w:tabs>
                <w:tab w:val="left" w:pos="4275"/>
              </w:tabs>
            </w:pPr>
            <w:r>
              <w:t>OC MB 0x4 GTUnslice VR address</w:t>
            </w:r>
          </w:p>
          <w:p w14:paraId="3D04E357" w14:textId="77777777" w:rsidR="002D517A" w:rsidRDefault="002D517A" w:rsidP="003A255E">
            <w:pPr>
              <w:pStyle w:val="CellNormal"/>
              <w:tabs>
                <w:tab w:val="left" w:pos="4275"/>
              </w:tabs>
            </w:pPr>
            <w:r>
              <w:t>OC MB 0x16/17 GTUnslice VR address [9:0]</w:t>
            </w:r>
          </w:p>
        </w:tc>
      </w:tr>
      <w:tr w:rsidR="002D517A" w:rsidRPr="007D392E" w14:paraId="47AD66A8" w14:textId="77777777" w:rsidTr="002D517A">
        <w:trPr>
          <w:cantSplit/>
          <w:trHeight w:val="136"/>
          <w:jc w:val="center"/>
        </w:trPr>
        <w:tc>
          <w:tcPr>
            <w:tcW w:w="982" w:type="dxa"/>
          </w:tcPr>
          <w:p w14:paraId="2A09B717" w14:textId="77777777" w:rsidR="002D517A" w:rsidRDefault="002D517A" w:rsidP="004C3129">
            <w:pPr>
              <w:pStyle w:val="CellNormal"/>
              <w:jc w:val="center"/>
            </w:pPr>
            <w:r>
              <w:t>6Ah</w:t>
            </w:r>
          </w:p>
        </w:tc>
        <w:tc>
          <w:tcPr>
            <w:tcW w:w="3789" w:type="dxa"/>
          </w:tcPr>
          <w:p w14:paraId="51C1C3E6" w14:textId="77777777" w:rsidR="002D517A" w:rsidRDefault="002D517A" w:rsidP="004C3129">
            <w:pPr>
              <w:pStyle w:val="CellNormal"/>
              <w:tabs>
                <w:tab w:val="left" w:pos="4275"/>
              </w:tabs>
            </w:pPr>
            <w:r>
              <w:t>Ring Current Limit Maximum</w:t>
            </w:r>
          </w:p>
        </w:tc>
        <w:tc>
          <w:tcPr>
            <w:tcW w:w="4495" w:type="dxa"/>
          </w:tcPr>
          <w:p w14:paraId="11852088" w14:textId="77777777" w:rsidR="002D517A" w:rsidRDefault="002D517A" w:rsidP="004C3129">
            <w:pPr>
              <w:pStyle w:val="CellNormal"/>
              <w:tabs>
                <w:tab w:val="left" w:pos="4275"/>
              </w:tabs>
            </w:pPr>
            <w:r>
              <w:t>OC MB 0x4 Ring VR address</w:t>
            </w:r>
          </w:p>
          <w:p w14:paraId="3B3DA9F1" w14:textId="77777777" w:rsidR="002D517A" w:rsidRDefault="002D517A" w:rsidP="003A255E">
            <w:pPr>
              <w:pStyle w:val="CellNormal"/>
              <w:tabs>
                <w:tab w:val="left" w:pos="4275"/>
              </w:tabs>
            </w:pPr>
            <w:r>
              <w:t>OC MB 0x16/17 Ring VR address [9:0]</w:t>
            </w:r>
          </w:p>
        </w:tc>
      </w:tr>
      <w:tr w:rsidR="002D517A" w:rsidRPr="007D392E" w14:paraId="0F9C39E5" w14:textId="77777777" w:rsidTr="002D517A">
        <w:trPr>
          <w:cantSplit/>
          <w:trHeight w:val="136"/>
          <w:jc w:val="center"/>
        </w:trPr>
        <w:tc>
          <w:tcPr>
            <w:tcW w:w="982" w:type="dxa"/>
          </w:tcPr>
          <w:p w14:paraId="62480848" w14:textId="77777777" w:rsidR="002D517A" w:rsidRDefault="002D517A" w:rsidP="004C3129">
            <w:pPr>
              <w:pStyle w:val="CellNormal"/>
              <w:jc w:val="center"/>
            </w:pPr>
            <w:r>
              <w:t>6Bh</w:t>
            </w:r>
          </w:p>
        </w:tc>
        <w:tc>
          <w:tcPr>
            <w:tcW w:w="3789" w:type="dxa"/>
          </w:tcPr>
          <w:p w14:paraId="0072966A" w14:textId="77777777" w:rsidR="002D517A" w:rsidRDefault="002D517A" w:rsidP="004C3129">
            <w:pPr>
              <w:pStyle w:val="CellNormal"/>
              <w:tabs>
                <w:tab w:val="left" w:pos="4275"/>
              </w:tabs>
            </w:pPr>
            <w:r>
              <w:t>9-Active Core Ratio Limit</w:t>
            </w:r>
          </w:p>
        </w:tc>
        <w:tc>
          <w:tcPr>
            <w:tcW w:w="4495" w:type="dxa"/>
          </w:tcPr>
          <w:p w14:paraId="47011555" w14:textId="77777777" w:rsidR="002D517A" w:rsidRPr="0098794A" w:rsidRDefault="002D517A" w:rsidP="004C3129">
            <w:pPr>
              <w:pStyle w:val="CellNormal"/>
              <w:tabs>
                <w:tab w:val="left" w:pos="4275"/>
              </w:tabs>
            </w:pPr>
            <w:r w:rsidRPr="0098794A">
              <w:rPr>
                <w:color w:val="000000"/>
              </w:rPr>
              <w:t>MSR 0x1AE [07:00]</w:t>
            </w:r>
            <w:r w:rsidRPr="0098794A">
              <w:t xml:space="preserve"> – locked by OC lock bit (MSR 194h [20])</w:t>
            </w:r>
          </w:p>
        </w:tc>
      </w:tr>
      <w:tr w:rsidR="002D517A" w:rsidRPr="007D392E" w14:paraId="05200884" w14:textId="77777777" w:rsidTr="002D517A">
        <w:trPr>
          <w:cantSplit/>
          <w:trHeight w:val="136"/>
          <w:jc w:val="center"/>
        </w:trPr>
        <w:tc>
          <w:tcPr>
            <w:tcW w:w="982" w:type="dxa"/>
          </w:tcPr>
          <w:p w14:paraId="7765C73A" w14:textId="77777777" w:rsidR="002D517A" w:rsidRDefault="002D517A" w:rsidP="004C3129">
            <w:pPr>
              <w:pStyle w:val="CellNormal"/>
              <w:jc w:val="center"/>
            </w:pPr>
            <w:r>
              <w:t>6Ch</w:t>
            </w:r>
          </w:p>
        </w:tc>
        <w:tc>
          <w:tcPr>
            <w:tcW w:w="3789" w:type="dxa"/>
          </w:tcPr>
          <w:p w14:paraId="1698EF63" w14:textId="77777777" w:rsidR="002D517A" w:rsidRDefault="002D517A" w:rsidP="004C3129">
            <w:pPr>
              <w:pStyle w:val="CellNormal"/>
              <w:tabs>
                <w:tab w:val="left" w:pos="4275"/>
              </w:tabs>
            </w:pPr>
            <w:r>
              <w:t>10-Active Core Ratio Limit</w:t>
            </w:r>
          </w:p>
        </w:tc>
        <w:tc>
          <w:tcPr>
            <w:tcW w:w="4495" w:type="dxa"/>
          </w:tcPr>
          <w:p w14:paraId="0424716D" w14:textId="77777777" w:rsidR="002D517A" w:rsidRPr="0098794A" w:rsidRDefault="002D517A" w:rsidP="005B15C6">
            <w:pPr>
              <w:pStyle w:val="CellNormal"/>
              <w:keepNext/>
              <w:tabs>
                <w:tab w:val="left" w:pos="4275"/>
              </w:tabs>
              <w:rPr>
                <w:color w:val="000000"/>
              </w:rPr>
            </w:pPr>
            <w:r w:rsidRPr="0098794A">
              <w:rPr>
                <w:color w:val="000000"/>
              </w:rPr>
              <w:t>MSR 0x1AE [15:08]</w:t>
            </w:r>
            <w:r w:rsidRPr="0098794A">
              <w:t xml:space="preserve"> – locked by OC lock bit (MSR 194h [20])</w:t>
            </w:r>
          </w:p>
        </w:tc>
      </w:tr>
      <w:tr w:rsidR="002D517A" w:rsidRPr="007D392E" w14:paraId="4C250F8E" w14:textId="77777777" w:rsidTr="002D517A">
        <w:trPr>
          <w:cantSplit/>
          <w:trHeight w:val="136"/>
          <w:jc w:val="center"/>
        </w:trPr>
        <w:tc>
          <w:tcPr>
            <w:tcW w:w="982" w:type="dxa"/>
          </w:tcPr>
          <w:p w14:paraId="2C0225A5" w14:textId="2C1B41A7" w:rsidR="002D517A" w:rsidRDefault="002D517A" w:rsidP="004C3129">
            <w:pPr>
              <w:pStyle w:val="CellNormal"/>
              <w:jc w:val="center"/>
            </w:pPr>
            <w:r>
              <w:t>6Dh</w:t>
            </w:r>
          </w:p>
        </w:tc>
        <w:tc>
          <w:tcPr>
            <w:tcW w:w="3789" w:type="dxa"/>
          </w:tcPr>
          <w:p w14:paraId="696AF5F1" w14:textId="2CB27770" w:rsidR="002D517A" w:rsidRDefault="002D517A" w:rsidP="004C3129">
            <w:pPr>
              <w:pStyle w:val="CellNormal"/>
              <w:tabs>
                <w:tab w:val="left" w:pos="4275"/>
              </w:tabs>
            </w:pPr>
            <w:r>
              <w:t>Reserved</w:t>
            </w:r>
          </w:p>
        </w:tc>
        <w:tc>
          <w:tcPr>
            <w:tcW w:w="4495" w:type="dxa"/>
          </w:tcPr>
          <w:p w14:paraId="476A17EF" w14:textId="77777777" w:rsidR="002D517A" w:rsidRPr="0098794A" w:rsidRDefault="002D517A" w:rsidP="005B15C6">
            <w:pPr>
              <w:pStyle w:val="CellNormal"/>
              <w:keepNext/>
              <w:tabs>
                <w:tab w:val="left" w:pos="4275"/>
              </w:tabs>
              <w:rPr>
                <w:color w:val="000000"/>
              </w:rPr>
            </w:pPr>
          </w:p>
        </w:tc>
      </w:tr>
      <w:tr w:rsidR="002D517A" w:rsidRPr="007D392E" w14:paraId="48CE4433" w14:textId="77777777" w:rsidTr="002D517A">
        <w:trPr>
          <w:cantSplit/>
          <w:trHeight w:val="136"/>
          <w:jc w:val="center"/>
        </w:trPr>
        <w:tc>
          <w:tcPr>
            <w:tcW w:w="982" w:type="dxa"/>
          </w:tcPr>
          <w:p w14:paraId="15046132" w14:textId="559CE05F" w:rsidR="002D517A" w:rsidRDefault="002D517A" w:rsidP="004C3129">
            <w:pPr>
              <w:pStyle w:val="CellNormal"/>
              <w:jc w:val="center"/>
            </w:pPr>
            <w:r>
              <w:t>6Eh</w:t>
            </w:r>
          </w:p>
        </w:tc>
        <w:tc>
          <w:tcPr>
            <w:tcW w:w="3789" w:type="dxa"/>
          </w:tcPr>
          <w:p w14:paraId="64118B09" w14:textId="7E5890CC" w:rsidR="002D517A" w:rsidRDefault="002D517A" w:rsidP="004C3129">
            <w:pPr>
              <w:pStyle w:val="CellNormal"/>
              <w:tabs>
                <w:tab w:val="left" w:pos="4275"/>
              </w:tabs>
            </w:pPr>
            <w:r>
              <w:t>Reserved</w:t>
            </w:r>
          </w:p>
        </w:tc>
        <w:tc>
          <w:tcPr>
            <w:tcW w:w="4495" w:type="dxa"/>
          </w:tcPr>
          <w:p w14:paraId="100FCA3D" w14:textId="77777777" w:rsidR="002D517A" w:rsidRPr="0098794A" w:rsidRDefault="002D517A" w:rsidP="005B15C6">
            <w:pPr>
              <w:pStyle w:val="CellNormal"/>
              <w:keepNext/>
              <w:tabs>
                <w:tab w:val="left" w:pos="4275"/>
              </w:tabs>
              <w:rPr>
                <w:color w:val="000000"/>
              </w:rPr>
            </w:pPr>
          </w:p>
        </w:tc>
      </w:tr>
      <w:tr w:rsidR="002D517A" w:rsidRPr="007D392E" w14:paraId="63BB5DA0" w14:textId="77777777" w:rsidTr="002D517A">
        <w:trPr>
          <w:cantSplit/>
          <w:trHeight w:val="136"/>
          <w:jc w:val="center"/>
        </w:trPr>
        <w:tc>
          <w:tcPr>
            <w:tcW w:w="982" w:type="dxa"/>
          </w:tcPr>
          <w:p w14:paraId="587A8752" w14:textId="2603A1B0" w:rsidR="002D517A" w:rsidRDefault="002D517A" w:rsidP="004C3129">
            <w:pPr>
              <w:pStyle w:val="CellNormal"/>
              <w:jc w:val="center"/>
            </w:pPr>
            <w:r>
              <w:t>6Fh</w:t>
            </w:r>
          </w:p>
        </w:tc>
        <w:tc>
          <w:tcPr>
            <w:tcW w:w="3789" w:type="dxa"/>
          </w:tcPr>
          <w:p w14:paraId="6FA63080" w14:textId="71A85C99" w:rsidR="002D517A" w:rsidRDefault="002D517A" w:rsidP="004C3129">
            <w:pPr>
              <w:pStyle w:val="CellNormal"/>
              <w:tabs>
                <w:tab w:val="left" w:pos="4275"/>
              </w:tabs>
            </w:pPr>
            <w:r>
              <w:t>Not used</w:t>
            </w:r>
          </w:p>
        </w:tc>
        <w:tc>
          <w:tcPr>
            <w:tcW w:w="4495" w:type="dxa"/>
          </w:tcPr>
          <w:p w14:paraId="559F84ED" w14:textId="7571B494" w:rsidR="002D517A" w:rsidRPr="0098794A" w:rsidRDefault="002D517A" w:rsidP="005B15C6">
            <w:pPr>
              <w:pStyle w:val="CellNormal"/>
              <w:keepNext/>
              <w:tabs>
                <w:tab w:val="left" w:pos="4275"/>
              </w:tabs>
              <w:rPr>
                <w:color w:val="000000"/>
              </w:rPr>
            </w:pPr>
          </w:p>
        </w:tc>
      </w:tr>
      <w:tr w:rsidR="002D517A" w:rsidRPr="007D392E" w14:paraId="68E05635" w14:textId="77777777" w:rsidTr="002D517A">
        <w:trPr>
          <w:cantSplit/>
          <w:trHeight w:val="136"/>
          <w:jc w:val="center"/>
        </w:trPr>
        <w:tc>
          <w:tcPr>
            <w:tcW w:w="982" w:type="dxa"/>
          </w:tcPr>
          <w:p w14:paraId="0F93AB65" w14:textId="5D847F69" w:rsidR="002D517A" w:rsidRDefault="002D517A" w:rsidP="0045031B">
            <w:pPr>
              <w:pStyle w:val="CellNormal"/>
              <w:jc w:val="center"/>
            </w:pPr>
            <w:r>
              <w:t>70h</w:t>
            </w:r>
          </w:p>
        </w:tc>
        <w:tc>
          <w:tcPr>
            <w:tcW w:w="3789" w:type="dxa"/>
          </w:tcPr>
          <w:p w14:paraId="2F2308A6" w14:textId="66A98617" w:rsidR="002D517A" w:rsidRDefault="002D517A" w:rsidP="004C3129">
            <w:pPr>
              <w:pStyle w:val="CellNormal"/>
              <w:tabs>
                <w:tab w:val="left" w:pos="4275"/>
              </w:tabs>
            </w:pPr>
            <w:r>
              <w:t>VccU Voltage Offset</w:t>
            </w:r>
          </w:p>
        </w:tc>
        <w:tc>
          <w:tcPr>
            <w:tcW w:w="4495" w:type="dxa"/>
          </w:tcPr>
          <w:p w14:paraId="6E0FA2AA" w14:textId="108A1ADE" w:rsidR="002D517A" w:rsidRPr="0098794A" w:rsidRDefault="002D517A" w:rsidP="005B15C6">
            <w:pPr>
              <w:pStyle w:val="CellNormal"/>
              <w:keepNext/>
              <w:tabs>
                <w:tab w:val="left" w:pos="4275"/>
              </w:tabs>
              <w:rPr>
                <w:color w:val="000000"/>
              </w:rPr>
            </w:pPr>
            <w:r w:rsidRPr="0098794A">
              <w:rPr>
                <w:color w:val="000000"/>
              </w:rPr>
              <w:t>OC Mailbox Command 0x10/0x11, Domain 4</w:t>
            </w:r>
          </w:p>
        </w:tc>
      </w:tr>
      <w:tr w:rsidR="002D517A" w:rsidRPr="007D392E" w14:paraId="106E857F" w14:textId="77777777" w:rsidTr="002D517A">
        <w:trPr>
          <w:cantSplit/>
          <w:trHeight w:val="136"/>
          <w:jc w:val="center"/>
        </w:trPr>
        <w:tc>
          <w:tcPr>
            <w:tcW w:w="982" w:type="dxa"/>
          </w:tcPr>
          <w:p w14:paraId="55266D4F" w14:textId="14957518" w:rsidR="002D517A" w:rsidRDefault="002D517A" w:rsidP="004C3129">
            <w:pPr>
              <w:pStyle w:val="CellNormal"/>
              <w:jc w:val="center"/>
            </w:pPr>
            <w:r>
              <w:t>71h</w:t>
            </w:r>
          </w:p>
        </w:tc>
        <w:tc>
          <w:tcPr>
            <w:tcW w:w="3789" w:type="dxa"/>
          </w:tcPr>
          <w:p w14:paraId="3E3C4275" w14:textId="0D8B57D8" w:rsidR="002D517A" w:rsidRDefault="002D517A" w:rsidP="004C3129">
            <w:pPr>
              <w:pStyle w:val="CellNormal"/>
              <w:tabs>
                <w:tab w:val="left" w:pos="4275"/>
              </w:tabs>
            </w:pPr>
            <w:r>
              <w:t>Not used</w:t>
            </w:r>
          </w:p>
        </w:tc>
        <w:tc>
          <w:tcPr>
            <w:tcW w:w="4495" w:type="dxa"/>
          </w:tcPr>
          <w:p w14:paraId="28CE6111" w14:textId="35B5B57D" w:rsidR="002D517A" w:rsidRPr="0098794A" w:rsidRDefault="002D517A" w:rsidP="005B15C6">
            <w:pPr>
              <w:pStyle w:val="CellNormal"/>
              <w:keepNext/>
              <w:tabs>
                <w:tab w:val="left" w:pos="4275"/>
              </w:tabs>
              <w:rPr>
                <w:color w:val="000000"/>
              </w:rPr>
            </w:pPr>
          </w:p>
        </w:tc>
      </w:tr>
      <w:tr w:rsidR="002D517A" w:rsidRPr="007D392E" w14:paraId="7FDE5EE1" w14:textId="77777777" w:rsidTr="002D517A">
        <w:trPr>
          <w:cantSplit/>
          <w:trHeight w:val="136"/>
          <w:jc w:val="center"/>
        </w:trPr>
        <w:tc>
          <w:tcPr>
            <w:tcW w:w="982" w:type="dxa"/>
          </w:tcPr>
          <w:p w14:paraId="2BAD133B" w14:textId="30541816" w:rsidR="002D517A" w:rsidRDefault="002D517A" w:rsidP="0045031B">
            <w:pPr>
              <w:pStyle w:val="CellNormal"/>
              <w:jc w:val="center"/>
            </w:pPr>
            <w:r>
              <w:t>72h</w:t>
            </w:r>
          </w:p>
        </w:tc>
        <w:tc>
          <w:tcPr>
            <w:tcW w:w="3789" w:type="dxa"/>
          </w:tcPr>
          <w:p w14:paraId="29C77967" w14:textId="1E7932A5" w:rsidR="002D517A" w:rsidRDefault="002D517A" w:rsidP="004C3129">
            <w:pPr>
              <w:pStyle w:val="CellNormal"/>
              <w:tabs>
                <w:tab w:val="left" w:pos="4275"/>
              </w:tabs>
            </w:pPr>
            <w:r>
              <w:t>AVX2 Core Ratio Offset</w:t>
            </w:r>
          </w:p>
        </w:tc>
        <w:tc>
          <w:tcPr>
            <w:tcW w:w="4495" w:type="dxa"/>
          </w:tcPr>
          <w:p w14:paraId="64893C62" w14:textId="47439E4E" w:rsidR="002D517A" w:rsidRPr="0098794A" w:rsidRDefault="002D517A" w:rsidP="005B15C6">
            <w:pPr>
              <w:pStyle w:val="CellNormal"/>
              <w:keepNext/>
              <w:tabs>
                <w:tab w:val="left" w:pos="4275"/>
              </w:tabs>
              <w:rPr>
                <w:color w:val="000000"/>
              </w:rPr>
            </w:pPr>
            <w:r w:rsidRPr="0098794A">
              <w:rPr>
                <w:color w:val="000000"/>
              </w:rPr>
              <w:t>OC Mailbox Command 0x1A/0x1B</w:t>
            </w:r>
          </w:p>
        </w:tc>
      </w:tr>
      <w:tr w:rsidR="002D517A" w:rsidRPr="007D392E" w14:paraId="36C22B10" w14:textId="77777777" w:rsidTr="002D517A">
        <w:trPr>
          <w:cantSplit/>
          <w:trHeight w:val="136"/>
          <w:jc w:val="center"/>
        </w:trPr>
        <w:tc>
          <w:tcPr>
            <w:tcW w:w="982" w:type="dxa"/>
          </w:tcPr>
          <w:p w14:paraId="3B028772" w14:textId="28C7BCC8" w:rsidR="002D517A" w:rsidRDefault="002D517A" w:rsidP="004C3129">
            <w:pPr>
              <w:pStyle w:val="CellNormal"/>
              <w:jc w:val="center"/>
            </w:pPr>
            <w:r>
              <w:t>73h</w:t>
            </w:r>
          </w:p>
        </w:tc>
        <w:tc>
          <w:tcPr>
            <w:tcW w:w="3789" w:type="dxa"/>
          </w:tcPr>
          <w:p w14:paraId="6B12F8D4" w14:textId="3D75311B" w:rsidR="002D517A" w:rsidRDefault="002D517A" w:rsidP="004C3129">
            <w:pPr>
              <w:pStyle w:val="CellNormal"/>
              <w:tabs>
                <w:tab w:val="left" w:pos="4275"/>
              </w:tabs>
            </w:pPr>
            <w:r>
              <w:t>AVX3 Core Ratio Offset</w:t>
            </w:r>
          </w:p>
        </w:tc>
        <w:tc>
          <w:tcPr>
            <w:tcW w:w="4495" w:type="dxa"/>
          </w:tcPr>
          <w:p w14:paraId="51E0C3BE" w14:textId="53E9B14C" w:rsidR="002D517A" w:rsidRPr="0098794A" w:rsidRDefault="002D517A" w:rsidP="005B15C6">
            <w:pPr>
              <w:pStyle w:val="CellNormal"/>
              <w:keepNext/>
              <w:tabs>
                <w:tab w:val="left" w:pos="4275"/>
              </w:tabs>
              <w:rPr>
                <w:color w:val="000000"/>
              </w:rPr>
            </w:pPr>
            <w:r w:rsidRPr="0098794A">
              <w:rPr>
                <w:color w:val="000000"/>
              </w:rPr>
              <w:t>OC Mailbox Command 0x1A/0x1B</w:t>
            </w:r>
          </w:p>
        </w:tc>
      </w:tr>
      <w:tr w:rsidR="00217236" w:rsidRPr="007D392E" w14:paraId="20177C75" w14:textId="77777777" w:rsidTr="002D517A">
        <w:trPr>
          <w:cantSplit/>
          <w:trHeight w:val="136"/>
          <w:jc w:val="center"/>
        </w:trPr>
        <w:tc>
          <w:tcPr>
            <w:tcW w:w="982" w:type="dxa"/>
          </w:tcPr>
          <w:p w14:paraId="5211148C" w14:textId="7682434C" w:rsidR="00217236" w:rsidRDefault="008A58D7" w:rsidP="004C3129">
            <w:pPr>
              <w:pStyle w:val="CellNormal"/>
              <w:jc w:val="center"/>
            </w:pPr>
            <w:r>
              <w:t>FBh</w:t>
            </w:r>
          </w:p>
        </w:tc>
        <w:tc>
          <w:tcPr>
            <w:tcW w:w="3789" w:type="dxa"/>
          </w:tcPr>
          <w:p w14:paraId="744E23A3" w14:textId="544223F5" w:rsidR="00217236" w:rsidRDefault="00217236" w:rsidP="004C3129">
            <w:pPr>
              <w:pStyle w:val="CellNormal"/>
              <w:tabs>
                <w:tab w:val="left" w:pos="4275"/>
              </w:tabs>
            </w:pPr>
            <w:r w:rsidRPr="005573EC">
              <w:t xml:space="preserve">Row Active to Row Active </w:t>
            </w:r>
            <w:r>
              <w:t>D</w:t>
            </w:r>
            <w:r w:rsidRPr="005573EC">
              <w:t>elay</w:t>
            </w:r>
            <w:r w:rsidR="00711CCC">
              <w:t xml:space="preserve"> for the same bank</w:t>
            </w:r>
            <w:r w:rsidRPr="005573EC">
              <w:t xml:space="preserve"> (tRRD</w:t>
            </w:r>
            <w:r w:rsidR="00711CCC">
              <w:t>_L</w:t>
            </w:r>
            <w:r w:rsidRPr="005573EC">
              <w:t>)</w:t>
            </w:r>
          </w:p>
        </w:tc>
        <w:tc>
          <w:tcPr>
            <w:tcW w:w="4495" w:type="dxa"/>
          </w:tcPr>
          <w:p w14:paraId="74BA09D1" w14:textId="497F3D1A" w:rsidR="00217236" w:rsidRPr="0098794A" w:rsidRDefault="00711CCC" w:rsidP="005B15C6">
            <w:pPr>
              <w:pStyle w:val="CellNormal"/>
              <w:keepNext/>
              <w:tabs>
                <w:tab w:val="left" w:pos="4275"/>
              </w:tabs>
              <w:rPr>
                <w:color w:val="000000"/>
              </w:rPr>
            </w:pPr>
            <w:r w:rsidRPr="0098794A">
              <w:rPr>
                <w:color w:val="000000"/>
              </w:rPr>
              <w:t>This control is only available for DDR4 memory or later</w:t>
            </w:r>
          </w:p>
        </w:tc>
      </w:tr>
      <w:tr w:rsidR="00217236" w:rsidRPr="007D392E" w14:paraId="399759D9" w14:textId="77777777" w:rsidTr="002D517A">
        <w:trPr>
          <w:cantSplit/>
          <w:trHeight w:val="136"/>
          <w:jc w:val="center"/>
        </w:trPr>
        <w:tc>
          <w:tcPr>
            <w:tcW w:w="982" w:type="dxa"/>
          </w:tcPr>
          <w:p w14:paraId="29A5C88E" w14:textId="6FDC97B1" w:rsidR="00217236" w:rsidRDefault="008A58D7" w:rsidP="004C3129">
            <w:pPr>
              <w:pStyle w:val="CellNormal"/>
              <w:jc w:val="center"/>
            </w:pPr>
            <w:r>
              <w:t>FC</w:t>
            </w:r>
            <w:r w:rsidR="00217236">
              <w:t>h</w:t>
            </w:r>
          </w:p>
        </w:tc>
        <w:tc>
          <w:tcPr>
            <w:tcW w:w="3789" w:type="dxa"/>
          </w:tcPr>
          <w:p w14:paraId="580BC71A" w14:textId="6DDB1385" w:rsidR="00217236" w:rsidRDefault="00217236" w:rsidP="004C3129">
            <w:pPr>
              <w:pStyle w:val="CellNormal"/>
              <w:tabs>
                <w:tab w:val="left" w:pos="4275"/>
              </w:tabs>
            </w:pPr>
            <w:r w:rsidRPr="005573EC">
              <w:t xml:space="preserve">Row Active to Row Active </w:t>
            </w:r>
            <w:r>
              <w:t>D</w:t>
            </w:r>
            <w:r w:rsidRPr="005573EC">
              <w:t>elay</w:t>
            </w:r>
            <w:r w:rsidR="00711CCC">
              <w:t xml:space="preserve"> for different banks</w:t>
            </w:r>
            <w:r w:rsidRPr="005573EC">
              <w:t xml:space="preserve"> (tRRD</w:t>
            </w:r>
            <w:r w:rsidR="00711CCC">
              <w:t>_S</w:t>
            </w:r>
            <w:r w:rsidRPr="005573EC">
              <w:t>)</w:t>
            </w:r>
          </w:p>
        </w:tc>
        <w:tc>
          <w:tcPr>
            <w:tcW w:w="4495" w:type="dxa"/>
          </w:tcPr>
          <w:p w14:paraId="56E21047" w14:textId="3EBE443B" w:rsidR="00217236" w:rsidRPr="0098794A" w:rsidRDefault="00711CCC" w:rsidP="005B15C6">
            <w:pPr>
              <w:pStyle w:val="CellNormal"/>
              <w:keepNext/>
              <w:tabs>
                <w:tab w:val="left" w:pos="4275"/>
              </w:tabs>
              <w:rPr>
                <w:color w:val="000000"/>
              </w:rPr>
            </w:pPr>
            <w:r w:rsidRPr="0098794A">
              <w:rPr>
                <w:color w:val="000000"/>
              </w:rPr>
              <w:t>This control is only available for DDR4 memory or later</w:t>
            </w:r>
          </w:p>
        </w:tc>
      </w:tr>
      <w:tr w:rsidR="002D517A" w:rsidRPr="007D392E" w14:paraId="177165FE" w14:textId="089A6D67" w:rsidTr="002D517A">
        <w:trPr>
          <w:cantSplit/>
          <w:trHeight w:val="136"/>
          <w:jc w:val="center"/>
        </w:trPr>
        <w:tc>
          <w:tcPr>
            <w:tcW w:w="982" w:type="dxa"/>
          </w:tcPr>
          <w:p w14:paraId="708DF57E" w14:textId="49810DB3" w:rsidR="002D517A" w:rsidRDefault="002D517A" w:rsidP="0095124E">
            <w:pPr>
              <w:pStyle w:val="CellNormal"/>
              <w:jc w:val="center"/>
            </w:pPr>
            <w:r w:rsidRPr="0071488D">
              <w:t>2000h to 3000h</w:t>
            </w:r>
          </w:p>
        </w:tc>
        <w:tc>
          <w:tcPr>
            <w:tcW w:w="3789" w:type="dxa"/>
          </w:tcPr>
          <w:p w14:paraId="110FC9A7" w14:textId="52DB7E17" w:rsidR="002D517A" w:rsidRDefault="002D517A" w:rsidP="0095124E">
            <w:pPr>
              <w:pStyle w:val="CellNormal"/>
              <w:tabs>
                <w:tab w:val="left" w:pos="4275"/>
              </w:tabs>
            </w:pPr>
            <w:r w:rsidRPr="0071488D">
              <w:t>Customer defined IDs</w:t>
            </w:r>
          </w:p>
        </w:tc>
        <w:tc>
          <w:tcPr>
            <w:tcW w:w="4495" w:type="dxa"/>
          </w:tcPr>
          <w:p w14:paraId="25B7CE48" w14:textId="727FA34D" w:rsidR="002D517A" w:rsidRDefault="002D517A" w:rsidP="0095124E">
            <w:pPr>
              <w:pStyle w:val="CellNormal"/>
              <w:keepNext/>
              <w:tabs>
                <w:tab w:val="left" w:pos="4275"/>
              </w:tabs>
              <w:rPr>
                <w:rFonts w:ascii="Calibri" w:hAnsi="Calibri" w:cs="Calibri"/>
                <w:color w:val="000000"/>
                <w:sz w:val="22"/>
                <w:szCs w:val="22"/>
              </w:rPr>
            </w:pPr>
            <w:r w:rsidRPr="0071488D">
              <w:t>Reserved for customers</w:t>
            </w:r>
          </w:p>
        </w:tc>
      </w:tr>
    </w:tbl>
    <w:p w14:paraId="38F35FFC" w14:textId="582E77AA" w:rsidR="005B15C6" w:rsidRDefault="005B15C6">
      <w:pPr>
        <w:pStyle w:val="Caption"/>
      </w:pPr>
      <w:bookmarkStart w:id="2960" w:name="_Toc447095719"/>
      <w:r>
        <w:lastRenderedPageBreak/>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4</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2</w:t>
      </w:r>
      <w:r w:rsidR="003C1B33">
        <w:rPr>
          <w:noProof/>
        </w:rPr>
        <w:fldChar w:fldCharType="end"/>
      </w:r>
      <w:r>
        <w:t xml:space="preserve"> </w:t>
      </w:r>
      <w:r w:rsidRPr="00EA356F">
        <w:t xml:space="preserve">Numerically Sorted Control ID Enumerations and </w:t>
      </w:r>
      <w:r>
        <w:t>Implementation Detail</w:t>
      </w:r>
      <w:bookmarkEnd w:id="2960"/>
    </w:p>
    <w:p w14:paraId="4B1754D9" w14:textId="591EF63A" w:rsidR="00F81B98" w:rsidRDefault="00F81B98" w:rsidP="00F81B98">
      <w:pPr>
        <w:pStyle w:val="Heading1"/>
      </w:pPr>
      <w:bookmarkStart w:id="2961" w:name="_Toc461460147"/>
      <w:r>
        <w:lastRenderedPageBreak/>
        <w:t>Monitor Controls</w:t>
      </w:r>
      <w:bookmarkEnd w:id="2961"/>
    </w:p>
    <w:p w14:paraId="6BB60A94" w14:textId="27345C67" w:rsidR="00452CF5" w:rsidRDefault="00015317" w:rsidP="00015317">
      <w:pPr>
        <w:pStyle w:val="Heading2"/>
      </w:pPr>
      <w:bookmarkStart w:id="2962" w:name="_Toc461460148"/>
      <w:r>
        <w:t>TSDD Enumeration</w:t>
      </w:r>
      <w:bookmarkEnd w:id="2962"/>
    </w:p>
    <w:tbl>
      <w:tblPr>
        <w:tblW w:w="890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027"/>
        <w:gridCol w:w="5875"/>
      </w:tblGrid>
      <w:tr w:rsidR="00452CF5" w14:paraId="4FE5EA66" w14:textId="77777777" w:rsidTr="0023665E">
        <w:trPr>
          <w:cantSplit/>
          <w:tblHeader/>
          <w:jc w:val="center"/>
        </w:trPr>
        <w:tc>
          <w:tcPr>
            <w:tcW w:w="3027" w:type="dxa"/>
          </w:tcPr>
          <w:p w14:paraId="41C0CD45" w14:textId="77777777" w:rsidR="00452CF5" w:rsidRPr="007D392E" w:rsidRDefault="00452CF5" w:rsidP="004C3129">
            <w:pPr>
              <w:pStyle w:val="CellHeader"/>
            </w:pPr>
            <w:r>
              <w:t>Enumeration</w:t>
            </w:r>
          </w:p>
        </w:tc>
        <w:tc>
          <w:tcPr>
            <w:tcW w:w="5875" w:type="dxa"/>
          </w:tcPr>
          <w:p w14:paraId="1C8FB380" w14:textId="77777777" w:rsidR="00452CF5" w:rsidRDefault="00452CF5" w:rsidP="004C3129">
            <w:pPr>
              <w:pStyle w:val="CellHeader"/>
            </w:pPr>
            <w:r>
              <w:t>Definition</w:t>
            </w:r>
          </w:p>
        </w:tc>
      </w:tr>
      <w:tr w:rsidR="00452CF5" w:rsidRPr="007D392E" w14:paraId="00660C57" w14:textId="77777777" w:rsidTr="0023665E">
        <w:trPr>
          <w:cantSplit/>
          <w:jc w:val="center"/>
        </w:trPr>
        <w:tc>
          <w:tcPr>
            <w:tcW w:w="3027" w:type="dxa"/>
          </w:tcPr>
          <w:p w14:paraId="425E2E09" w14:textId="77777777" w:rsidR="00452CF5" w:rsidRPr="007D392E" w:rsidRDefault="00452CF5" w:rsidP="004C3129">
            <w:pPr>
              <w:pStyle w:val="CellNormal"/>
            </w:pPr>
            <w:r>
              <w:t>00h</w:t>
            </w:r>
          </w:p>
        </w:tc>
        <w:tc>
          <w:tcPr>
            <w:tcW w:w="5875" w:type="dxa"/>
          </w:tcPr>
          <w:p w14:paraId="3218E716" w14:textId="77777777" w:rsidR="00452CF5" w:rsidRPr="007D392E" w:rsidRDefault="00452CF5" w:rsidP="004C3129">
            <w:pPr>
              <w:pStyle w:val="CellNormal"/>
            </w:pPr>
            <w:r>
              <w:t>Unknown</w:t>
            </w:r>
          </w:p>
        </w:tc>
      </w:tr>
      <w:tr w:rsidR="00452CF5" w:rsidRPr="007D392E" w14:paraId="2AFE39FB" w14:textId="77777777" w:rsidTr="0023665E">
        <w:trPr>
          <w:cantSplit/>
          <w:jc w:val="center"/>
        </w:trPr>
        <w:tc>
          <w:tcPr>
            <w:tcW w:w="3027" w:type="dxa"/>
          </w:tcPr>
          <w:p w14:paraId="65F414CF" w14:textId="77777777" w:rsidR="00452CF5" w:rsidRDefault="00452CF5" w:rsidP="004C3129">
            <w:pPr>
              <w:pStyle w:val="CellNormal"/>
            </w:pPr>
            <w:r>
              <w:t>01h</w:t>
            </w:r>
          </w:p>
        </w:tc>
        <w:tc>
          <w:tcPr>
            <w:tcW w:w="5875" w:type="dxa"/>
          </w:tcPr>
          <w:p w14:paraId="5FCF33AC" w14:textId="77777777" w:rsidR="00452CF5" w:rsidRDefault="00452CF5" w:rsidP="004C3129">
            <w:pPr>
              <w:pStyle w:val="CellNormal"/>
            </w:pPr>
            <w:r>
              <w:t>CPU Core</w:t>
            </w:r>
          </w:p>
        </w:tc>
      </w:tr>
      <w:tr w:rsidR="00452CF5" w:rsidRPr="007D392E" w14:paraId="3E7FDADC" w14:textId="77777777" w:rsidTr="0023665E">
        <w:trPr>
          <w:cantSplit/>
          <w:jc w:val="center"/>
        </w:trPr>
        <w:tc>
          <w:tcPr>
            <w:tcW w:w="3027" w:type="dxa"/>
          </w:tcPr>
          <w:p w14:paraId="76032C9E" w14:textId="77777777" w:rsidR="00452CF5" w:rsidRDefault="00452CF5" w:rsidP="004C3129">
            <w:pPr>
              <w:pStyle w:val="CellNormal"/>
            </w:pPr>
            <w:r>
              <w:t>02h</w:t>
            </w:r>
          </w:p>
        </w:tc>
        <w:tc>
          <w:tcPr>
            <w:tcW w:w="5875" w:type="dxa"/>
          </w:tcPr>
          <w:p w14:paraId="72D3B2D0" w14:textId="77777777" w:rsidR="00452CF5" w:rsidRDefault="00452CF5" w:rsidP="004C3129">
            <w:pPr>
              <w:pStyle w:val="CellNormal"/>
            </w:pPr>
            <w:r>
              <w:t>CPU Die</w:t>
            </w:r>
          </w:p>
        </w:tc>
      </w:tr>
      <w:tr w:rsidR="00452CF5" w:rsidRPr="007D392E" w14:paraId="1CC5401C" w14:textId="77777777" w:rsidTr="0023665E">
        <w:trPr>
          <w:cantSplit/>
          <w:jc w:val="center"/>
        </w:trPr>
        <w:tc>
          <w:tcPr>
            <w:tcW w:w="3027" w:type="dxa"/>
          </w:tcPr>
          <w:p w14:paraId="49FC0928" w14:textId="77777777" w:rsidR="00452CF5" w:rsidRDefault="00452CF5" w:rsidP="004C3129">
            <w:pPr>
              <w:pStyle w:val="CellNormal"/>
            </w:pPr>
            <w:r>
              <w:t>05h</w:t>
            </w:r>
          </w:p>
        </w:tc>
        <w:tc>
          <w:tcPr>
            <w:tcW w:w="5875" w:type="dxa"/>
          </w:tcPr>
          <w:p w14:paraId="64F81833" w14:textId="77777777" w:rsidR="00452CF5" w:rsidRDefault="00452CF5" w:rsidP="004C3129">
            <w:pPr>
              <w:pStyle w:val="CellNormal"/>
            </w:pPr>
            <w:r>
              <w:t>Voltage Regulator (VR)</w:t>
            </w:r>
          </w:p>
        </w:tc>
      </w:tr>
      <w:tr w:rsidR="00452CF5" w:rsidRPr="007D392E" w14:paraId="5CBB75CB" w14:textId="77777777" w:rsidTr="0023665E">
        <w:trPr>
          <w:cantSplit/>
          <w:jc w:val="center"/>
        </w:trPr>
        <w:tc>
          <w:tcPr>
            <w:tcW w:w="3027" w:type="dxa"/>
          </w:tcPr>
          <w:p w14:paraId="56393502" w14:textId="77777777" w:rsidR="00452CF5" w:rsidRDefault="00452CF5" w:rsidP="004C3129">
            <w:pPr>
              <w:pStyle w:val="CellNormal"/>
            </w:pPr>
            <w:r>
              <w:t>06h</w:t>
            </w:r>
          </w:p>
        </w:tc>
        <w:tc>
          <w:tcPr>
            <w:tcW w:w="5875" w:type="dxa"/>
          </w:tcPr>
          <w:p w14:paraId="6BB36876" w14:textId="77777777" w:rsidR="00452CF5" w:rsidDel="00590779" w:rsidRDefault="00452CF5" w:rsidP="004C3129">
            <w:pPr>
              <w:pStyle w:val="CellNormal"/>
            </w:pPr>
            <w:r>
              <w:t>DIMM</w:t>
            </w:r>
          </w:p>
        </w:tc>
      </w:tr>
      <w:tr w:rsidR="00452CF5" w:rsidRPr="007D392E" w14:paraId="3B2E1F49" w14:textId="77777777" w:rsidTr="0023665E">
        <w:trPr>
          <w:cantSplit/>
          <w:jc w:val="center"/>
        </w:trPr>
        <w:tc>
          <w:tcPr>
            <w:tcW w:w="3027" w:type="dxa"/>
          </w:tcPr>
          <w:p w14:paraId="1EA2E190" w14:textId="77777777" w:rsidR="00452CF5" w:rsidRDefault="00452CF5" w:rsidP="004C3129">
            <w:pPr>
              <w:pStyle w:val="CellNormal"/>
            </w:pPr>
            <w:r>
              <w:t>07h</w:t>
            </w:r>
          </w:p>
        </w:tc>
        <w:tc>
          <w:tcPr>
            <w:tcW w:w="5875" w:type="dxa"/>
          </w:tcPr>
          <w:p w14:paraId="69B40B9B" w14:textId="77777777" w:rsidR="00452CF5" w:rsidRDefault="00452CF5" w:rsidP="004C3129">
            <w:pPr>
              <w:pStyle w:val="CellNormal"/>
            </w:pPr>
            <w:r>
              <w:t>Motherboard Ambient</w:t>
            </w:r>
          </w:p>
        </w:tc>
      </w:tr>
      <w:tr w:rsidR="00452CF5" w:rsidRPr="007D392E" w14:paraId="23A60C44" w14:textId="77777777" w:rsidTr="0023665E">
        <w:trPr>
          <w:cantSplit/>
          <w:jc w:val="center"/>
        </w:trPr>
        <w:tc>
          <w:tcPr>
            <w:tcW w:w="3027" w:type="dxa"/>
          </w:tcPr>
          <w:p w14:paraId="73731586" w14:textId="77777777" w:rsidR="00452CF5" w:rsidRDefault="00452CF5" w:rsidP="004C3129">
            <w:pPr>
              <w:pStyle w:val="CellNormal"/>
            </w:pPr>
            <w:r>
              <w:t>08h</w:t>
            </w:r>
          </w:p>
        </w:tc>
        <w:tc>
          <w:tcPr>
            <w:tcW w:w="5875" w:type="dxa"/>
          </w:tcPr>
          <w:p w14:paraId="210DA600" w14:textId="77777777" w:rsidR="00452CF5" w:rsidRDefault="00452CF5" w:rsidP="004C3129">
            <w:pPr>
              <w:pStyle w:val="CellNormal"/>
            </w:pPr>
            <w:r>
              <w:t>System Ambient</w:t>
            </w:r>
          </w:p>
        </w:tc>
      </w:tr>
      <w:tr w:rsidR="00452CF5" w:rsidRPr="007D392E" w14:paraId="040DB02F" w14:textId="77777777" w:rsidTr="0023665E">
        <w:trPr>
          <w:cantSplit/>
          <w:jc w:val="center"/>
        </w:trPr>
        <w:tc>
          <w:tcPr>
            <w:tcW w:w="3027" w:type="dxa"/>
          </w:tcPr>
          <w:p w14:paraId="3431645F" w14:textId="77777777" w:rsidR="00452CF5" w:rsidRDefault="00452CF5" w:rsidP="004C3129">
            <w:pPr>
              <w:pStyle w:val="CellNormal"/>
            </w:pPr>
            <w:r>
              <w:t>09h</w:t>
            </w:r>
          </w:p>
        </w:tc>
        <w:tc>
          <w:tcPr>
            <w:tcW w:w="5875" w:type="dxa"/>
          </w:tcPr>
          <w:p w14:paraId="65E457EB" w14:textId="77777777" w:rsidR="00452CF5" w:rsidRDefault="00452CF5" w:rsidP="004C3129">
            <w:pPr>
              <w:pStyle w:val="CellNormal"/>
            </w:pPr>
            <w:r>
              <w:t>CPU Inlet</w:t>
            </w:r>
          </w:p>
        </w:tc>
      </w:tr>
      <w:tr w:rsidR="00452CF5" w:rsidRPr="007D392E" w14:paraId="404A6367" w14:textId="77777777" w:rsidTr="0023665E">
        <w:trPr>
          <w:cantSplit/>
          <w:jc w:val="center"/>
        </w:trPr>
        <w:tc>
          <w:tcPr>
            <w:tcW w:w="3027" w:type="dxa"/>
          </w:tcPr>
          <w:p w14:paraId="1C2CBE70" w14:textId="77777777" w:rsidR="00452CF5" w:rsidRDefault="00452CF5" w:rsidP="004C3129">
            <w:pPr>
              <w:pStyle w:val="CellNormal"/>
            </w:pPr>
            <w:r>
              <w:t>0Ah</w:t>
            </w:r>
          </w:p>
        </w:tc>
        <w:tc>
          <w:tcPr>
            <w:tcW w:w="5875" w:type="dxa"/>
          </w:tcPr>
          <w:p w14:paraId="7B928D79" w14:textId="77777777" w:rsidR="00452CF5" w:rsidRDefault="00452CF5" w:rsidP="004C3129">
            <w:pPr>
              <w:pStyle w:val="CellNormal"/>
            </w:pPr>
            <w:r>
              <w:t>System Inlet</w:t>
            </w:r>
          </w:p>
        </w:tc>
      </w:tr>
      <w:tr w:rsidR="00452CF5" w:rsidRPr="007D392E" w14:paraId="16B4EB9A" w14:textId="77777777" w:rsidTr="0023665E">
        <w:trPr>
          <w:cantSplit/>
          <w:jc w:val="center"/>
        </w:trPr>
        <w:tc>
          <w:tcPr>
            <w:tcW w:w="3027" w:type="dxa"/>
          </w:tcPr>
          <w:p w14:paraId="00D4376B" w14:textId="77777777" w:rsidR="00452CF5" w:rsidRDefault="00452CF5" w:rsidP="004C3129">
            <w:pPr>
              <w:pStyle w:val="CellNormal"/>
            </w:pPr>
            <w:r>
              <w:t>0Bh</w:t>
            </w:r>
          </w:p>
        </w:tc>
        <w:tc>
          <w:tcPr>
            <w:tcW w:w="5875" w:type="dxa"/>
          </w:tcPr>
          <w:p w14:paraId="685EC4E8" w14:textId="77777777" w:rsidR="00452CF5" w:rsidRDefault="00452CF5" w:rsidP="004C3129">
            <w:pPr>
              <w:pStyle w:val="CellNormal"/>
            </w:pPr>
            <w:r>
              <w:t>System Outlet</w:t>
            </w:r>
          </w:p>
        </w:tc>
      </w:tr>
      <w:tr w:rsidR="00452CF5" w:rsidRPr="007D392E" w14:paraId="78DA5C6A" w14:textId="77777777" w:rsidTr="0023665E">
        <w:trPr>
          <w:cantSplit/>
          <w:jc w:val="center"/>
        </w:trPr>
        <w:tc>
          <w:tcPr>
            <w:tcW w:w="3027" w:type="dxa"/>
          </w:tcPr>
          <w:p w14:paraId="35BF206E" w14:textId="77777777" w:rsidR="00452CF5" w:rsidRDefault="00452CF5" w:rsidP="004C3129">
            <w:pPr>
              <w:pStyle w:val="CellNormal"/>
            </w:pPr>
            <w:r>
              <w:t>0Ch</w:t>
            </w:r>
          </w:p>
        </w:tc>
        <w:tc>
          <w:tcPr>
            <w:tcW w:w="5875" w:type="dxa"/>
          </w:tcPr>
          <w:p w14:paraId="004BD942" w14:textId="77777777" w:rsidR="00452CF5" w:rsidRDefault="00452CF5" w:rsidP="004C3129">
            <w:pPr>
              <w:pStyle w:val="CellNormal"/>
            </w:pPr>
            <w:r>
              <w:t>Power Supply</w:t>
            </w:r>
          </w:p>
        </w:tc>
      </w:tr>
      <w:tr w:rsidR="00452CF5" w:rsidRPr="007D392E" w14:paraId="6B24D5B7" w14:textId="77777777" w:rsidTr="0023665E">
        <w:trPr>
          <w:cantSplit/>
          <w:jc w:val="center"/>
        </w:trPr>
        <w:tc>
          <w:tcPr>
            <w:tcW w:w="3027" w:type="dxa"/>
          </w:tcPr>
          <w:p w14:paraId="6C184B7D" w14:textId="77777777" w:rsidR="00452CF5" w:rsidRDefault="00452CF5" w:rsidP="004C3129">
            <w:pPr>
              <w:pStyle w:val="CellNormal"/>
            </w:pPr>
            <w:r>
              <w:t>0Dh</w:t>
            </w:r>
          </w:p>
        </w:tc>
        <w:tc>
          <w:tcPr>
            <w:tcW w:w="5875" w:type="dxa"/>
          </w:tcPr>
          <w:p w14:paraId="7B14E1BC" w14:textId="77777777" w:rsidR="00452CF5" w:rsidRDefault="00452CF5" w:rsidP="004C3129">
            <w:pPr>
              <w:pStyle w:val="CellNormal"/>
            </w:pPr>
            <w:r>
              <w:t>Power Supply Inlet</w:t>
            </w:r>
          </w:p>
        </w:tc>
      </w:tr>
      <w:tr w:rsidR="00452CF5" w:rsidRPr="007D392E" w14:paraId="40685F68" w14:textId="77777777" w:rsidTr="0023665E">
        <w:trPr>
          <w:cantSplit/>
          <w:jc w:val="center"/>
        </w:trPr>
        <w:tc>
          <w:tcPr>
            <w:tcW w:w="3027" w:type="dxa"/>
          </w:tcPr>
          <w:p w14:paraId="7F27C763" w14:textId="77777777" w:rsidR="00452CF5" w:rsidRDefault="00452CF5" w:rsidP="004C3129">
            <w:pPr>
              <w:pStyle w:val="CellNormal"/>
            </w:pPr>
            <w:r>
              <w:t>0Eh</w:t>
            </w:r>
          </w:p>
        </w:tc>
        <w:tc>
          <w:tcPr>
            <w:tcW w:w="5875" w:type="dxa"/>
          </w:tcPr>
          <w:p w14:paraId="34190F2F" w14:textId="77777777" w:rsidR="00452CF5" w:rsidRDefault="00452CF5" w:rsidP="004C3129">
            <w:pPr>
              <w:pStyle w:val="CellNormal"/>
            </w:pPr>
            <w:r>
              <w:t>Power Supply Outlet</w:t>
            </w:r>
          </w:p>
        </w:tc>
      </w:tr>
      <w:tr w:rsidR="00452CF5" w:rsidRPr="007D392E" w14:paraId="54931785" w14:textId="77777777" w:rsidTr="0023665E">
        <w:trPr>
          <w:cantSplit/>
          <w:jc w:val="center"/>
        </w:trPr>
        <w:tc>
          <w:tcPr>
            <w:tcW w:w="3027" w:type="dxa"/>
          </w:tcPr>
          <w:p w14:paraId="7F20F0BE" w14:textId="77777777" w:rsidR="00452CF5" w:rsidRDefault="00452CF5" w:rsidP="004C3129">
            <w:pPr>
              <w:pStyle w:val="CellNormal"/>
            </w:pPr>
            <w:r>
              <w:t>0Fh</w:t>
            </w:r>
          </w:p>
        </w:tc>
        <w:tc>
          <w:tcPr>
            <w:tcW w:w="5875" w:type="dxa"/>
          </w:tcPr>
          <w:p w14:paraId="2DC0B2AB" w14:textId="77777777" w:rsidR="00452CF5" w:rsidRDefault="00452CF5" w:rsidP="004C3129">
            <w:pPr>
              <w:pStyle w:val="CellNormal"/>
            </w:pPr>
            <w:r>
              <w:t>Hard Drive</w:t>
            </w:r>
          </w:p>
        </w:tc>
      </w:tr>
      <w:tr w:rsidR="00452CF5" w:rsidRPr="007D392E" w14:paraId="796B1DBE" w14:textId="77777777" w:rsidTr="0023665E">
        <w:trPr>
          <w:cantSplit/>
          <w:jc w:val="center"/>
        </w:trPr>
        <w:tc>
          <w:tcPr>
            <w:tcW w:w="3027" w:type="dxa"/>
          </w:tcPr>
          <w:p w14:paraId="29FA3B82" w14:textId="77777777" w:rsidR="00452CF5" w:rsidRDefault="00452CF5" w:rsidP="004C3129">
            <w:pPr>
              <w:pStyle w:val="CellNormal"/>
            </w:pPr>
            <w:r>
              <w:t>10h</w:t>
            </w:r>
          </w:p>
        </w:tc>
        <w:tc>
          <w:tcPr>
            <w:tcW w:w="5875" w:type="dxa"/>
          </w:tcPr>
          <w:p w14:paraId="7FC9BD2B" w14:textId="77777777" w:rsidR="00452CF5" w:rsidRDefault="00452CF5" w:rsidP="004C3129">
            <w:pPr>
              <w:pStyle w:val="CellNormal"/>
            </w:pPr>
            <w:r>
              <w:t>Graphics Processor Unit (GPU)</w:t>
            </w:r>
          </w:p>
        </w:tc>
      </w:tr>
      <w:tr w:rsidR="00452CF5" w:rsidRPr="007D392E" w14:paraId="3F528548" w14:textId="77777777" w:rsidTr="0023665E">
        <w:trPr>
          <w:cantSplit/>
          <w:jc w:val="center"/>
        </w:trPr>
        <w:tc>
          <w:tcPr>
            <w:tcW w:w="3027" w:type="dxa"/>
          </w:tcPr>
          <w:p w14:paraId="1D60FD6F" w14:textId="77777777" w:rsidR="00452CF5" w:rsidRDefault="00452CF5" w:rsidP="004C3129">
            <w:pPr>
              <w:pStyle w:val="CellNormal"/>
            </w:pPr>
            <w:r>
              <w:t>11h</w:t>
            </w:r>
          </w:p>
        </w:tc>
        <w:tc>
          <w:tcPr>
            <w:tcW w:w="5875" w:type="dxa"/>
          </w:tcPr>
          <w:p w14:paraId="2CE74518" w14:textId="77777777" w:rsidR="00452CF5" w:rsidRDefault="00452CF5" w:rsidP="004C3129">
            <w:pPr>
              <w:pStyle w:val="CellNormal"/>
            </w:pPr>
            <w:r>
              <w:t xml:space="preserve">Laptop Skin </w:t>
            </w:r>
          </w:p>
        </w:tc>
      </w:tr>
      <w:tr w:rsidR="00452CF5" w:rsidRPr="007D392E" w14:paraId="7849BA0E" w14:textId="77777777" w:rsidTr="0023665E">
        <w:trPr>
          <w:cantSplit/>
          <w:jc w:val="center"/>
        </w:trPr>
        <w:tc>
          <w:tcPr>
            <w:tcW w:w="3027" w:type="dxa"/>
          </w:tcPr>
          <w:p w14:paraId="5BCFF3A5" w14:textId="77777777" w:rsidR="00452CF5" w:rsidRDefault="00452CF5" w:rsidP="004C3129">
            <w:pPr>
              <w:pStyle w:val="CellNormal"/>
            </w:pPr>
            <w:r>
              <w:t>12h</w:t>
            </w:r>
          </w:p>
        </w:tc>
        <w:tc>
          <w:tcPr>
            <w:tcW w:w="5875" w:type="dxa"/>
          </w:tcPr>
          <w:p w14:paraId="53C2EEA3" w14:textId="77777777" w:rsidR="00452CF5" w:rsidRDefault="00452CF5" w:rsidP="004C3129">
            <w:pPr>
              <w:pStyle w:val="CellNormal"/>
            </w:pPr>
            <w:r>
              <w:t>Optical Disk Drive</w:t>
            </w:r>
          </w:p>
        </w:tc>
      </w:tr>
      <w:tr w:rsidR="00452CF5" w:rsidRPr="007D392E" w14:paraId="41F41481" w14:textId="77777777" w:rsidTr="0023665E">
        <w:trPr>
          <w:cantSplit/>
          <w:jc w:val="center"/>
        </w:trPr>
        <w:tc>
          <w:tcPr>
            <w:tcW w:w="3027" w:type="dxa"/>
          </w:tcPr>
          <w:p w14:paraId="3F7398EE" w14:textId="77777777" w:rsidR="00452CF5" w:rsidRDefault="00452CF5" w:rsidP="004C3129">
            <w:pPr>
              <w:pStyle w:val="CellNormal"/>
            </w:pPr>
            <w:r>
              <w:t>13h</w:t>
            </w:r>
          </w:p>
        </w:tc>
        <w:tc>
          <w:tcPr>
            <w:tcW w:w="5875" w:type="dxa"/>
          </w:tcPr>
          <w:p w14:paraId="50BEC763" w14:textId="77777777" w:rsidR="00452CF5" w:rsidRDefault="00452CF5" w:rsidP="004C3129">
            <w:pPr>
              <w:pStyle w:val="CellNormal"/>
            </w:pPr>
            <w:r>
              <w:t>PCMCIA slot</w:t>
            </w:r>
          </w:p>
        </w:tc>
      </w:tr>
      <w:tr w:rsidR="00452CF5" w:rsidRPr="007D392E" w14:paraId="06EB872D" w14:textId="77777777" w:rsidTr="0023665E">
        <w:trPr>
          <w:cantSplit/>
          <w:jc w:val="center"/>
        </w:trPr>
        <w:tc>
          <w:tcPr>
            <w:tcW w:w="3027" w:type="dxa"/>
          </w:tcPr>
          <w:p w14:paraId="4BC37626" w14:textId="77777777" w:rsidR="00452CF5" w:rsidRDefault="00452CF5" w:rsidP="004C3129">
            <w:pPr>
              <w:pStyle w:val="CellNormal"/>
            </w:pPr>
            <w:r>
              <w:t>14h</w:t>
            </w:r>
          </w:p>
        </w:tc>
        <w:tc>
          <w:tcPr>
            <w:tcW w:w="5875" w:type="dxa"/>
          </w:tcPr>
          <w:p w14:paraId="24986F1E" w14:textId="77777777" w:rsidR="00452CF5" w:rsidRDefault="00452CF5" w:rsidP="004C3129">
            <w:pPr>
              <w:pStyle w:val="CellNormal"/>
            </w:pPr>
            <w:r>
              <w:t>PCH</w:t>
            </w:r>
          </w:p>
        </w:tc>
      </w:tr>
      <w:tr w:rsidR="00452CF5" w:rsidRPr="007D392E" w14:paraId="36415B58" w14:textId="77777777" w:rsidTr="0023665E">
        <w:trPr>
          <w:cantSplit/>
          <w:jc w:val="center"/>
        </w:trPr>
        <w:tc>
          <w:tcPr>
            <w:tcW w:w="3027" w:type="dxa"/>
          </w:tcPr>
          <w:p w14:paraId="14AD8272" w14:textId="77777777" w:rsidR="00452CF5" w:rsidRDefault="00452CF5" w:rsidP="004C3129">
            <w:pPr>
              <w:pStyle w:val="CellNormal"/>
            </w:pPr>
            <w:r>
              <w:t>15h</w:t>
            </w:r>
          </w:p>
        </w:tc>
        <w:tc>
          <w:tcPr>
            <w:tcW w:w="5875" w:type="dxa"/>
          </w:tcPr>
          <w:p w14:paraId="5F7212A0" w14:textId="77777777" w:rsidR="00452CF5" w:rsidRDefault="00452CF5" w:rsidP="005B15C6">
            <w:pPr>
              <w:pStyle w:val="CellNormal"/>
              <w:keepNext/>
            </w:pPr>
            <w:r>
              <w:t>Battery</w:t>
            </w:r>
          </w:p>
        </w:tc>
      </w:tr>
    </w:tbl>
    <w:p w14:paraId="045A02EF" w14:textId="77777777" w:rsidR="005B15C6" w:rsidRDefault="005B15C6" w:rsidP="005B15C6">
      <w:pPr>
        <w:pStyle w:val="Caption"/>
        <w:ind w:left="720"/>
      </w:pPr>
      <w:bookmarkStart w:id="2963" w:name="_Toc447095720"/>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4</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3</w:t>
      </w:r>
      <w:r w:rsidR="003C1B33">
        <w:rPr>
          <w:noProof/>
        </w:rPr>
        <w:fldChar w:fldCharType="end"/>
      </w:r>
      <w:r>
        <w:t xml:space="preserve"> </w:t>
      </w:r>
      <w:r w:rsidRPr="0030589E">
        <w:t>Temperature (TSDD) Usage enumeration</w:t>
      </w:r>
      <w:bookmarkEnd w:id="2963"/>
    </w:p>
    <w:p w14:paraId="0C2F34A3" w14:textId="36EE882E" w:rsidR="00452CF5" w:rsidRDefault="00015317" w:rsidP="00015317">
      <w:pPr>
        <w:pStyle w:val="Heading2"/>
      </w:pPr>
      <w:bookmarkStart w:id="2964" w:name="_Toc461460149"/>
      <w:r>
        <w:t>VSDD Enumeration</w:t>
      </w:r>
      <w:bookmarkEnd w:id="2964"/>
    </w:p>
    <w:tbl>
      <w:tblPr>
        <w:tblW w:w="75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54"/>
        <w:gridCol w:w="5875"/>
      </w:tblGrid>
      <w:tr w:rsidR="00452CF5" w14:paraId="47C830F2" w14:textId="77777777" w:rsidTr="004C3129">
        <w:trPr>
          <w:cantSplit/>
          <w:tblHeader/>
          <w:jc w:val="center"/>
        </w:trPr>
        <w:tc>
          <w:tcPr>
            <w:tcW w:w="1654" w:type="dxa"/>
          </w:tcPr>
          <w:p w14:paraId="0A031255" w14:textId="77777777" w:rsidR="00452CF5" w:rsidRPr="007D392E" w:rsidRDefault="00452CF5" w:rsidP="004C3129">
            <w:pPr>
              <w:pStyle w:val="CellHeader"/>
            </w:pPr>
            <w:r>
              <w:t>Enumeration</w:t>
            </w:r>
          </w:p>
        </w:tc>
        <w:tc>
          <w:tcPr>
            <w:tcW w:w="5875" w:type="dxa"/>
          </w:tcPr>
          <w:p w14:paraId="32E2F470" w14:textId="77777777" w:rsidR="00452CF5" w:rsidRDefault="00452CF5" w:rsidP="004C3129">
            <w:pPr>
              <w:pStyle w:val="CellHeader"/>
            </w:pPr>
            <w:r>
              <w:t>Definition</w:t>
            </w:r>
          </w:p>
        </w:tc>
      </w:tr>
      <w:tr w:rsidR="00452CF5" w:rsidRPr="007D392E" w14:paraId="739AD9D6" w14:textId="77777777" w:rsidTr="004C3129">
        <w:trPr>
          <w:cantSplit/>
          <w:jc w:val="center"/>
        </w:trPr>
        <w:tc>
          <w:tcPr>
            <w:tcW w:w="1654" w:type="dxa"/>
          </w:tcPr>
          <w:p w14:paraId="660A9FF5" w14:textId="77777777" w:rsidR="00452CF5" w:rsidRPr="007D392E" w:rsidRDefault="00452CF5" w:rsidP="004C3129">
            <w:pPr>
              <w:pStyle w:val="CellNormal"/>
            </w:pPr>
            <w:r>
              <w:t>00h</w:t>
            </w:r>
          </w:p>
        </w:tc>
        <w:tc>
          <w:tcPr>
            <w:tcW w:w="5875" w:type="dxa"/>
          </w:tcPr>
          <w:p w14:paraId="40A7775C" w14:textId="77777777" w:rsidR="00452CF5" w:rsidRPr="007D392E" w:rsidRDefault="00452CF5" w:rsidP="004C3129">
            <w:pPr>
              <w:pStyle w:val="CellNormal"/>
            </w:pPr>
            <w:r>
              <w:t>Unknown</w:t>
            </w:r>
          </w:p>
        </w:tc>
      </w:tr>
      <w:tr w:rsidR="00452CF5" w:rsidRPr="007D392E" w14:paraId="287D4ED1" w14:textId="77777777" w:rsidTr="004C3129">
        <w:trPr>
          <w:cantSplit/>
          <w:jc w:val="center"/>
        </w:trPr>
        <w:tc>
          <w:tcPr>
            <w:tcW w:w="1654" w:type="dxa"/>
          </w:tcPr>
          <w:p w14:paraId="16A3E9A5" w14:textId="77777777" w:rsidR="00452CF5" w:rsidRDefault="00452CF5" w:rsidP="004C3129">
            <w:pPr>
              <w:pStyle w:val="CellNormal"/>
            </w:pPr>
            <w:r>
              <w:t>01h</w:t>
            </w:r>
          </w:p>
        </w:tc>
        <w:tc>
          <w:tcPr>
            <w:tcW w:w="5875" w:type="dxa"/>
          </w:tcPr>
          <w:p w14:paraId="29471F02" w14:textId="77777777" w:rsidR="00452CF5" w:rsidRDefault="00452CF5" w:rsidP="004C3129">
            <w:pPr>
              <w:pStyle w:val="CellNormal"/>
            </w:pPr>
            <w:r>
              <w:t>+12 Volt</w:t>
            </w:r>
          </w:p>
        </w:tc>
      </w:tr>
      <w:tr w:rsidR="00452CF5" w:rsidRPr="007D392E" w14:paraId="5030BB0B" w14:textId="77777777" w:rsidTr="004C3129">
        <w:trPr>
          <w:cantSplit/>
          <w:jc w:val="center"/>
        </w:trPr>
        <w:tc>
          <w:tcPr>
            <w:tcW w:w="1654" w:type="dxa"/>
          </w:tcPr>
          <w:p w14:paraId="6A457F84" w14:textId="77777777" w:rsidR="00452CF5" w:rsidRDefault="00452CF5" w:rsidP="004C3129">
            <w:pPr>
              <w:pStyle w:val="CellNormal"/>
            </w:pPr>
            <w:r>
              <w:lastRenderedPageBreak/>
              <w:t>02h</w:t>
            </w:r>
          </w:p>
        </w:tc>
        <w:tc>
          <w:tcPr>
            <w:tcW w:w="5875" w:type="dxa"/>
          </w:tcPr>
          <w:p w14:paraId="0739D1C2" w14:textId="77777777" w:rsidR="00452CF5" w:rsidRDefault="00452CF5" w:rsidP="004C3129">
            <w:pPr>
              <w:pStyle w:val="CellNormal"/>
            </w:pPr>
            <w:r>
              <w:t>-12 Volt</w:t>
            </w:r>
          </w:p>
        </w:tc>
      </w:tr>
      <w:tr w:rsidR="00452CF5" w:rsidRPr="007D392E" w14:paraId="463D3057" w14:textId="77777777" w:rsidTr="004C3129">
        <w:trPr>
          <w:cantSplit/>
          <w:jc w:val="center"/>
        </w:trPr>
        <w:tc>
          <w:tcPr>
            <w:tcW w:w="1654" w:type="dxa"/>
          </w:tcPr>
          <w:p w14:paraId="78847E58" w14:textId="77777777" w:rsidR="00452CF5" w:rsidRDefault="00452CF5" w:rsidP="004C3129">
            <w:pPr>
              <w:pStyle w:val="CellNormal"/>
            </w:pPr>
            <w:r>
              <w:t>03h</w:t>
            </w:r>
          </w:p>
        </w:tc>
        <w:tc>
          <w:tcPr>
            <w:tcW w:w="5875" w:type="dxa"/>
          </w:tcPr>
          <w:p w14:paraId="0DEFDEA6" w14:textId="77777777" w:rsidR="00452CF5" w:rsidRDefault="00452CF5" w:rsidP="004C3129">
            <w:pPr>
              <w:pStyle w:val="CellNormal"/>
            </w:pPr>
            <w:r>
              <w:t>+5 Volt</w:t>
            </w:r>
          </w:p>
        </w:tc>
      </w:tr>
      <w:tr w:rsidR="00452CF5" w:rsidRPr="007D392E" w14:paraId="6ACC22F5" w14:textId="77777777" w:rsidTr="004C3129">
        <w:trPr>
          <w:cantSplit/>
          <w:jc w:val="center"/>
        </w:trPr>
        <w:tc>
          <w:tcPr>
            <w:tcW w:w="1654" w:type="dxa"/>
          </w:tcPr>
          <w:p w14:paraId="34744FA0" w14:textId="77777777" w:rsidR="00452CF5" w:rsidRDefault="00452CF5" w:rsidP="004C3129">
            <w:pPr>
              <w:pStyle w:val="CellNormal"/>
            </w:pPr>
            <w:r>
              <w:t>04h</w:t>
            </w:r>
          </w:p>
        </w:tc>
        <w:tc>
          <w:tcPr>
            <w:tcW w:w="5875" w:type="dxa"/>
          </w:tcPr>
          <w:p w14:paraId="6D1F74AE" w14:textId="77777777" w:rsidR="00452CF5" w:rsidRDefault="00452CF5" w:rsidP="004C3129">
            <w:pPr>
              <w:pStyle w:val="CellNormal"/>
            </w:pPr>
            <w:r>
              <w:t>+5 Volt Backup</w:t>
            </w:r>
          </w:p>
        </w:tc>
      </w:tr>
      <w:tr w:rsidR="00452CF5" w:rsidRPr="007D392E" w14:paraId="74014CF7" w14:textId="77777777" w:rsidTr="004C3129">
        <w:trPr>
          <w:cantSplit/>
          <w:jc w:val="center"/>
        </w:trPr>
        <w:tc>
          <w:tcPr>
            <w:tcW w:w="1654" w:type="dxa"/>
          </w:tcPr>
          <w:p w14:paraId="3465F2A3" w14:textId="77777777" w:rsidR="00452CF5" w:rsidRDefault="00452CF5" w:rsidP="004C3129">
            <w:pPr>
              <w:pStyle w:val="CellNormal"/>
            </w:pPr>
            <w:r>
              <w:t>05h</w:t>
            </w:r>
          </w:p>
        </w:tc>
        <w:tc>
          <w:tcPr>
            <w:tcW w:w="5875" w:type="dxa"/>
          </w:tcPr>
          <w:p w14:paraId="461A24C4" w14:textId="77777777" w:rsidR="00452CF5" w:rsidRDefault="00452CF5" w:rsidP="004C3129">
            <w:pPr>
              <w:pStyle w:val="CellNormal"/>
            </w:pPr>
            <w:r>
              <w:t>-5 Volt</w:t>
            </w:r>
          </w:p>
        </w:tc>
      </w:tr>
      <w:tr w:rsidR="00452CF5" w:rsidRPr="007D392E" w14:paraId="1F2BE48F" w14:textId="77777777" w:rsidTr="004C3129">
        <w:trPr>
          <w:cantSplit/>
          <w:jc w:val="center"/>
        </w:trPr>
        <w:tc>
          <w:tcPr>
            <w:tcW w:w="1654" w:type="dxa"/>
          </w:tcPr>
          <w:p w14:paraId="70F290CB" w14:textId="77777777" w:rsidR="00452CF5" w:rsidRDefault="00452CF5" w:rsidP="004C3129">
            <w:pPr>
              <w:pStyle w:val="CellNormal"/>
            </w:pPr>
            <w:r>
              <w:t>06h</w:t>
            </w:r>
          </w:p>
        </w:tc>
        <w:tc>
          <w:tcPr>
            <w:tcW w:w="5875" w:type="dxa"/>
          </w:tcPr>
          <w:p w14:paraId="24A9BFB2" w14:textId="77777777" w:rsidR="00452CF5" w:rsidDel="00590779" w:rsidRDefault="00452CF5" w:rsidP="004C3129">
            <w:pPr>
              <w:pStyle w:val="CellNormal"/>
            </w:pPr>
            <w:r>
              <w:t>3.3 Volt</w:t>
            </w:r>
          </w:p>
        </w:tc>
      </w:tr>
      <w:tr w:rsidR="00452CF5" w:rsidRPr="007D392E" w14:paraId="681BE5CF" w14:textId="77777777" w:rsidTr="004C3129">
        <w:trPr>
          <w:cantSplit/>
          <w:jc w:val="center"/>
        </w:trPr>
        <w:tc>
          <w:tcPr>
            <w:tcW w:w="1654" w:type="dxa"/>
          </w:tcPr>
          <w:p w14:paraId="71EC1411" w14:textId="77777777" w:rsidR="00452CF5" w:rsidRDefault="00452CF5" w:rsidP="004C3129">
            <w:pPr>
              <w:pStyle w:val="CellNormal"/>
            </w:pPr>
            <w:r>
              <w:t>07h</w:t>
            </w:r>
          </w:p>
        </w:tc>
        <w:tc>
          <w:tcPr>
            <w:tcW w:w="5875" w:type="dxa"/>
          </w:tcPr>
          <w:p w14:paraId="08CAD361" w14:textId="77777777" w:rsidR="00452CF5" w:rsidRDefault="00452CF5" w:rsidP="004C3129">
            <w:pPr>
              <w:pStyle w:val="CellNormal"/>
            </w:pPr>
            <w:r>
              <w:t>2.5 Volt</w:t>
            </w:r>
          </w:p>
        </w:tc>
      </w:tr>
      <w:tr w:rsidR="00452CF5" w:rsidRPr="007D392E" w14:paraId="48CD6BDA" w14:textId="77777777" w:rsidTr="004C3129">
        <w:trPr>
          <w:cantSplit/>
          <w:jc w:val="center"/>
        </w:trPr>
        <w:tc>
          <w:tcPr>
            <w:tcW w:w="1654" w:type="dxa"/>
          </w:tcPr>
          <w:p w14:paraId="114C3189" w14:textId="77777777" w:rsidR="00452CF5" w:rsidRDefault="00452CF5" w:rsidP="004C3129">
            <w:pPr>
              <w:pStyle w:val="CellNormal"/>
            </w:pPr>
            <w:r>
              <w:t>08h</w:t>
            </w:r>
          </w:p>
        </w:tc>
        <w:tc>
          <w:tcPr>
            <w:tcW w:w="5875" w:type="dxa"/>
          </w:tcPr>
          <w:p w14:paraId="3315077F" w14:textId="77777777" w:rsidR="00452CF5" w:rsidRDefault="00452CF5" w:rsidP="004C3129">
            <w:pPr>
              <w:pStyle w:val="CellNormal"/>
            </w:pPr>
            <w:r>
              <w:t>1.5 Volt</w:t>
            </w:r>
          </w:p>
        </w:tc>
      </w:tr>
      <w:tr w:rsidR="00452CF5" w:rsidRPr="007D392E" w14:paraId="17E8F972" w14:textId="77777777" w:rsidTr="004C3129">
        <w:trPr>
          <w:cantSplit/>
          <w:jc w:val="center"/>
        </w:trPr>
        <w:tc>
          <w:tcPr>
            <w:tcW w:w="1654" w:type="dxa"/>
          </w:tcPr>
          <w:p w14:paraId="0BAF6670" w14:textId="77777777" w:rsidR="00452CF5" w:rsidRDefault="00452CF5" w:rsidP="004C3129">
            <w:pPr>
              <w:pStyle w:val="CellNormal"/>
            </w:pPr>
            <w:r>
              <w:t>09h</w:t>
            </w:r>
          </w:p>
        </w:tc>
        <w:tc>
          <w:tcPr>
            <w:tcW w:w="5875" w:type="dxa"/>
          </w:tcPr>
          <w:p w14:paraId="62F97ACD" w14:textId="77777777" w:rsidR="00452CF5" w:rsidRDefault="00452CF5" w:rsidP="004C3129">
            <w:pPr>
              <w:pStyle w:val="CellNormal"/>
            </w:pPr>
            <w:r>
              <w:t>CPU Voltage</w:t>
            </w:r>
          </w:p>
        </w:tc>
      </w:tr>
      <w:tr w:rsidR="00452CF5" w:rsidRPr="007D392E" w14:paraId="50188A58" w14:textId="77777777" w:rsidTr="004C3129">
        <w:trPr>
          <w:cantSplit/>
          <w:jc w:val="center"/>
        </w:trPr>
        <w:tc>
          <w:tcPr>
            <w:tcW w:w="1654" w:type="dxa"/>
          </w:tcPr>
          <w:p w14:paraId="5FB63E43" w14:textId="77777777" w:rsidR="00452CF5" w:rsidRDefault="00452CF5" w:rsidP="004C3129">
            <w:pPr>
              <w:pStyle w:val="CellNormal"/>
            </w:pPr>
            <w:r>
              <w:t>0Dh</w:t>
            </w:r>
          </w:p>
        </w:tc>
        <w:tc>
          <w:tcPr>
            <w:tcW w:w="5875" w:type="dxa"/>
          </w:tcPr>
          <w:p w14:paraId="6D7F84DA" w14:textId="77777777" w:rsidR="00452CF5" w:rsidRDefault="00452CF5" w:rsidP="004C3129">
            <w:pPr>
              <w:pStyle w:val="CellNormal"/>
            </w:pPr>
            <w:r>
              <w:t>Power Supply Inlet</w:t>
            </w:r>
          </w:p>
        </w:tc>
      </w:tr>
      <w:tr w:rsidR="00452CF5" w:rsidRPr="007D392E" w14:paraId="0A0AD366" w14:textId="77777777" w:rsidTr="004C3129">
        <w:trPr>
          <w:cantSplit/>
          <w:jc w:val="center"/>
        </w:trPr>
        <w:tc>
          <w:tcPr>
            <w:tcW w:w="1654" w:type="dxa"/>
          </w:tcPr>
          <w:p w14:paraId="58802237" w14:textId="77777777" w:rsidR="00452CF5" w:rsidRDefault="00452CF5" w:rsidP="004C3129">
            <w:pPr>
              <w:pStyle w:val="CellNormal"/>
            </w:pPr>
            <w:r>
              <w:t>0Fh</w:t>
            </w:r>
          </w:p>
        </w:tc>
        <w:tc>
          <w:tcPr>
            <w:tcW w:w="5875" w:type="dxa"/>
          </w:tcPr>
          <w:p w14:paraId="46AD866D" w14:textId="77777777" w:rsidR="00452CF5" w:rsidRDefault="00452CF5" w:rsidP="004C3129">
            <w:pPr>
              <w:pStyle w:val="CellNormal"/>
            </w:pPr>
            <w:r>
              <w:t>+3.3 Volt Standby</w:t>
            </w:r>
          </w:p>
        </w:tc>
      </w:tr>
      <w:tr w:rsidR="00452CF5" w:rsidRPr="007D392E" w14:paraId="0EC1139F" w14:textId="77777777" w:rsidTr="004C3129">
        <w:trPr>
          <w:cantSplit/>
          <w:jc w:val="center"/>
        </w:trPr>
        <w:tc>
          <w:tcPr>
            <w:tcW w:w="1654" w:type="dxa"/>
          </w:tcPr>
          <w:p w14:paraId="5C5CB4B0" w14:textId="77777777" w:rsidR="00452CF5" w:rsidRDefault="00452CF5" w:rsidP="004C3129">
            <w:pPr>
              <w:pStyle w:val="CellNormal"/>
            </w:pPr>
            <w:r>
              <w:t>10h</w:t>
            </w:r>
          </w:p>
        </w:tc>
        <w:tc>
          <w:tcPr>
            <w:tcW w:w="5875" w:type="dxa"/>
          </w:tcPr>
          <w:p w14:paraId="6B8CAC76" w14:textId="77777777" w:rsidR="00452CF5" w:rsidRDefault="00452CF5" w:rsidP="004C3129">
            <w:pPr>
              <w:pStyle w:val="CellNormal"/>
            </w:pPr>
            <w:r>
              <w:t>CPU System Agent Voltage</w:t>
            </w:r>
          </w:p>
        </w:tc>
      </w:tr>
      <w:tr w:rsidR="00452CF5" w:rsidRPr="007D392E" w14:paraId="35ADE745" w14:textId="77777777" w:rsidTr="004C3129">
        <w:trPr>
          <w:cantSplit/>
          <w:jc w:val="center"/>
        </w:trPr>
        <w:tc>
          <w:tcPr>
            <w:tcW w:w="1654" w:type="dxa"/>
          </w:tcPr>
          <w:p w14:paraId="201A6BD8" w14:textId="77777777" w:rsidR="00452CF5" w:rsidRDefault="00452CF5" w:rsidP="004C3129">
            <w:pPr>
              <w:pStyle w:val="CellNormal"/>
            </w:pPr>
            <w:r>
              <w:t>11h</w:t>
            </w:r>
          </w:p>
        </w:tc>
        <w:tc>
          <w:tcPr>
            <w:tcW w:w="5875" w:type="dxa"/>
          </w:tcPr>
          <w:p w14:paraId="30A7EFF9" w14:textId="77777777" w:rsidR="00452CF5" w:rsidRDefault="00452CF5" w:rsidP="004C3129">
            <w:pPr>
              <w:pStyle w:val="CellNormal"/>
            </w:pPr>
            <w:r>
              <w:t>1.8 Volt</w:t>
            </w:r>
          </w:p>
        </w:tc>
      </w:tr>
      <w:tr w:rsidR="00452CF5" w:rsidRPr="007D392E" w14:paraId="5C76728B" w14:textId="77777777" w:rsidTr="004C3129">
        <w:trPr>
          <w:cantSplit/>
          <w:jc w:val="center"/>
        </w:trPr>
        <w:tc>
          <w:tcPr>
            <w:tcW w:w="1654" w:type="dxa"/>
          </w:tcPr>
          <w:p w14:paraId="6B8E044D" w14:textId="77777777" w:rsidR="00452CF5" w:rsidRDefault="00452CF5" w:rsidP="004C3129">
            <w:pPr>
              <w:pStyle w:val="CellNormal"/>
            </w:pPr>
            <w:r>
              <w:t>12h</w:t>
            </w:r>
          </w:p>
        </w:tc>
        <w:tc>
          <w:tcPr>
            <w:tcW w:w="5875" w:type="dxa"/>
          </w:tcPr>
          <w:p w14:paraId="4247EDB1" w14:textId="77777777" w:rsidR="00452CF5" w:rsidRDefault="00452CF5" w:rsidP="004C3129">
            <w:pPr>
              <w:pStyle w:val="CellNormal"/>
            </w:pPr>
            <w:r>
              <w:t>PCH Voltage</w:t>
            </w:r>
          </w:p>
        </w:tc>
      </w:tr>
      <w:tr w:rsidR="00452CF5" w:rsidRPr="007D392E" w14:paraId="19922776" w14:textId="77777777" w:rsidTr="004C3129">
        <w:trPr>
          <w:cantSplit/>
          <w:jc w:val="center"/>
        </w:trPr>
        <w:tc>
          <w:tcPr>
            <w:tcW w:w="1654" w:type="dxa"/>
          </w:tcPr>
          <w:p w14:paraId="47153721" w14:textId="77777777" w:rsidR="00452CF5" w:rsidRDefault="00452CF5" w:rsidP="004C3129">
            <w:pPr>
              <w:pStyle w:val="CellNormal"/>
            </w:pPr>
            <w:r>
              <w:t>13h</w:t>
            </w:r>
          </w:p>
        </w:tc>
        <w:tc>
          <w:tcPr>
            <w:tcW w:w="5875" w:type="dxa"/>
          </w:tcPr>
          <w:p w14:paraId="13F0D7C4" w14:textId="77777777" w:rsidR="00452CF5" w:rsidRDefault="00452CF5" w:rsidP="004C3129">
            <w:pPr>
              <w:pStyle w:val="CellNormal"/>
            </w:pPr>
            <w:r>
              <w:t>DDR Voltage</w:t>
            </w:r>
          </w:p>
        </w:tc>
      </w:tr>
      <w:tr w:rsidR="00452CF5" w:rsidRPr="007D392E" w14:paraId="46640F2B" w14:textId="77777777" w:rsidTr="004C3129">
        <w:trPr>
          <w:cantSplit/>
          <w:jc w:val="center"/>
        </w:trPr>
        <w:tc>
          <w:tcPr>
            <w:tcW w:w="1654" w:type="dxa"/>
          </w:tcPr>
          <w:p w14:paraId="1700A89F" w14:textId="77777777" w:rsidR="00452CF5" w:rsidRDefault="00452CF5" w:rsidP="004C3129">
            <w:pPr>
              <w:pStyle w:val="CellNormal"/>
            </w:pPr>
            <w:r>
              <w:t>14h</w:t>
            </w:r>
          </w:p>
        </w:tc>
        <w:tc>
          <w:tcPr>
            <w:tcW w:w="5875" w:type="dxa"/>
          </w:tcPr>
          <w:p w14:paraId="0F518B92" w14:textId="77777777" w:rsidR="00452CF5" w:rsidRDefault="00452CF5" w:rsidP="004C3129">
            <w:pPr>
              <w:pStyle w:val="CellNormal"/>
              <w:keepNext/>
            </w:pPr>
            <w:r>
              <w:t>Battery</w:t>
            </w:r>
          </w:p>
        </w:tc>
      </w:tr>
      <w:tr w:rsidR="00452CF5" w:rsidRPr="007D392E" w14:paraId="6BE2916A" w14:textId="77777777" w:rsidTr="004C3129">
        <w:trPr>
          <w:cantSplit/>
          <w:jc w:val="center"/>
        </w:trPr>
        <w:tc>
          <w:tcPr>
            <w:tcW w:w="1654" w:type="dxa"/>
          </w:tcPr>
          <w:p w14:paraId="07A6C821" w14:textId="77777777" w:rsidR="00452CF5" w:rsidRDefault="00452CF5" w:rsidP="004C3129">
            <w:pPr>
              <w:pStyle w:val="CellNormal"/>
            </w:pPr>
            <w:r>
              <w:t>15h</w:t>
            </w:r>
          </w:p>
        </w:tc>
        <w:tc>
          <w:tcPr>
            <w:tcW w:w="5875" w:type="dxa"/>
          </w:tcPr>
          <w:p w14:paraId="245855DC" w14:textId="77777777" w:rsidR="00452CF5" w:rsidRDefault="00452CF5" w:rsidP="004C3129">
            <w:pPr>
              <w:pStyle w:val="CellNormal"/>
              <w:keepNext/>
            </w:pPr>
            <w:r>
              <w:t>CPU IO Voltage</w:t>
            </w:r>
          </w:p>
        </w:tc>
      </w:tr>
      <w:tr w:rsidR="00452CF5" w:rsidRPr="007D392E" w14:paraId="4C57871F" w14:textId="77777777" w:rsidTr="004C3129">
        <w:trPr>
          <w:cantSplit/>
          <w:jc w:val="center"/>
        </w:trPr>
        <w:tc>
          <w:tcPr>
            <w:tcW w:w="1654" w:type="dxa"/>
          </w:tcPr>
          <w:p w14:paraId="6DF18E0F" w14:textId="77777777" w:rsidR="00452CF5" w:rsidRDefault="00452CF5" w:rsidP="004C3129">
            <w:pPr>
              <w:pStyle w:val="CellNormal"/>
            </w:pPr>
            <w:r>
              <w:t>16h</w:t>
            </w:r>
          </w:p>
        </w:tc>
        <w:tc>
          <w:tcPr>
            <w:tcW w:w="5875" w:type="dxa"/>
          </w:tcPr>
          <w:p w14:paraId="66E3CDB5" w14:textId="77777777" w:rsidR="00452CF5" w:rsidRDefault="00452CF5" w:rsidP="005B15C6">
            <w:pPr>
              <w:pStyle w:val="CellNormal"/>
              <w:keepNext/>
            </w:pPr>
            <w:r>
              <w:t>CPU PLL Voltage</w:t>
            </w:r>
          </w:p>
        </w:tc>
      </w:tr>
    </w:tbl>
    <w:p w14:paraId="54E79F74" w14:textId="77777777" w:rsidR="005B15C6" w:rsidRDefault="005B15C6" w:rsidP="005B15C6">
      <w:pPr>
        <w:pStyle w:val="Caption"/>
        <w:ind w:firstLine="720"/>
      </w:pPr>
      <w:bookmarkStart w:id="2965" w:name="_Toc447095721"/>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4</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4</w:t>
      </w:r>
      <w:r w:rsidR="003C1B33">
        <w:rPr>
          <w:noProof/>
        </w:rPr>
        <w:fldChar w:fldCharType="end"/>
      </w:r>
      <w:r>
        <w:t xml:space="preserve"> </w:t>
      </w:r>
      <w:r w:rsidRPr="002B71A0">
        <w:t>Voltage (VSDD) Usage enumeration</w:t>
      </w:r>
      <w:bookmarkEnd w:id="2965"/>
    </w:p>
    <w:p w14:paraId="54DD1442" w14:textId="0944047A" w:rsidR="00452CF5" w:rsidRPr="008E3AA5" w:rsidRDefault="00015317" w:rsidP="00015317">
      <w:pPr>
        <w:pStyle w:val="Heading2"/>
      </w:pPr>
      <w:bookmarkStart w:id="2966" w:name="_Toc461460150"/>
      <w:r>
        <w:t>FSDD Enumeration</w:t>
      </w:r>
      <w:bookmarkEnd w:id="2966"/>
    </w:p>
    <w:tbl>
      <w:tblPr>
        <w:tblW w:w="752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54"/>
        <w:gridCol w:w="5875"/>
      </w:tblGrid>
      <w:tr w:rsidR="00452CF5" w14:paraId="3B3C4817" w14:textId="77777777" w:rsidTr="004C3129">
        <w:trPr>
          <w:cantSplit/>
          <w:tblHeader/>
          <w:jc w:val="center"/>
        </w:trPr>
        <w:tc>
          <w:tcPr>
            <w:tcW w:w="1654" w:type="dxa"/>
          </w:tcPr>
          <w:p w14:paraId="405F1021" w14:textId="77777777" w:rsidR="00452CF5" w:rsidRPr="007D392E" w:rsidRDefault="00452CF5" w:rsidP="004C3129">
            <w:pPr>
              <w:pStyle w:val="CellHeader"/>
            </w:pPr>
            <w:r>
              <w:t>Enumeration</w:t>
            </w:r>
          </w:p>
        </w:tc>
        <w:tc>
          <w:tcPr>
            <w:tcW w:w="5875" w:type="dxa"/>
          </w:tcPr>
          <w:p w14:paraId="19FA87E6" w14:textId="77777777" w:rsidR="00452CF5" w:rsidRDefault="00452CF5" w:rsidP="004C3129">
            <w:pPr>
              <w:pStyle w:val="CellHeader"/>
            </w:pPr>
            <w:r>
              <w:t>Definition</w:t>
            </w:r>
          </w:p>
        </w:tc>
      </w:tr>
      <w:tr w:rsidR="00452CF5" w:rsidRPr="007D392E" w14:paraId="0C000AA0" w14:textId="77777777" w:rsidTr="004C3129">
        <w:trPr>
          <w:cantSplit/>
          <w:jc w:val="center"/>
        </w:trPr>
        <w:tc>
          <w:tcPr>
            <w:tcW w:w="1654" w:type="dxa"/>
          </w:tcPr>
          <w:p w14:paraId="12A6636A" w14:textId="77777777" w:rsidR="00452CF5" w:rsidRPr="007D392E" w:rsidRDefault="00452CF5" w:rsidP="004C3129">
            <w:pPr>
              <w:pStyle w:val="CellNormal"/>
            </w:pPr>
            <w:r>
              <w:t>00h</w:t>
            </w:r>
          </w:p>
        </w:tc>
        <w:tc>
          <w:tcPr>
            <w:tcW w:w="5875" w:type="dxa"/>
          </w:tcPr>
          <w:p w14:paraId="144090CF" w14:textId="77777777" w:rsidR="00452CF5" w:rsidRPr="007D392E" w:rsidRDefault="00452CF5" w:rsidP="004C3129">
            <w:pPr>
              <w:pStyle w:val="CellNormal"/>
            </w:pPr>
            <w:r>
              <w:t>Unknown/Other Usage</w:t>
            </w:r>
          </w:p>
        </w:tc>
      </w:tr>
      <w:tr w:rsidR="00452CF5" w:rsidRPr="007D392E" w14:paraId="314BB454" w14:textId="77777777" w:rsidTr="004C3129">
        <w:trPr>
          <w:cantSplit/>
          <w:jc w:val="center"/>
        </w:trPr>
        <w:tc>
          <w:tcPr>
            <w:tcW w:w="1654" w:type="dxa"/>
          </w:tcPr>
          <w:p w14:paraId="78A46327" w14:textId="77777777" w:rsidR="00452CF5" w:rsidRDefault="00452CF5" w:rsidP="004C3129">
            <w:pPr>
              <w:pStyle w:val="CellNormal"/>
            </w:pPr>
            <w:r>
              <w:t>01h</w:t>
            </w:r>
          </w:p>
        </w:tc>
        <w:tc>
          <w:tcPr>
            <w:tcW w:w="5875" w:type="dxa"/>
          </w:tcPr>
          <w:p w14:paraId="557CD6DD" w14:textId="77777777" w:rsidR="00452CF5" w:rsidRDefault="00452CF5" w:rsidP="004C3129">
            <w:pPr>
              <w:pStyle w:val="CellNormal"/>
            </w:pPr>
            <w:r>
              <w:t>CPU</w:t>
            </w:r>
          </w:p>
        </w:tc>
      </w:tr>
      <w:tr w:rsidR="00452CF5" w:rsidRPr="007D392E" w14:paraId="4029455C" w14:textId="77777777" w:rsidTr="004C3129">
        <w:trPr>
          <w:cantSplit/>
          <w:jc w:val="center"/>
        </w:trPr>
        <w:tc>
          <w:tcPr>
            <w:tcW w:w="1654" w:type="dxa"/>
          </w:tcPr>
          <w:p w14:paraId="4051BE67" w14:textId="77777777" w:rsidR="00452CF5" w:rsidRDefault="00452CF5" w:rsidP="004C3129">
            <w:pPr>
              <w:pStyle w:val="CellNormal"/>
            </w:pPr>
            <w:r>
              <w:t>02h</w:t>
            </w:r>
          </w:p>
        </w:tc>
        <w:tc>
          <w:tcPr>
            <w:tcW w:w="5875" w:type="dxa"/>
          </w:tcPr>
          <w:p w14:paraId="1B023EA0" w14:textId="77777777" w:rsidR="00452CF5" w:rsidRDefault="00452CF5" w:rsidP="004C3129">
            <w:pPr>
              <w:pStyle w:val="CellNormal"/>
            </w:pPr>
            <w:r>
              <w:t>CPU System</w:t>
            </w:r>
          </w:p>
        </w:tc>
      </w:tr>
      <w:tr w:rsidR="00452CF5" w:rsidRPr="007D392E" w14:paraId="14DFCDAB" w14:textId="77777777" w:rsidTr="004C3129">
        <w:trPr>
          <w:cantSplit/>
          <w:jc w:val="center"/>
        </w:trPr>
        <w:tc>
          <w:tcPr>
            <w:tcW w:w="1654" w:type="dxa"/>
          </w:tcPr>
          <w:p w14:paraId="0A56ADF8" w14:textId="77777777" w:rsidR="00452CF5" w:rsidRDefault="00452CF5" w:rsidP="004C3129">
            <w:pPr>
              <w:pStyle w:val="CellNormal"/>
            </w:pPr>
            <w:r>
              <w:t>04h</w:t>
            </w:r>
          </w:p>
        </w:tc>
        <w:tc>
          <w:tcPr>
            <w:tcW w:w="5875" w:type="dxa"/>
          </w:tcPr>
          <w:p w14:paraId="3A5CCAE0" w14:textId="77777777" w:rsidR="00452CF5" w:rsidRDefault="00452CF5" w:rsidP="004C3129">
            <w:pPr>
              <w:pStyle w:val="CellNormal"/>
            </w:pPr>
            <w:r>
              <w:t>Voltage Regulator</w:t>
            </w:r>
          </w:p>
        </w:tc>
      </w:tr>
      <w:tr w:rsidR="00452CF5" w:rsidRPr="007D392E" w14:paraId="62FE16E4" w14:textId="77777777" w:rsidTr="004C3129">
        <w:trPr>
          <w:cantSplit/>
          <w:jc w:val="center"/>
        </w:trPr>
        <w:tc>
          <w:tcPr>
            <w:tcW w:w="1654" w:type="dxa"/>
          </w:tcPr>
          <w:p w14:paraId="68E1C7E0" w14:textId="77777777" w:rsidR="00452CF5" w:rsidRDefault="00452CF5" w:rsidP="004C3129">
            <w:pPr>
              <w:pStyle w:val="CellNormal"/>
            </w:pPr>
            <w:r>
              <w:t>05h</w:t>
            </w:r>
          </w:p>
        </w:tc>
        <w:tc>
          <w:tcPr>
            <w:tcW w:w="5875" w:type="dxa"/>
          </w:tcPr>
          <w:p w14:paraId="38BDC367" w14:textId="77777777" w:rsidR="00452CF5" w:rsidRDefault="00452CF5" w:rsidP="004C3129">
            <w:pPr>
              <w:pStyle w:val="CellNormal"/>
            </w:pPr>
            <w:r>
              <w:t>Chassis</w:t>
            </w:r>
          </w:p>
        </w:tc>
      </w:tr>
      <w:tr w:rsidR="00452CF5" w:rsidRPr="007D392E" w14:paraId="607A438B" w14:textId="77777777" w:rsidTr="004C3129">
        <w:trPr>
          <w:cantSplit/>
          <w:jc w:val="center"/>
        </w:trPr>
        <w:tc>
          <w:tcPr>
            <w:tcW w:w="1654" w:type="dxa"/>
          </w:tcPr>
          <w:p w14:paraId="48C105D0" w14:textId="77777777" w:rsidR="00452CF5" w:rsidRDefault="00452CF5" w:rsidP="004C3129">
            <w:pPr>
              <w:pStyle w:val="CellNormal"/>
            </w:pPr>
            <w:r>
              <w:t>06h</w:t>
            </w:r>
          </w:p>
        </w:tc>
        <w:tc>
          <w:tcPr>
            <w:tcW w:w="5875" w:type="dxa"/>
          </w:tcPr>
          <w:p w14:paraId="3008E65D" w14:textId="77777777" w:rsidR="00452CF5" w:rsidRDefault="00452CF5" w:rsidP="004C3129">
            <w:pPr>
              <w:pStyle w:val="CellNormal"/>
            </w:pPr>
            <w:r>
              <w:t>Chassis Inlet</w:t>
            </w:r>
          </w:p>
        </w:tc>
      </w:tr>
      <w:tr w:rsidR="00452CF5" w:rsidRPr="007D392E" w14:paraId="1201FB63" w14:textId="77777777" w:rsidTr="004C3129">
        <w:trPr>
          <w:cantSplit/>
          <w:jc w:val="center"/>
        </w:trPr>
        <w:tc>
          <w:tcPr>
            <w:tcW w:w="1654" w:type="dxa"/>
          </w:tcPr>
          <w:p w14:paraId="4D7E0975" w14:textId="77777777" w:rsidR="00452CF5" w:rsidRDefault="00452CF5" w:rsidP="004C3129">
            <w:pPr>
              <w:pStyle w:val="CellNormal"/>
            </w:pPr>
            <w:r>
              <w:t>07h</w:t>
            </w:r>
          </w:p>
        </w:tc>
        <w:tc>
          <w:tcPr>
            <w:tcW w:w="5875" w:type="dxa"/>
          </w:tcPr>
          <w:p w14:paraId="773D9ECC" w14:textId="77777777" w:rsidR="00452CF5" w:rsidRDefault="00452CF5" w:rsidP="004C3129">
            <w:pPr>
              <w:pStyle w:val="CellNormal"/>
            </w:pPr>
            <w:r>
              <w:t>Chassis Outlet</w:t>
            </w:r>
          </w:p>
        </w:tc>
      </w:tr>
      <w:tr w:rsidR="00452CF5" w:rsidRPr="007D392E" w14:paraId="2B5E6DA1" w14:textId="77777777" w:rsidTr="004C3129">
        <w:trPr>
          <w:cantSplit/>
          <w:jc w:val="center"/>
        </w:trPr>
        <w:tc>
          <w:tcPr>
            <w:tcW w:w="1654" w:type="dxa"/>
          </w:tcPr>
          <w:p w14:paraId="7115C16E" w14:textId="77777777" w:rsidR="00452CF5" w:rsidRDefault="00452CF5" w:rsidP="004C3129">
            <w:pPr>
              <w:pStyle w:val="CellNormal"/>
            </w:pPr>
            <w:r>
              <w:t>08h</w:t>
            </w:r>
          </w:p>
        </w:tc>
        <w:tc>
          <w:tcPr>
            <w:tcW w:w="5875" w:type="dxa"/>
          </w:tcPr>
          <w:p w14:paraId="6AAA8934" w14:textId="77777777" w:rsidR="00452CF5" w:rsidRDefault="00452CF5" w:rsidP="004C3129">
            <w:pPr>
              <w:pStyle w:val="CellNormal"/>
            </w:pPr>
            <w:r>
              <w:t>Power Supply</w:t>
            </w:r>
          </w:p>
        </w:tc>
      </w:tr>
      <w:tr w:rsidR="00452CF5" w:rsidRPr="007D392E" w14:paraId="0640AECD" w14:textId="77777777" w:rsidTr="004C3129">
        <w:trPr>
          <w:cantSplit/>
          <w:jc w:val="center"/>
        </w:trPr>
        <w:tc>
          <w:tcPr>
            <w:tcW w:w="1654" w:type="dxa"/>
          </w:tcPr>
          <w:p w14:paraId="60A075E1" w14:textId="77777777" w:rsidR="00452CF5" w:rsidRDefault="00452CF5" w:rsidP="004C3129">
            <w:pPr>
              <w:pStyle w:val="CellNormal"/>
            </w:pPr>
            <w:r>
              <w:t>09h</w:t>
            </w:r>
          </w:p>
        </w:tc>
        <w:tc>
          <w:tcPr>
            <w:tcW w:w="5875" w:type="dxa"/>
          </w:tcPr>
          <w:p w14:paraId="06D72204" w14:textId="77777777" w:rsidR="00452CF5" w:rsidRDefault="00452CF5" w:rsidP="004C3129">
            <w:pPr>
              <w:pStyle w:val="CellNormal"/>
            </w:pPr>
            <w:r>
              <w:t>Power Supply Inlet</w:t>
            </w:r>
          </w:p>
        </w:tc>
      </w:tr>
      <w:tr w:rsidR="00452CF5" w:rsidRPr="007D392E" w14:paraId="105153B1" w14:textId="77777777" w:rsidTr="004C3129">
        <w:trPr>
          <w:cantSplit/>
          <w:jc w:val="center"/>
        </w:trPr>
        <w:tc>
          <w:tcPr>
            <w:tcW w:w="1654" w:type="dxa"/>
          </w:tcPr>
          <w:p w14:paraId="7A7E9C8D" w14:textId="77777777" w:rsidR="00452CF5" w:rsidRDefault="00452CF5" w:rsidP="004C3129">
            <w:pPr>
              <w:pStyle w:val="CellNormal"/>
            </w:pPr>
            <w:r>
              <w:lastRenderedPageBreak/>
              <w:t>0Ah</w:t>
            </w:r>
          </w:p>
        </w:tc>
        <w:tc>
          <w:tcPr>
            <w:tcW w:w="5875" w:type="dxa"/>
          </w:tcPr>
          <w:p w14:paraId="6648C242" w14:textId="77777777" w:rsidR="00452CF5" w:rsidRDefault="00452CF5" w:rsidP="004C3129">
            <w:pPr>
              <w:pStyle w:val="CellNormal"/>
            </w:pPr>
            <w:r>
              <w:t>Power Supply Outlet</w:t>
            </w:r>
          </w:p>
        </w:tc>
      </w:tr>
      <w:tr w:rsidR="00452CF5" w:rsidRPr="007D392E" w14:paraId="3386261D" w14:textId="77777777" w:rsidTr="004C3129">
        <w:trPr>
          <w:cantSplit/>
          <w:jc w:val="center"/>
        </w:trPr>
        <w:tc>
          <w:tcPr>
            <w:tcW w:w="1654" w:type="dxa"/>
          </w:tcPr>
          <w:p w14:paraId="1B046E7E" w14:textId="77777777" w:rsidR="00452CF5" w:rsidRDefault="00452CF5" w:rsidP="004C3129">
            <w:pPr>
              <w:pStyle w:val="CellNormal"/>
            </w:pPr>
            <w:r>
              <w:t>0Bh</w:t>
            </w:r>
          </w:p>
        </w:tc>
        <w:tc>
          <w:tcPr>
            <w:tcW w:w="5875" w:type="dxa"/>
          </w:tcPr>
          <w:p w14:paraId="140F8C4D" w14:textId="77777777" w:rsidR="00452CF5" w:rsidRDefault="00452CF5" w:rsidP="004C3129">
            <w:pPr>
              <w:pStyle w:val="CellNormal"/>
            </w:pPr>
            <w:r>
              <w:t>Hard Disk</w:t>
            </w:r>
          </w:p>
        </w:tc>
      </w:tr>
      <w:tr w:rsidR="00452CF5" w:rsidRPr="007D392E" w14:paraId="26D7851E" w14:textId="77777777" w:rsidTr="004C3129">
        <w:trPr>
          <w:cantSplit/>
          <w:jc w:val="center"/>
        </w:trPr>
        <w:tc>
          <w:tcPr>
            <w:tcW w:w="1654" w:type="dxa"/>
          </w:tcPr>
          <w:p w14:paraId="3C70EC98" w14:textId="77777777" w:rsidR="00452CF5" w:rsidRDefault="00452CF5" w:rsidP="004C3129">
            <w:pPr>
              <w:pStyle w:val="CellNormal"/>
            </w:pPr>
            <w:r>
              <w:t>0Ch</w:t>
            </w:r>
          </w:p>
        </w:tc>
        <w:tc>
          <w:tcPr>
            <w:tcW w:w="5875" w:type="dxa"/>
          </w:tcPr>
          <w:p w14:paraId="533156B0" w14:textId="77777777" w:rsidR="00452CF5" w:rsidRDefault="00452CF5" w:rsidP="004C3129">
            <w:pPr>
              <w:pStyle w:val="CellNormal"/>
            </w:pPr>
            <w:r>
              <w:t>Graphics</w:t>
            </w:r>
          </w:p>
        </w:tc>
      </w:tr>
      <w:tr w:rsidR="00452CF5" w:rsidRPr="007D392E" w14:paraId="460ACE94" w14:textId="77777777" w:rsidTr="004C3129">
        <w:trPr>
          <w:cantSplit/>
          <w:jc w:val="center"/>
        </w:trPr>
        <w:tc>
          <w:tcPr>
            <w:tcW w:w="1654" w:type="dxa"/>
          </w:tcPr>
          <w:p w14:paraId="351A87F2" w14:textId="77777777" w:rsidR="00452CF5" w:rsidRDefault="00452CF5" w:rsidP="004C3129">
            <w:pPr>
              <w:pStyle w:val="CellNormal"/>
            </w:pPr>
            <w:r>
              <w:t>0Dh</w:t>
            </w:r>
          </w:p>
        </w:tc>
        <w:tc>
          <w:tcPr>
            <w:tcW w:w="5875" w:type="dxa"/>
          </w:tcPr>
          <w:p w14:paraId="55DE23A8" w14:textId="77777777" w:rsidR="00452CF5" w:rsidRDefault="00452CF5" w:rsidP="004C3129">
            <w:pPr>
              <w:pStyle w:val="CellNormal"/>
            </w:pPr>
            <w:r>
              <w:t xml:space="preserve">Auxiliary </w:t>
            </w:r>
          </w:p>
        </w:tc>
      </w:tr>
      <w:tr w:rsidR="00452CF5" w:rsidRPr="007D392E" w14:paraId="6B00062C" w14:textId="77777777" w:rsidTr="004C3129">
        <w:trPr>
          <w:cantSplit/>
          <w:jc w:val="center"/>
        </w:trPr>
        <w:tc>
          <w:tcPr>
            <w:tcW w:w="1654" w:type="dxa"/>
          </w:tcPr>
          <w:p w14:paraId="27A3E8D8" w14:textId="77777777" w:rsidR="00452CF5" w:rsidRDefault="00452CF5" w:rsidP="004C3129">
            <w:pPr>
              <w:pStyle w:val="CellNormal"/>
            </w:pPr>
            <w:r>
              <w:t>0Eh</w:t>
            </w:r>
          </w:p>
        </w:tc>
        <w:tc>
          <w:tcPr>
            <w:tcW w:w="5875" w:type="dxa"/>
          </w:tcPr>
          <w:p w14:paraId="56288195" w14:textId="77777777" w:rsidR="00452CF5" w:rsidRDefault="00452CF5" w:rsidP="004C3129">
            <w:pPr>
              <w:pStyle w:val="CellNormal"/>
            </w:pPr>
            <w:r>
              <w:t>PCH</w:t>
            </w:r>
          </w:p>
        </w:tc>
      </w:tr>
      <w:tr w:rsidR="00452CF5" w:rsidRPr="007D392E" w14:paraId="4D18E548" w14:textId="77777777" w:rsidTr="004C3129">
        <w:trPr>
          <w:cantSplit/>
          <w:jc w:val="center"/>
        </w:trPr>
        <w:tc>
          <w:tcPr>
            <w:tcW w:w="1654" w:type="dxa"/>
          </w:tcPr>
          <w:p w14:paraId="7AF9A60A" w14:textId="77777777" w:rsidR="00452CF5" w:rsidRDefault="00452CF5" w:rsidP="004C3129">
            <w:pPr>
              <w:pStyle w:val="CellNormal"/>
            </w:pPr>
            <w:r>
              <w:t>0Fh</w:t>
            </w:r>
          </w:p>
        </w:tc>
        <w:tc>
          <w:tcPr>
            <w:tcW w:w="5875" w:type="dxa"/>
          </w:tcPr>
          <w:p w14:paraId="5663C8BD" w14:textId="77777777" w:rsidR="00452CF5" w:rsidRDefault="00452CF5" w:rsidP="004C3129">
            <w:pPr>
              <w:pStyle w:val="CellNormal"/>
            </w:pPr>
            <w:r>
              <w:t>Battery</w:t>
            </w:r>
          </w:p>
        </w:tc>
      </w:tr>
      <w:tr w:rsidR="00452CF5" w:rsidRPr="007D392E" w14:paraId="45F38F85" w14:textId="77777777" w:rsidTr="004C3129">
        <w:trPr>
          <w:cantSplit/>
          <w:jc w:val="center"/>
        </w:trPr>
        <w:tc>
          <w:tcPr>
            <w:tcW w:w="1654" w:type="dxa"/>
          </w:tcPr>
          <w:p w14:paraId="4F20E734" w14:textId="77777777" w:rsidR="00452CF5" w:rsidRDefault="00452CF5" w:rsidP="004C3129">
            <w:pPr>
              <w:pStyle w:val="CellNormal"/>
            </w:pPr>
            <w:r>
              <w:t>FFh</w:t>
            </w:r>
          </w:p>
        </w:tc>
        <w:tc>
          <w:tcPr>
            <w:tcW w:w="5875" w:type="dxa"/>
          </w:tcPr>
          <w:p w14:paraId="3C528CE2" w14:textId="77777777" w:rsidR="00452CF5" w:rsidRDefault="00452CF5" w:rsidP="005B15C6">
            <w:pPr>
              <w:pStyle w:val="CellNormal"/>
              <w:keepNext/>
            </w:pPr>
            <w:r>
              <w:t>Unused</w:t>
            </w:r>
          </w:p>
        </w:tc>
      </w:tr>
    </w:tbl>
    <w:p w14:paraId="2BD5BDDB" w14:textId="77777777" w:rsidR="00452CF5" w:rsidRDefault="005B15C6" w:rsidP="005B15C6">
      <w:pPr>
        <w:pStyle w:val="Caption"/>
        <w:ind w:firstLine="432"/>
      </w:pPr>
      <w:bookmarkStart w:id="2967" w:name="_Toc447095722"/>
      <w:r>
        <w:t xml:space="preserve">Table </w:t>
      </w:r>
      <w:r w:rsidR="003C1B33">
        <w:rPr>
          <w:noProof/>
        </w:rPr>
        <w:fldChar w:fldCharType="begin"/>
      </w:r>
      <w:r w:rsidR="003C1B33">
        <w:rPr>
          <w:noProof/>
        </w:rPr>
        <w:instrText xml:space="preserve"> STYLEREF 1 \s </w:instrText>
      </w:r>
      <w:r w:rsidR="003C1B33">
        <w:rPr>
          <w:noProof/>
        </w:rPr>
        <w:fldChar w:fldCharType="separate"/>
      </w:r>
      <w:r w:rsidR="00074BDC">
        <w:rPr>
          <w:noProof/>
        </w:rPr>
        <w:t>4</w:t>
      </w:r>
      <w:r w:rsidR="003C1B33">
        <w:rPr>
          <w:noProof/>
        </w:rPr>
        <w:fldChar w:fldCharType="end"/>
      </w:r>
      <w:r w:rsidR="00074BDC">
        <w:noBreakHyphen/>
      </w:r>
      <w:r w:rsidR="003C1B33">
        <w:rPr>
          <w:noProof/>
        </w:rPr>
        <w:fldChar w:fldCharType="begin"/>
      </w:r>
      <w:r w:rsidR="003C1B33">
        <w:rPr>
          <w:noProof/>
        </w:rPr>
        <w:instrText xml:space="preserve"> SEQ Table \* ARABIC \s 1 </w:instrText>
      </w:r>
      <w:r w:rsidR="003C1B33">
        <w:rPr>
          <w:noProof/>
        </w:rPr>
        <w:fldChar w:fldCharType="separate"/>
      </w:r>
      <w:r w:rsidR="00074BDC">
        <w:rPr>
          <w:noProof/>
        </w:rPr>
        <w:t>5</w:t>
      </w:r>
      <w:r w:rsidR="003C1B33">
        <w:rPr>
          <w:noProof/>
        </w:rPr>
        <w:fldChar w:fldCharType="end"/>
      </w:r>
      <w:r>
        <w:t xml:space="preserve"> </w:t>
      </w:r>
      <w:r w:rsidRPr="00BB55C4">
        <w:t xml:space="preserve"> Fan (FSDD) Usage enumeration</w:t>
      </w:r>
      <w:bookmarkEnd w:id="2967"/>
    </w:p>
    <w:p w14:paraId="18F2F3A8" w14:textId="5B49F55E" w:rsidR="008D3E4F" w:rsidRPr="008E3AA5" w:rsidRDefault="008D3E4F" w:rsidP="008D3E4F">
      <w:pPr>
        <w:pStyle w:val="Heading2"/>
      </w:pPr>
      <w:bookmarkStart w:id="2968" w:name="_Toc461460151"/>
      <w:r>
        <w:t>XTU Monitoring Ids</w:t>
      </w:r>
      <w:bookmarkEnd w:id="2968"/>
    </w:p>
    <w:p w14:paraId="12C7C8CE" w14:textId="77777777" w:rsidR="008D3E4F" w:rsidRDefault="008D3E4F" w:rsidP="008D3E4F"/>
    <w:tbl>
      <w:tblPr>
        <w:tblpPr w:leftFromText="180" w:rightFromText="180" w:vertAnchor="text" w:tblpX="108" w:tblpY="1"/>
        <w:tblOverlap w:val="never"/>
        <w:tblW w:w="8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2340"/>
        <w:gridCol w:w="630"/>
        <w:gridCol w:w="4230"/>
      </w:tblGrid>
      <w:tr w:rsidR="009276DC" w:rsidRPr="00C07C4A" w14:paraId="341E0AC7" w14:textId="77777777" w:rsidTr="00B91A7B">
        <w:tc>
          <w:tcPr>
            <w:tcW w:w="1345" w:type="dxa"/>
            <w:shd w:val="clear" w:color="auto" w:fill="DDD9C3" w:themeFill="background2" w:themeFillShade="E6"/>
            <w:noWrap/>
            <w:vAlign w:val="bottom"/>
            <w:hideMark/>
          </w:tcPr>
          <w:p w14:paraId="7499684D" w14:textId="77777777" w:rsidR="009276DC" w:rsidRPr="00C07C4A" w:rsidRDefault="009276DC" w:rsidP="00835A56">
            <w:pPr>
              <w:rPr>
                <w:color w:val="000000"/>
                <w:sz w:val="16"/>
                <w:szCs w:val="16"/>
                <w:lang w:eastAsia="zh-CN"/>
              </w:rPr>
            </w:pPr>
            <w:r>
              <w:rPr>
                <w:color w:val="000000"/>
                <w:sz w:val="16"/>
                <w:szCs w:val="16"/>
                <w:lang w:eastAsia="zh-CN"/>
              </w:rPr>
              <w:t>Monitor ID</w:t>
            </w:r>
          </w:p>
        </w:tc>
        <w:tc>
          <w:tcPr>
            <w:tcW w:w="2340" w:type="dxa"/>
            <w:shd w:val="clear" w:color="auto" w:fill="DDD9C3" w:themeFill="background2" w:themeFillShade="E6"/>
            <w:noWrap/>
            <w:vAlign w:val="bottom"/>
            <w:hideMark/>
          </w:tcPr>
          <w:p w14:paraId="3C4350C0" w14:textId="77777777" w:rsidR="009276DC" w:rsidRPr="00C07C4A" w:rsidRDefault="009276DC" w:rsidP="00835A56">
            <w:pPr>
              <w:rPr>
                <w:color w:val="000000"/>
                <w:sz w:val="16"/>
                <w:szCs w:val="16"/>
                <w:lang w:eastAsia="zh-CN"/>
              </w:rPr>
            </w:pPr>
            <w:r w:rsidRPr="00C07C4A">
              <w:rPr>
                <w:color w:val="000000"/>
                <w:sz w:val="16"/>
                <w:szCs w:val="16"/>
                <w:lang w:eastAsia="zh-CN"/>
              </w:rPr>
              <w:t>Name</w:t>
            </w:r>
          </w:p>
        </w:tc>
        <w:tc>
          <w:tcPr>
            <w:tcW w:w="630" w:type="dxa"/>
            <w:shd w:val="clear" w:color="auto" w:fill="DDD9C3" w:themeFill="background2" w:themeFillShade="E6"/>
            <w:noWrap/>
            <w:vAlign w:val="bottom"/>
            <w:hideMark/>
          </w:tcPr>
          <w:p w14:paraId="7D7DBC79" w14:textId="77777777" w:rsidR="009276DC" w:rsidRPr="00C07C4A" w:rsidRDefault="009276DC" w:rsidP="00835A56">
            <w:pPr>
              <w:rPr>
                <w:color w:val="000000"/>
                <w:sz w:val="16"/>
                <w:szCs w:val="16"/>
                <w:lang w:eastAsia="zh-CN"/>
              </w:rPr>
            </w:pPr>
            <w:r w:rsidRPr="00C07C4A">
              <w:rPr>
                <w:color w:val="000000"/>
                <w:sz w:val="16"/>
                <w:szCs w:val="16"/>
                <w:lang w:eastAsia="zh-CN"/>
              </w:rPr>
              <w:t>Units</w:t>
            </w:r>
          </w:p>
        </w:tc>
        <w:tc>
          <w:tcPr>
            <w:tcW w:w="4230" w:type="dxa"/>
            <w:shd w:val="clear" w:color="auto" w:fill="DDD9C3" w:themeFill="background2" w:themeFillShade="E6"/>
            <w:vAlign w:val="bottom"/>
          </w:tcPr>
          <w:p w14:paraId="5BB46F48" w14:textId="77777777" w:rsidR="009276DC" w:rsidRPr="00C07C4A" w:rsidRDefault="009276DC" w:rsidP="00835A56">
            <w:pPr>
              <w:rPr>
                <w:color w:val="000000"/>
                <w:sz w:val="16"/>
                <w:szCs w:val="16"/>
                <w:lang w:eastAsia="zh-CN"/>
              </w:rPr>
            </w:pPr>
            <w:r w:rsidRPr="00C07C4A">
              <w:rPr>
                <w:color w:val="000000"/>
                <w:sz w:val="16"/>
                <w:szCs w:val="16"/>
                <w:lang w:eastAsia="zh-CN"/>
              </w:rPr>
              <w:t>Description</w:t>
            </w:r>
          </w:p>
        </w:tc>
      </w:tr>
      <w:tr w:rsidR="009276DC" w:rsidRPr="00C07C4A" w14:paraId="568A4C45" w14:textId="77777777" w:rsidTr="00B91A7B">
        <w:tc>
          <w:tcPr>
            <w:tcW w:w="1345" w:type="dxa"/>
            <w:shd w:val="clear" w:color="auto" w:fill="auto"/>
            <w:noWrap/>
            <w:vAlign w:val="bottom"/>
            <w:hideMark/>
          </w:tcPr>
          <w:p w14:paraId="7F90442A" w14:textId="77777777" w:rsidR="009276DC" w:rsidRPr="00C07C4A" w:rsidRDefault="009276DC" w:rsidP="00835A56">
            <w:pPr>
              <w:rPr>
                <w:color w:val="000000"/>
                <w:sz w:val="16"/>
                <w:szCs w:val="16"/>
                <w:lang w:eastAsia="zh-CN"/>
              </w:rPr>
            </w:pPr>
            <w:r w:rsidRPr="00C07C4A">
              <w:rPr>
                <w:color w:val="000000"/>
                <w:sz w:val="16"/>
                <w:szCs w:val="16"/>
                <w:lang w:eastAsia="zh-CN"/>
              </w:rPr>
              <w:t>0</w:t>
            </w:r>
          </w:p>
        </w:tc>
        <w:tc>
          <w:tcPr>
            <w:tcW w:w="2340" w:type="dxa"/>
            <w:shd w:val="clear" w:color="auto" w:fill="auto"/>
            <w:noWrap/>
            <w:vAlign w:val="bottom"/>
            <w:hideMark/>
          </w:tcPr>
          <w:p w14:paraId="5C93F139" w14:textId="77777777" w:rsidR="009276DC" w:rsidRPr="00C07C4A" w:rsidRDefault="009276DC" w:rsidP="00835A56">
            <w:pPr>
              <w:rPr>
                <w:color w:val="000000"/>
                <w:sz w:val="16"/>
                <w:szCs w:val="16"/>
                <w:lang w:eastAsia="zh-CN"/>
              </w:rPr>
            </w:pPr>
            <w:r w:rsidRPr="00C07C4A">
              <w:rPr>
                <w:color w:val="000000"/>
                <w:sz w:val="16"/>
                <w:szCs w:val="16"/>
                <w:lang w:eastAsia="zh-CN"/>
              </w:rPr>
              <w:t>CPU Utilization</w:t>
            </w:r>
          </w:p>
        </w:tc>
        <w:tc>
          <w:tcPr>
            <w:tcW w:w="630" w:type="dxa"/>
            <w:shd w:val="clear" w:color="auto" w:fill="auto"/>
            <w:noWrap/>
            <w:vAlign w:val="bottom"/>
            <w:hideMark/>
          </w:tcPr>
          <w:p w14:paraId="3299FC30" w14:textId="77777777" w:rsidR="009276DC" w:rsidRPr="00C07C4A" w:rsidRDefault="009276DC" w:rsidP="00835A56">
            <w:pPr>
              <w:rPr>
                <w:color w:val="000000"/>
                <w:sz w:val="16"/>
                <w:szCs w:val="16"/>
                <w:lang w:eastAsia="zh-CN"/>
              </w:rPr>
            </w:pPr>
            <w:r w:rsidRPr="00C07C4A">
              <w:rPr>
                <w:color w:val="000000"/>
                <w:sz w:val="16"/>
                <w:szCs w:val="16"/>
                <w:lang w:eastAsia="zh-CN"/>
              </w:rPr>
              <w:t>%</w:t>
            </w:r>
          </w:p>
        </w:tc>
        <w:tc>
          <w:tcPr>
            <w:tcW w:w="4230" w:type="dxa"/>
            <w:vAlign w:val="bottom"/>
          </w:tcPr>
          <w:p w14:paraId="586C872A" w14:textId="77777777" w:rsidR="009276DC" w:rsidRPr="00C07C4A" w:rsidRDefault="009276DC" w:rsidP="00835A56">
            <w:pPr>
              <w:rPr>
                <w:color w:val="000000"/>
                <w:sz w:val="16"/>
                <w:szCs w:val="16"/>
                <w:lang w:eastAsia="zh-CN"/>
              </w:rPr>
            </w:pPr>
            <w:r w:rsidRPr="00C07C4A">
              <w:rPr>
                <w:color w:val="000000"/>
                <w:sz w:val="16"/>
                <w:szCs w:val="16"/>
                <w:lang w:eastAsia="zh-CN"/>
              </w:rPr>
              <w:t>The percentage of the CPU's processing power currently being used.</w:t>
            </w:r>
          </w:p>
        </w:tc>
      </w:tr>
      <w:tr w:rsidR="009276DC" w:rsidRPr="00C07C4A" w14:paraId="56CD1CF8" w14:textId="77777777" w:rsidTr="00B91A7B">
        <w:tc>
          <w:tcPr>
            <w:tcW w:w="1345" w:type="dxa"/>
            <w:shd w:val="clear" w:color="auto" w:fill="auto"/>
            <w:noWrap/>
            <w:vAlign w:val="bottom"/>
            <w:hideMark/>
          </w:tcPr>
          <w:p w14:paraId="129CD021" w14:textId="77777777" w:rsidR="009276DC" w:rsidRPr="00C07C4A" w:rsidRDefault="009276DC" w:rsidP="00835A56">
            <w:pPr>
              <w:rPr>
                <w:color w:val="000000"/>
                <w:sz w:val="16"/>
                <w:szCs w:val="16"/>
                <w:lang w:eastAsia="zh-CN"/>
              </w:rPr>
            </w:pPr>
            <w:r w:rsidRPr="00C07C4A">
              <w:rPr>
                <w:color w:val="000000"/>
                <w:sz w:val="16"/>
                <w:szCs w:val="16"/>
                <w:lang w:eastAsia="zh-CN"/>
              </w:rPr>
              <w:t>1</w:t>
            </w:r>
          </w:p>
        </w:tc>
        <w:tc>
          <w:tcPr>
            <w:tcW w:w="2340" w:type="dxa"/>
            <w:shd w:val="clear" w:color="auto" w:fill="auto"/>
            <w:noWrap/>
            <w:vAlign w:val="bottom"/>
            <w:hideMark/>
          </w:tcPr>
          <w:p w14:paraId="24E94C65" w14:textId="77777777" w:rsidR="009276DC" w:rsidRPr="00C07C4A" w:rsidRDefault="009276DC" w:rsidP="00835A56">
            <w:pPr>
              <w:rPr>
                <w:color w:val="000000"/>
                <w:sz w:val="16"/>
                <w:szCs w:val="16"/>
                <w:lang w:eastAsia="zh-CN"/>
              </w:rPr>
            </w:pPr>
            <w:r w:rsidRPr="00C07C4A">
              <w:rPr>
                <w:color w:val="000000"/>
                <w:sz w:val="16"/>
                <w:szCs w:val="16"/>
                <w:lang w:eastAsia="zh-CN"/>
              </w:rPr>
              <w:t>CPU Thread {0} Utilization</w:t>
            </w:r>
          </w:p>
        </w:tc>
        <w:tc>
          <w:tcPr>
            <w:tcW w:w="630" w:type="dxa"/>
            <w:shd w:val="clear" w:color="auto" w:fill="auto"/>
            <w:noWrap/>
            <w:vAlign w:val="bottom"/>
            <w:hideMark/>
          </w:tcPr>
          <w:p w14:paraId="25248055" w14:textId="77777777" w:rsidR="009276DC" w:rsidRPr="00C07C4A" w:rsidRDefault="009276DC" w:rsidP="00835A56">
            <w:pPr>
              <w:rPr>
                <w:color w:val="000000"/>
                <w:sz w:val="16"/>
                <w:szCs w:val="16"/>
                <w:lang w:eastAsia="zh-CN"/>
              </w:rPr>
            </w:pPr>
            <w:r w:rsidRPr="00C07C4A">
              <w:rPr>
                <w:color w:val="000000"/>
                <w:sz w:val="16"/>
                <w:szCs w:val="16"/>
                <w:lang w:eastAsia="zh-CN"/>
              </w:rPr>
              <w:t>%</w:t>
            </w:r>
          </w:p>
        </w:tc>
        <w:tc>
          <w:tcPr>
            <w:tcW w:w="4230" w:type="dxa"/>
            <w:vAlign w:val="bottom"/>
          </w:tcPr>
          <w:p w14:paraId="045BF4DB" w14:textId="77777777" w:rsidR="009276DC" w:rsidRPr="00C07C4A" w:rsidRDefault="009276DC" w:rsidP="00835A56">
            <w:pPr>
              <w:rPr>
                <w:color w:val="000000"/>
                <w:sz w:val="16"/>
                <w:szCs w:val="16"/>
                <w:lang w:eastAsia="zh-CN"/>
              </w:rPr>
            </w:pPr>
            <w:r w:rsidRPr="00C07C4A">
              <w:rPr>
                <w:color w:val="000000"/>
                <w:sz w:val="16"/>
                <w:szCs w:val="16"/>
                <w:lang w:eastAsia="zh-CN"/>
              </w:rPr>
              <w:t>The percentage of CPU Thread {0}'s processing power currently being used.</w:t>
            </w:r>
          </w:p>
        </w:tc>
      </w:tr>
      <w:tr w:rsidR="009276DC" w:rsidRPr="00C07C4A" w14:paraId="083B7A8E" w14:textId="77777777" w:rsidTr="00B91A7B">
        <w:tc>
          <w:tcPr>
            <w:tcW w:w="1345" w:type="dxa"/>
            <w:shd w:val="clear" w:color="auto" w:fill="auto"/>
            <w:noWrap/>
            <w:vAlign w:val="bottom"/>
            <w:hideMark/>
          </w:tcPr>
          <w:p w14:paraId="15DD44C4" w14:textId="77777777" w:rsidR="009276DC" w:rsidRPr="00C07C4A" w:rsidRDefault="009276DC" w:rsidP="00835A56">
            <w:pPr>
              <w:rPr>
                <w:color w:val="000000"/>
                <w:sz w:val="16"/>
                <w:szCs w:val="16"/>
                <w:lang w:eastAsia="zh-CN"/>
              </w:rPr>
            </w:pPr>
            <w:r w:rsidRPr="00C07C4A">
              <w:rPr>
                <w:color w:val="000000"/>
                <w:sz w:val="16"/>
                <w:szCs w:val="16"/>
                <w:lang w:eastAsia="zh-CN"/>
              </w:rPr>
              <w:t>2</w:t>
            </w:r>
          </w:p>
        </w:tc>
        <w:tc>
          <w:tcPr>
            <w:tcW w:w="2340" w:type="dxa"/>
            <w:shd w:val="clear" w:color="auto" w:fill="auto"/>
            <w:noWrap/>
            <w:vAlign w:val="bottom"/>
            <w:hideMark/>
          </w:tcPr>
          <w:p w14:paraId="64A3D18B" w14:textId="77777777" w:rsidR="009276DC" w:rsidRPr="00C07C4A" w:rsidRDefault="009276DC" w:rsidP="00835A56">
            <w:pPr>
              <w:rPr>
                <w:color w:val="000000"/>
                <w:sz w:val="16"/>
                <w:szCs w:val="16"/>
                <w:lang w:eastAsia="zh-CN"/>
              </w:rPr>
            </w:pPr>
            <w:r w:rsidRPr="00C07C4A">
              <w:rPr>
                <w:color w:val="000000"/>
                <w:sz w:val="16"/>
                <w:szCs w:val="16"/>
                <w:lang w:eastAsia="zh-CN"/>
              </w:rPr>
              <w:t>Memory Utilization</w:t>
            </w:r>
          </w:p>
        </w:tc>
        <w:tc>
          <w:tcPr>
            <w:tcW w:w="630" w:type="dxa"/>
            <w:shd w:val="clear" w:color="auto" w:fill="auto"/>
            <w:noWrap/>
            <w:vAlign w:val="bottom"/>
            <w:hideMark/>
          </w:tcPr>
          <w:p w14:paraId="7BAAA021" w14:textId="77777777" w:rsidR="009276DC" w:rsidRPr="00C07C4A" w:rsidRDefault="009276DC" w:rsidP="00835A56">
            <w:pPr>
              <w:rPr>
                <w:color w:val="000000"/>
                <w:sz w:val="16"/>
                <w:szCs w:val="16"/>
                <w:lang w:eastAsia="zh-CN"/>
              </w:rPr>
            </w:pPr>
            <w:r w:rsidRPr="00C07C4A">
              <w:rPr>
                <w:color w:val="000000"/>
                <w:sz w:val="16"/>
                <w:szCs w:val="16"/>
                <w:lang w:eastAsia="zh-CN"/>
              </w:rPr>
              <w:t>MB</w:t>
            </w:r>
          </w:p>
        </w:tc>
        <w:tc>
          <w:tcPr>
            <w:tcW w:w="4230" w:type="dxa"/>
            <w:vAlign w:val="bottom"/>
          </w:tcPr>
          <w:p w14:paraId="5BCDFBA3" w14:textId="77777777" w:rsidR="009276DC" w:rsidRPr="00C07C4A" w:rsidRDefault="009276DC" w:rsidP="00835A56">
            <w:pPr>
              <w:rPr>
                <w:color w:val="000000"/>
                <w:sz w:val="16"/>
                <w:szCs w:val="16"/>
                <w:lang w:eastAsia="zh-CN"/>
              </w:rPr>
            </w:pPr>
            <w:r w:rsidRPr="00C07C4A">
              <w:rPr>
                <w:color w:val="000000"/>
                <w:sz w:val="16"/>
                <w:szCs w:val="16"/>
                <w:lang w:eastAsia="zh-CN"/>
              </w:rPr>
              <w:t>The amount of system memory currently in use.</w:t>
            </w:r>
          </w:p>
        </w:tc>
      </w:tr>
      <w:tr w:rsidR="009276DC" w:rsidRPr="00C07C4A" w14:paraId="58DCA03E" w14:textId="77777777" w:rsidTr="00B91A7B">
        <w:tc>
          <w:tcPr>
            <w:tcW w:w="1345" w:type="dxa"/>
            <w:shd w:val="clear" w:color="auto" w:fill="auto"/>
            <w:noWrap/>
            <w:vAlign w:val="bottom"/>
            <w:hideMark/>
          </w:tcPr>
          <w:p w14:paraId="6CD940FF" w14:textId="77777777" w:rsidR="009276DC" w:rsidRPr="00C07C4A" w:rsidRDefault="009276DC" w:rsidP="00835A56">
            <w:pPr>
              <w:rPr>
                <w:color w:val="000000"/>
                <w:sz w:val="16"/>
                <w:szCs w:val="16"/>
                <w:lang w:eastAsia="zh-CN"/>
              </w:rPr>
            </w:pPr>
            <w:r w:rsidRPr="00C07C4A">
              <w:rPr>
                <w:color w:val="000000"/>
                <w:sz w:val="16"/>
                <w:szCs w:val="16"/>
                <w:lang w:eastAsia="zh-CN"/>
              </w:rPr>
              <w:t>3</w:t>
            </w:r>
          </w:p>
        </w:tc>
        <w:tc>
          <w:tcPr>
            <w:tcW w:w="2340" w:type="dxa"/>
            <w:shd w:val="clear" w:color="auto" w:fill="auto"/>
            <w:noWrap/>
            <w:vAlign w:val="bottom"/>
            <w:hideMark/>
          </w:tcPr>
          <w:p w14:paraId="659F654E" w14:textId="77777777" w:rsidR="009276DC" w:rsidRPr="00C07C4A" w:rsidRDefault="009276DC" w:rsidP="00835A56">
            <w:pPr>
              <w:rPr>
                <w:color w:val="000000"/>
                <w:sz w:val="16"/>
                <w:szCs w:val="16"/>
                <w:lang w:eastAsia="zh-CN"/>
              </w:rPr>
            </w:pPr>
            <w:r w:rsidRPr="00C07C4A">
              <w:rPr>
                <w:color w:val="000000"/>
                <w:sz w:val="16"/>
                <w:szCs w:val="16"/>
                <w:lang w:eastAsia="zh-CN"/>
              </w:rPr>
              <w:t>Thermal Throttling</w:t>
            </w:r>
          </w:p>
        </w:tc>
        <w:tc>
          <w:tcPr>
            <w:tcW w:w="630" w:type="dxa"/>
            <w:shd w:val="clear" w:color="auto" w:fill="auto"/>
            <w:noWrap/>
            <w:vAlign w:val="bottom"/>
            <w:hideMark/>
          </w:tcPr>
          <w:p w14:paraId="2EFE461E" w14:textId="77777777" w:rsidR="009276DC" w:rsidRPr="00C07C4A" w:rsidRDefault="009276DC" w:rsidP="00835A56">
            <w:pPr>
              <w:rPr>
                <w:color w:val="000000"/>
                <w:sz w:val="16"/>
                <w:szCs w:val="16"/>
                <w:lang w:eastAsia="zh-CN"/>
              </w:rPr>
            </w:pPr>
          </w:p>
        </w:tc>
        <w:tc>
          <w:tcPr>
            <w:tcW w:w="4230" w:type="dxa"/>
            <w:vAlign w:val="bottom"/>
          </w:tcPr>
          <w:p w14:paraId="6BD4AC23" w14:textId="77777777" w:rsidR="009276DC" w:rsidRPr="00C07C4A" w:rsidRDefault="009276DC" w:rsidP="00835A56">
            <w:pPr>
              <w:rPr>
                <w:color w:val="000000"/>
                <w:sz w:val="16"/>
                <w:szCs w:val="16"/>
                <w:lang w:eastAsia="zh-CN"/>
              </w:rPr>
            </w:pPr>
            <w:r w:rsidRPr="00C07C4A">
              <w:rPr>
                <w:color w:val="000000"/>
                <w:sz w:val="16"/>
                <w:szCs w:val="16"/>
                <w:lang w:eastAsia="zh-CN"/>
              </w:rPr>
              <w:t>The state of the CPU throttling itself to maintain temperature.</w:t>
            </w:r>
          </w:p>
        </w:tc>
      </w:tr>
      <w:tr w:rsidR="009276DC" w:rsidRPr="00C07C4A" w14:paraId="4A1F613D" w14:textId="77777777" w:rsidTr="00B91A7B">
        <w:tc>
          <w:tcPr>
            <w:tcW w:w="1345" w:type="dxa"/>
            <w:shd w:val="clear" w:color="auto" w:fill="auto"/>
            <w:noWrap/>
            <w:vAlign w:val="bottom"/>
          </w:tcPr>
          <w:p w14:paraId="22FC4929" w14:textId="77777777" w:rsidR="009276DC" w:rsidRPr="00C07C4A" w:rsidRDefault="009276DC" w:rsidP="00835A56">
            <w:pPr>
              <w:rPr>
                <w:color w:val="000000"/>
                <w:sz w:val="16"/>
                <w:szCs w:val="16"/>
                <w:lang w:eastAsia="zh-CN"/>
              </w:rPr>
            </w:pPr>
            <w:r w:rsidRPr="00C07C4A">
              <w:rPr>
                <w:color w:val="000000"/>
                <w:sz w:val="16"/>
                <w:szCs w:val="16"/>
                <w:lang w:eastAsia="zh-CN"/>
              </w:rPr>
              <w:t>4</w:t>
            </w:r>
          </w:p>
        </w:tc>
        <w:tc>
          <w:tcPr>
            <w:tcW w:w="2340" w:type="dxa"/>
            <w:shd w:val="clear" w:color="auto" w:fill="auto"/>
            <w:noWrap/>
            <w:vAlign w:val="bottom"/>
          </w:tcPr>
          <w:p w14:paraId="438F6D2E" w14:textId="77777777" w:rsidR="009276DC" w:rsidRPr="00C07C4A" w:rsidRDefault="009276DC" w:rsidP="00835A56">
            <w:pPr>
              <w:rPr>
                <w:color w:val="000000"/>
                <w:sz w:val="16"/>
                <w:szCs w:val="16"/>
                <w:lang w:eastAsia="zh-CN"/>
              </w:rPr>
            </w:pPr>
            <w:r w:rsidRPr="00C07C4A">
              <w:rPr>
                <w:color w:val="000000"/>
                <w:sz w:val="16"/>
                <w:szCs w:val="16"/>
                <w:lang w:eastAsia="zh-CN"/>
              </w:rPr>
              <w:t>Active Core Count</w:t>
            </w:r>
          </w:p>
        </w:tc>
        <w:tc>
          <w:tcPr>
            <w:tcW w:w="630" w:type="dxa"/>
            <w:shd w:val="clear" w:color="auto" w:fill="auto"/>
            <w:noWrap/>
            <w:vAlign w:val="bottom"/>
          </w:tcPr>
          <w:p w14:paraId="705C5BE5" w14:textId="77777777" w:rsidR="009276DC" w:rsidRPr="00C07C4A" w:rsidRDefault="009276DC" w:rsidP="00835A56">
            <w:pPr>
              <w:rPr>
                <w:color w:val="000000"/>
                <w:sz w:val="16"/>
                <w:szCs w:val="16"/>
                <w:lang w:eastAsia="zh-CN"/>
              </w:rPr>
            </w:pPr>
          </w:p>
        </w:tc>
        <w:tc>
          <w:tcPr>
            <w:tcW w:w="4230" w:type="dxa"/>
            <w:vAlign w:val="bottom"/>
          </w:tcPr>
          <w:p w14:paraId="223E4665" w14:textId="77777777" w:rsidR="009276DC" w:rsidRPr="00C07C4A" w:rsidRDefault="009276DC" w:rsidP="00835A56">
            <w:pPr>
              <w:rPr>
                <w:color w:val="000000"/>
                <w:sz w:val="16"/>
                <w:szCs w:val="16"/>
                <w:lang w:eastAsia="zh-CN"/>
              </w:rPr>
            </w:pPr>
            <w:r w:rsidRPr="00C07C4A">
              <w:rPr>
                <w:color w:val="000000"/>
                <w:sz w:val="16"/>
                <w:szCs w:val="16"/>
                <w:lang w:eastAsia="zh-CN"/>
              </w:rPr>
              <w:t>The number of cores that are currently active.</w:t>
            </w:r>
          </w:p>
        </w:tc>
      </w:tr>
      <w:tr w:rsidR="009276DC" w:rsidRPr="00C07C4A" w14:paraId="6D950C83" w14:textId="77777777" w:rsidTr="00B91A7B">
        <w:tc>
          <w:tcPr>
            <w:tcW w:w="1345" w:type="dxa"/>
            <w:shd w:val="clear" w:color="auto" w:fill="auto"/>
            <w:noWrap/>
            <w:vAlign w:val="bottom"/>
          </w:tcPr>
          <w:p w14:paraId="30E2451E" w14:textId="77777777" w:rsidR="009276DC" w:rsidRPr="00C07C4A" w:rsidRDefault="009276DC" w:rsidP="00835A56">
            <w:pPr>
              <w:rPr>
                <w:color w:val="000000"/>
                <w:sz w:val="16"/>
                <w:szCs w:val="16"/>
                <w:lang w:eastAsia="zh-CN"/>
              </w:rPr>
            </w:pPr>
            <w:r w:rsidRPr="00C07C4A">
              <w:rPr>
                <w:color w:val="000000"/>
                <w:sz w:val="16"/>
                <w:szCs w:val="16"/>
                <w:lang w:eastAsia="zh-CN"/>
              </w:rPr>
              <w:t>5</w:t>
            </w:r>
          </w:p>
        </w:tc>
        <w:tc>
          <w:tcPr>
            <w:tcW w:w="2340" w:type="dxa"/>
            <w:shd w:val="clear" w:color="auto" w:fill="auto"/>
            <w:noWrap/>
            <w:vAlign w:val="bottom"/>
          </w:tcPr>
          <w:p w14:paraId="73824F36" w14:textId="77777777" w:rsidR="009276DC" w:rsidRPr="00C07C4A" w:rsidRDefault="009276DC" w:rsidP="00835A56">
            <w:pPr>
              <w:rPr>
                <w:color w:val="000000"/>
                <w:sz w:val="16"/>
                <w:szCs w:val="16"/>
                <w:lang w:eastAsia="zh-CN"/>
              </w:rPr>
            </w:pPr>
            <w:r>
              <w:rPr>
                <w:color w:val="000000"/>
                <w:sz w:val="16"/>
                <w:szCs w:val="16"/>
                <w:lang w:eastAsia="zh-CN"/>
              </w:rPr>
              <w:t xml:space="preserve">Max </w:t>
            </w:r>
            <w:r w:rsidRPr="00C07C4A">
              <w:rPr>
                <w:color w:val="000000"/>
                <w:sz w:val="16"/>
                <w:szCs w:val="16"/>
                <w:lang w:eastAsia="zh-CN"/>
              </w:rPr>
              <w:t>Processor Frequency</w:t>
            </w:r>
          </w:p>
        </w:tc>
        <w:tc>
          <w:tcPr>
            <w:tcW w:w="630" w:type="dxa"/>
            <w:shd w:val="clear" w:color="auto" w:fill="auto"/>
            <w:noWrap/>
            <w:vAlign w:val="bottom"/>
          </w:tcPr>
          <w:p w14:paraId="6925B71C" w14:textId="77777777" w:rsidR="009276DC" w:rsidRPr="00C07C4A" w:rsidRDefault="009276DC" w:rsidP="00835A56">
            <w:pPr>
              <w:rPr>
                <w:color w:val="000000"/>
                <w:sz w:val="16"/>
                <w:szCs w:val="16"/>
                <w:lang w:eastAsia="zh-CN"/>
              </w:rPr>
            </w:pPr>
            <w:r w:rsidRPr="00C07C4A">
              <w:rPr>
                <w:color w:val="000000"/>
                <w:sz w:val="16"/>
                <w:szCs w:val="16"/>
                <w:lang w:eastAsia="zh-CN"/>
              </w:rPr>
              <w:t>GHz</w:t>
            </w:r>
          </w:p>
        </w:tc>
        <w:tc>
          <w:tcPr>
            <w:tcW w:w="4230" w:type="dxa"/>
            <w:vAlign w:val="bottom"/>
          </w:tcPr>
          <w:p w14:paraId="66EEADF9"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fastest CPU core currently executing.</w:t>
            </w:r>
          </w:p>
        </w:tc>
      </w:tr>
      <w:tr w:rsidR="009276DC" w:rsidRPr="00C07C4A" w14:paraId="14D24810" w14:textId="77777777" w:rsidTr="00B91A7B">
        <w:tc>
          <w:tcPr>
            <w:tcW w:w="1345" w:type="dxa"/>
            <w:shd w:val="clear" w:color="auto" w:fill="auto"/>
            <w:noWrap/>
            <w:vAlign w:val="bottom"/>
          </w:tcPr>
          <w:p w14:paraId="0A0DDC61" w14:textId="77777777" w:rsidR="009276DC" w:rsidRPr="00C07C4A" w:rsidRDefault="009276DC" w:rsidP="00835A56">
            <w:pPr>
              <w:rPr>
                <w:color w:val="000000"/>
                <w:sz w:val="16"/>
                <w:szCs w:val="16"/>
                <w:lang w:eastAsia="zh-CN"/>
              </w:rPr>
            </w:pPr>
            <w:r w:rsidRPr="00C07C4A">
              <w:rPr>
                <w:color w:val="000000"/>
                <w:sz w:val="16"/>
                <w:szCs w:val="16"/>
                <w:lang w:eastAsia="zh-CN"/>
              </w:rPr>
              <w:t>6</w:t>
            </w:r>
          </w:p>
        </w:tc>
        <w:tc>
          <w:tcPr>
            <w:tcW w:w="2340" w:type="dxa"/>
            <w:shd w:val="clear" w:color="auto" w:fill="auto"/>
            <w:noWrap/>
            <w:vAlign w:val="bottom"/>
          </w:tcPr>
          <w:p w14:paraId="50CC202C" w14:textId="77777777" w:rsidR="009276DC" w:rsidRPr="00C07C4A" w:rsidRDefault="009276DC" w:rsidP="00835A56">
            <w:pPr>
              <w:rPr>
                <w:color w:val="000000"/>
                <w:sz w:val="16"/>
                <w:szCs w:val="16"/>
                <w:lang w:eastAsia="zh-CN"/>
              </w:rPr>
            </w:pPr>
            <w:r w:rsidRPr="00C07C4A">
              <w:rPr>
                <w:color w:val="000000"/>
                <w:sz w:val="16"/>
                <w:szCs w:val="16"/>
                <w:lang w:eastAsia="zh-CN"/>
              </w:rPr>
              <w:t>Graphics Frequency</w:t>
            </w:r>
          </w:p>
        </w:tc>
        <w:tc>
          <w:tcPr>
            <w:tcW w:w="630" w:type="dxa"/>
            <w:shd w:val="clear" w:color="auto" w:fill="auto"/>
            <w:noWrap/>
            <w:vAlign w:val="bottom"/>
          </w:tcPr>
          <w:p w14:paraId="41FB14E5" w14:textId="77777777" w:rsidR="009276DC" w:rsidRPr="00C07C4A" w:rsidRDefault="009276DC" w:rsidP="00835A56">
            <w:pPr>
              <w:rPr>
                <w:color w:val="000000"/>
                <w:sz w:val="16"/>
                <w:szCs w:val="16"/>
                <w:lang w:eastAsia="zh-CN"/>
              </w:rPr>
            </w:pPr>
            <w:r w:rsidRPr="00C07C4A">
              <w:rPr>
                <w:color w:val="000000"/>
                <w:sz w:val="16"/>
                <w:szCs w:val="16"/>
                <w:lang w:eastAsia="zh-CN"/>
              </w:rPr>
              <w:t>MHz</w:t>
            </w:r>
          </w:p>
        </w:tc>
        <w:tc>
          <w:tcPr>
            <w:tcW w:w="4230" w:type="dxa"/>
            <w:vAlign w:val="bottom"/>
          </w:tcPr>
          <w:p w14:paraId="585D7805"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processor graphics cores.</w:t>
            </w:r>
          </w:p>
        </w:tc>
      </w:tr>
      <w:tr w:rsidR="009276DC" w:rsidRPr="00C07C4A" w14:paraId="780E526E" w14:textId="77777777" w:rsidTr="00B91A7B">
        <w:tc>
          <w:tcPr>
            <w:tcW w:w="1345" w:type="dxa"/>
            <w:shd w:val="clear" w:color="auto" w:fill="auto"/>
            <w:noWrap/>
            <w:vAlign w:val="bottom"/>
          </w:tcPr>
          <w:p w14:paraId="62234508" w14:textId="74E29F1F" w:rsidR="009276DC" w:rsidRPr="00C07C4A" w:rsidRDefault="009276DC" w:rsidP="00835A56">
            <w:pPr>
              <w:rPr>
                <w:color w:val="000000"/>
                <w:sz w:val="16"/>
                <w:szCs w:val="16"/>
                <w:lang w:eastAsia="zh-CN"/>
              </w:rPr>
            </w:pPr>
            <w:r w:rsidRPr="00C07C4A">
              <w:rPr>
                <w:color w:val="000000"/>
                <w:sz w:val="16"/>
                <w:szCs w:val="16"/>
                <w:lang w:eastAsia="zh-CN"/>
              </w:rPr>
              <w:t>7</w:t>
            </w:r>
            <w:r w:rsidR="009E07DD">
              <w:rPr>
                <w:color w:val="000000"/>
                <w:sz w:val="16"/>
                <w:szCs w:val="16"/>
                <w:lang w:eastAsia="zh-CN"/>
              </w:rPr>
              <w:t>-14</w:t>
            </w:r>
          </w:p>
        </w:tc>
        <w:tc>
          <w:tcPr>
            <w:tcW w:w="2340" w:type="dxa"/>
            <w:shd w:val="clear" w:color="auto" w:fill="auto"/>
            <w:noWrap/>
            <w:vAlign w:val="bottom"/>
          </w:tcPr>
          <w:p w14:paraId="7E1C3F16" w14:textId="5354261F" w:rsidR="009276DC" w:rsidRPr="00C07C4A" w:rsidRDefault="009276DC" w:rsidP="00835A56">
            <w:pPr>
              <w:rPr>
                <w:color w:val="000000"/>
                <w:sz w:val="16"/>
                <w:szCs w:val="16"/>
                <w:lang w:eastAsia="zh-CN"/>
              </w:rPr>
            </w:pPr>
            <w:r w:rsidRPr="00C07C4A">
              <w:rPr>
                <w:color w:val="000000"/>
                <w:sz w:val="16"/>
                <w:szCs w:val="16"/>
                <w:lang w:eastAsia="zh-CN"/>
              </w:rPr>
              <w:t>CPU Core</w:t>
            </w:r>
            <w:r>
              <w:rPr>
                <w:color w:val="000000"/>
                <w:sz w:val="16"/>
                <w:szCs w:val="16"/>
                <w:lang w:eastAsia="zh-CN"/>
              </w:rPr>
              <w:t xml:space="preserve"> 0</w:t>
            </w:r>
            <w:r w:rsidR="009E07DD">
              <w:rPr>
                <w:color w:val="000000"/>
                <w:sz w:val="16"/>
                <w:szCs w:val="16"/>
                <w:lang w:eastAsia="zh-CN"/>
              </w:rPr>
              <w:t>-7</w:t>
            </w:r>
            <w:r>
              <w:rPr>
                <w:color w:val="000000"/>
                <w:sz w:val="16"/>
                <w:szCs w:val="16"/>
                <w:lang w:eastAsia="zh-CN"/>
              </w:rPr>
              <w:t xml:space="preserve"> Temperature </w:t>
            </w:r>
          </w:p>
        </w:tc>
        <w:tc>
          <w:tcPr>
            <w:tcW w:w="630" w:type="dxa"/>
            <w:shd w:val="clear" w:color="auto" w:fill="auto"/>
            <w:noWrap/>
            <w:vAlign w:val="bottom"/>
          </w:tcPr>
          <w:p w14:paraId="1CAD2083"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8C4FC42" w14:textId="2A5DAC64" w:rsidR="009276DC" w:rsidRPr="00C07C4A" w:rsidRDefault="009276DC" w:rsidP="00835A56">
            <w:pPr>
              <w:rPr>
                <w:color w:val="000000"/>
                <w:sz w:val="16"/>
                <w:szCs w:val="16"/>
                <w:lang w:eastAsia="zh-CN"/>
              </w:rPr>
            </w:pPr>
            <w:r w:rsidRPr="00C07C4A">
              <w:rPr>
                <w:color w:val="000000"/>
                <w:sz w:val="16"/>
                <w:szCs w:val="16"/>
                <w:lang w:eastAsia="zh-CN"/>
              </w:rPr>
              <w:t>Temperature of CPU Core 0</w:t>
            </w:r>
            <w:r w:rsidR="009E07DD">
              <w:rPr>
                <w:color w:val="000000"/>
                <w:sz w:val="16"/>
                <w:szCs w:val="16"/>
                <w:lang w:eastAsia="zh-CN"/>
              </w:rPr>
              <w:t>-7</w:t>
            </w:r>
          </w:p>
        </w:tc>
      </w:tr>
      <w:tr w:rsidR="009276DC" w:rsidRPr="00C07C4A" w14:paraId="520C21CF" w14:textId="77777777" w:rsidTr="00B91A7B">
        <w:tc>
          <w:tcPr>
            <w:tcW w:w="1345" w:type="dxa"/>
            <w:shd w:val="clear" w:color="auto" w:fill="auto"/>
            <w:noWrap/>
            <w:vAlign w:val="bottom"/>
          </w:tcPr>
          <w:p w14:paraId="2972DC15" w14:textId="77777777" w:rsidR="009276DC" w:rsidRPr="00C07C4A" w:rsidRDefault="009276DC" w:rsidP="00835A56">
            <w:pPr>
              <w:rPr>
                <w:color w:val="000000"/>
                <w:sz w:val="16"/>
                <w:szCs w:val="16"/>
                <w:lang w:eastAsia="zh-CN"/>
              </w:rPr>
            </w:pPr>
            <w:r w:rsidRPr="00C07C4A">
              <w:rPr>
                <w:color w:val="000000"/>
                <w:sz w:val="16"/>
                <w:szCs w:val="16"/>
                <w:lang w:eastAsia="zh-CN"/>
              </w:rPr>
              <w:t>15</w:t>
            </w:r>
          </w:p>
        </w:tc>
        <w:tc>
          <w:tcPr>
            <w:tcW w:w="2340" w:type="dxa"/>
            <w:shd w:val="clear" w:color="auto" w:fill="auto"/>
            <w:noWrap/>
            <w:vAlign w:val="bottom"/>
          </w:tcPr>
          <w:p w14:paraId="3671CCC0" w14:textId="77777777" w:rsidR="009276DC" w:rsidRPr="00C07C4A" w:rsidRDefault="009276DC" w:rsidP="00835A56">
            <w:pPr>
              <w:rPr>
                <w:color w:val="000000"/>
                <w:sz w:val="16"/>
                <w:szCs w:val="16"/>
                <w:lang w:eastAsia="zh-CN"/>
              </w:rPr>
            </w:pPr>
            <w:r w:rsidRPr="00C07C4A">
              <w:rPr>
                <w:color w:val="000000"/>
                <w:sz w:val="16"/>
                <w:szCs w:val="16"/>
                <w:lang w:eastAsia="zh-CN"/>
              </w:rPr>
              <w:t>Reference Clock Frequency</w:t>
            </w:r>
          </w:p>
        </w:tc>
        <w:tc>
          <w:tcPr>
            <w:tcW w:w="630" w:type="dxa"/>
            <w:shd w:val="clear" w:color="auto" w:fill="auto"/>
            <w:noWrap/>
            <w:vAlign w:val="bottom"/>
          </w:tcPr>
          <w:p w14:paraId="46C8A14A" w14:textId="77777777" w:rsidR="009276DC" w:rsidRPr="00C07C4A" w:rsidRDefault="009276DC" w:rsidP="00835A56">
            <w:pPr>
              <w:rPr>
                <w:color w:val="000000"/>
                <w:sz w:val="16"/>
                <w:szCs w:val="16"/>
                <w:lang w:eastAsia="zh-CN"/>
              </w:rPr>
            </w:pPr>
            <w:r w:rsidRPr="00C07C4A">
              <w:rPr>
                <w:color w:val="000000"/>
                <w:sz w:val="16"/>
                <w:szCs w:val="16"/>
                <w:lang w:eastAsia="zh-CN"/>
              </w:rPr>
              <w:t>MHz</w:t>
            </w:r>
          </w:p>
        </w:tc>
        <w:tc>
          <w:tcPr>
            <w:tcW w:w="4230" w:type="dxa"/>
            <w:vAlign w:val="bottom"/>
          </w:tcPr>
          <w:p w14:paraId="19E06EEC"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reference clock.</w:t>
            </w:r>
          </w:p>
        </w:tc>
      </w:tr>
      <w:tr w:rsidR="009276DC" w:rsidRPr="00C07C4A" w14:paraId="2A4FF1A8" w14:textId="77777777" w:rsidTr="00B91A7B">
        <w:tc>
          <w:tcPr>
            <w:tcW w:w="1345" w:type="dxa"/>
            <w:shd w:val="clear" w:color="auto" w:fill="auto"/>
            <w:noWrap/>
            <w:vAlign w:val="bottom"/>
            <w:hideMark/>
          </w:tcPr>
          <w:p w14:paraId="3679E661" w14:textId="77777777" w:rsidR="009276DC" w:rsidRPr="00C07C4A" w:rsidRDefault="009276DC" w:rsidP="00835A56">
            <w:pPr>
              <w:rPr>
                <w:color w:val="000000"/>
                <w:sz w:val="16"/>
                <w:szCs w:val="16"/>
                <w:lang w:eastAsia="zh-CN"/>
              </w:rPr>
            </w:pPr>
            <w:r w:rsidRPr="00C07C4A">
              <w:rPr>
                <w:color w:val="000000"/>
                <w:sz w:val="16"/>
                <w:szCs w:val="16"/>
                <w:lang w:eastAsia="zh-CN"/>
              </w:rPr>
              <w:t>16</w:t>
            </w:r>
          </w:p>
        </w:tc>
        <w:tc>
          <w:tcPr>
            <w:tcW w:w="2340" w:type="dxa"/>
            <w:shd w:val="clear" w:color="auto" w:fill="auto"/>
            <w:noWrap/>
            <w:vAlign w:val="bottom"/>
            <w:hideMark/>
          </w:tcPr>
          <w:p w14:paraId="7D87EB74" w14:textId="77777777" w:rsidR="009276DC" w:rsidRPr="00C07C4A" w:rsidRDefault="009276DC" w:rsidP="00835A56">
            <w:pPr>
              <w:rPr>
                <w:color w:val="000000"/>
                <w:sz w:val="16"/>
                <w:szCs w:val="16"/>
                <w:lang w:eastAsia="zh-CN"/>
              </w:rPr>
            </w:pPr>
            <w:r w:rsidRPr="00C07C4A">
              <w:rPr>
                <w:color w:val="000000"/>
                <w:sz w:val="16"/>
                <w:szCs w:val="16"/>
                <w:lang w:eastAsia="zh-CN"/>
              </w:rPr>
              <w:t>Config TDP Ratio</w:t>
            </w:r>
          </w:p>
        </w:tc>
        <w:tc>
          <w:tcPr>
            <w:tcW w:w="630" w:type="dxa"/>
            <w:shd w:val="clear" w:color="auto" w:fill="auto"/>
            <w:noWrap/>
            <w:vAlign w:val="bottom"/>
            <w:hideMark/>
          </w:tcPr>
          <w:p w14:paraId="6260C7A3" w14:textId="77777777" w:rsidR="009276DC" w:rsidRPr="00C07C4A" w:rsidRDefault="009276DC" w:rsidP="00835A56">
            <w:pPr>
              <w:rPr>
                <w:color w:val="000000"/>
                <w:sz w:val="16"/>
                <w:szCs w:val="16"/>
                <w:lang w:eastAsia="zh-CN"/>
              </w:rPr>
            </w:pPr>
            <w:r w:rsidRPr="00C07C4A">
              <w:rPr>
                <w:color w:val="000000"/>
                <w:sz w:val="16"/>
                <w:szCs w:val="16"/>
                <w:lang w:eastAsia="zh-CN"/>
              </w:rPr>
              <w:t>x</w:t>
            </w:r>
          </w:p>
        </w:tc>
        <w:tc>
          <w:tcPr>
            <w:tcW w:w="4230" w:type="dxa"/>
            <w:vAlign w:val="bottom"/>
          </w:tcPr>
          <w:p w14:paraId="35D793DA" w14:textId="77777777" w:rsidR="009276DC" w:rsidRPr="00C07C4A" w:rsidRDefault="009276DC" w:rsidP="00835A56">
            <w:pPr>
              <w:rPr>
                <w:color w:val="000000"/>
                <w:sz w:val="16"/>
                <w:szCs w:val="16"/>
                <w:lang w:eastAsia="zh-CN"/>
              </w:rPr>
            </w:pPr>
            <w:r w:rsidRPr="00C07C4A">
              <w:rPr>
                <w:color w:val="000000"/>
                <w:sz w:val="16"/>
                <w:szCs w:val="16"/>
                <w:lang w:eastAsia="zh-CN"/>
              </w:rPr>
              <w:t>The current configurable TDP maximum non-turbo ratio.</w:t>
            </w:r>
          </w:p>
        </w:tc>
      </w:tr>
      <w:tr w:rsidR="009276DC" w:rsidRPr="00C07C4A" w14:paraId="27C3AF52" w14:textId="77777777" w:rsidTr="00B91A7B">
        <w:tc>
          <w:tcPr>
            <w:tcW w:w="1345" w:type="dxa"/>
            <w:shd w:val="clear" w:color="auto" w:fill="auto"/>
            <w:noWrap/>
            <w:vAlign w:val="bottom"/>
          </w:tcPr>
          <w:p w14:paraId="57F67D3E" w14:textId="77777777" w:rsidR="009276DC" w:rsidRPr="00C07C4A" w:rsidRDefault="009276DC" w:rsidP="00835A56">
            <w:pPr>
              <w:rPr>
                <w:color w:val="000000"/>
                <w:sz w:val="16"/>
                <w:szCs w:val="16"/>
                <w:lang w:eastAsia="zh-CN"/>
              </w:rPr>
            </w:pPr>
            <w:r w:rsidRPr="00C07C4A">
              <w:rPr>
                <w:color w:val="000000"/>
                <w:sz w:val="16"/>
                <w:szCs w:val="16"/>
                <w:lang w:eastAsia="zh-CN"/>
              </w:rPr>
              <w:t>17</w:t>
            </w:r>
          </w:p>
        </w:tc>
        <w:tc>
          <w:tcPr>
            <w:tcW w:w="2340" w:type="dxa"/>
            <w:shd w:val="clear" w:color="auto" w:fill="auto"/>
            <w:noWrap/>
            <w:vAlign w:val="bottom"/>
          </w:tcPr>
          <w:p w14:paraId="262F8ABE" w14:textId="77777777" w:rsidR="009276DC" w:rsidRPr="00C07C4A" w:rsidRDefault="009276DC" w:rsidP="00835A56">
            <w:pPr>
              <w:rPr>
                <w:color w:val="000000"/>
                <w:sz w:val="16"/>
                <w:szCs w:val="16"/>
                <w:lang w:eastAsia="zh-CN"/>
              </w:rPr>
            </w:pPr>
            <w:r w:rsidRPr="00C07C4A">
              <w:rPr>
                <w:color w:val="000000"/>
                <w:sz w:val="16"/>
                <w:szCs w:val="16"/>
                <w:lang w:eastAsia="zh-CN"/>
              </w:rPr>
              <w:t>Memory Frequency</w:t>
            </w:r>
          </w:p>
        </w:tc>
        <w:tc>
          <w:tcPr>
            <w:tcW w:w="630" w:type="dxa"/>
            <w:shd w:val="clear" w:color="auto" w:fill="auto"/>
            <w:noWrap/>
            <w:vAlign w:val="bottom"/>
          </w:tcPr>
          <w:p w14:paraId="08EA5EFD" w14:textId="77777777" w:rsidR="009276DC" w:rsidRPr="00C07C4A" w:rsidRDefault="009276DC" w:rsidP="00835A56">
            <w:pPr>
              <w:rPr>
                <w:color w:val="000000"/>
                <w:sz w:val="16"/>
                <w:szCs w:val="16"/>
                <w:lang w:eastAsia="zh-CN"/>
              </w:rPr>
            </w:pPr>
            <w:r w:rsidRPr="00C07C4A">
              <w:rPr>
                <w:color w:val="000000"/>
                <w:sz w:val="16"/>
                <w:szCs w:val="16"/>
                <w:lang w:eastAsia="zh-CN"/>
              </w:rPr>
              <w:t>MHz</w:t>
            </w:r>
          </w:p>
        </w:tc>
        <w:tc>
          <w:tcPr>
            <w:tcW w:w="4230" w:type="dxa"/>
            <w:vAlign w:val="bottom"/>
          </w:tcPr>
          <w:p w14:paraId="224AB9B9"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memory.</w:t>
            </w:r>
          </w:p>
        </w:tc>
      </w:tr>
      <w:tr w:rsidR="009276DC" w:rsidRPr="00C07C4A" w14:paraId="24E078BB" w14:textId="77777777" w:rsidTr="00B91A7B">
        <w:tc>
          <w:tcPr>
            <w:tcW w:w="1345" w:type="dxa"/>
            <w:shd w:val="clear" w:color="auto" w:fill="auto"/>
            <w:noWrap/>
            <w:vAlign w:val="bottom"/>
            <w:hideMark/>
          </w:tcPr>
          <w:p w14:paraId="1929B0B6" w14:textId="77777777" w:rsidR="009276DC" w:rsidRPr="00C07C4A" w:rsidRDefault="009276DC" w:rsidP="00835A56">
            <w:pPr>
              <w:rPr>
                <w:color w:val="000000"/>
                <w:sz w:val="16"/>
                <w:szCs w:val="16"/>
                <w:lang w:eastAsia="zh-CN"/>
              </w:rPr>
            </w:pPr>
            <w:r w:rsidRPr="00C07C4A">
              <w:rPr>
                <w:color w:val="000000"/>
                <w:sz w:val="16"/>
                <w:szCs w:val="16"/>
                <w:lang w:eastAsia="zh-CN"/>
              </w:rPr>
              <w:t>18</w:t>
            </w:r>
          </w:p>
        </w:tc>
        <w:tc>
          <w:tcPr>
            <w:tcW w:w="2340" w:type="dxa"/>
            <w:shd w:val="clear" w:color="auto" w:fill="auto"/>
            <w:noWrap/>
            <w:vAlign w:val="bottom"/>
            <w:hideMark/>
          </w:tcPr>
          <w:p w14:paraId="6F6CFA60" w14:textId="77777777" w:rsidR="009276DC" w:rsidRPr="00C07C4A" w:rsidRDefault="009276DC" w:rsidP="00835A56">
            <w:pPr>
              <w:rPr>
                <w:color w:val="000000"/>
                <w:sz w:val="16"/>
                <w:szCs w:val="16"/>
                <w:lang w:eastAsia="zh-CN"/>
              </w:rPr>
            </w:pPr>
            <w:r w:rsidRPr="00C07C4A">
              <w:rPr>
                <w:color w:val="000000"/>
                <w:sz w:val="16"/>
                <w:szCs w:val="16"/>
                <w:lang w:eastAsia="zh-CN"/>
              </w:rPr>
              <w:t>Turbo Boost Short Power Max</w:t>
            </w:r>
          </w:p>
        </w:tc>
        <w:tc>
          <w:tcPr>
            <w:tcW w:w="630" w:type="dxa"/>
            <w:shd w:val="clear" w:color="auto" w:fill="auto"/>
            <w:noWrap/>
            <w:vAlign w:val="bottom"/>
            <w:hideMark/>
          </w:tcPr>
          <w:p w14:paraId="42CE20EC" w14:textId="77777777" w:rsidR="009276DC" w:rsidRPr="00C07C4A" w:rsidRDefault="009276DC" w:rsidP="00835A56">
            <w:pPr>
              <w:rPr>
                <w:color w:val="000000"/>
                <w:sz w:val="16"/>
                <w:szCs w:val="16"/>
                <w:lang w:eastAsia="zh-CN"/>
              </w:rPr>
            </w:pPr>
            <w:r w:rsidRPr="00C07C4A">
              <w:rPr>
                <w:color w:val="000000"/>
                <w:sz w:val="16"/>
                <w:szCs w:val="16"/>
                <w:lang w:eastAsia="zh-CN"/>
              </w:rPr>
              <w:t>W</w:t>
            </w:r>
          </w:p>
        </w:tc>
        <w:tc>
          <w:tcPr>
            <w:tcW w:w="4230" w:type="dxa"/>
            <w:vAlign w:val="bottom"/>
          </w:tcPr>
          <w:p w14:paraId="78D1D4DF" w14:textId="77777777" w:rsidR="009276DC" w:rsidRPr="00C07C4A" w:rsidRDefault="009276DC" w:rsidP="00835A56">
            <w:pPr>
              <w:rPr>
                <w:color w:val="000000"/>
                <w:sz w:val="16"/>
                <w:szCs w:val="16"/>
                <w:lang w:eastAsia="zh-CN"/>
              </w:rPr>
            </w:pPr>
            <w:r w:rsidRPr="00C07C4A">
              <w:rPr>
                <w:color w:val="000000"/>
                <w:sz w:val="16"/>
                <w:szCs w:val="16"/>
                <w:lang w:eastAsia="zh-CN"/>
              </w:rPr>
              <w:t>The currently active turbo boost short window power max.</w:t>
            </w:r>
          </w:p>
        </w:tc>
      </w:tr>
      <w:tr w:rsidR="009276DC" w:rsidRPr="00C07C4A" w14:paraId="592E2EC7" w14:textId="77777777" w:rsidTr="00B91A7B">
        <w:tc>
          <w:tcPr>
            <w:tcW w:w="1345" w:type="dxa"/>
            <w:shd w:val="clear" w:color="auto" w:fill="auto"/>
            <w:noWrap/>
            <w:vAlign w:val="bottom"/>
            <w:hideMark/>
          </w:tcPr>
          <w:p w14:paraId="52847261" w14:textId="77777777" w:rsidR="009276DC" w:rsidRPr="00C07C4A" w:rsidRDefault="009276DC" w:rsidP="00835A56">
            <w:pPr>
              <w:rPr>
                <w:color w:val="000000"/>
                <w:sz w:val="16"/>
                <w:szCs w:val="16"/>
                <w:lang w:eastAsia="zh-CN"/>
              </w:rPr>
            </w:pPr>
            <w:r w:rsidRPr="00C07C4A">
              <w:rPr>
                <w:color w:val="000000"/>
                <w:sz w:val="16"/>
                <w:szCs w:val="16"/>
                <w:lang w:eastAsia="zh-CN"/>
              </w:rPr>
              <w:t>19</w:t>
            </w:r>
          </w:p>
        </w:tc>
        <w:tc>
          <w:tcPr>
            <w:tcW w:w="2340" w:type="dxa"/>
            <w:shd w:val="clear" w:color="auto" w:fill="auto"/>
            <w:noWrap/>
            <w:vAlign w:val="bottom"/>
            <w:hideMark/>
          </w:tcPr>
          <w:p w14:paraId="3E24C1EA" w14:textId="77777777" w:rsidR="009276DC" w:rsidRPr="00C07C4A" w:rsidRDefault="009276DC" w:rsidP="00835A56">
            <w:pPr>
              <w:rPr>
                <w:color w:val="000000"/>
                <w:sz w:val="16"/>
                <w:szCs w:val="16"/>
                <w:lang w:eastAsia="zh-CN"/>
              </w:rPr>
            </w:pPr>
            <w:r w:rsidRPr="00C07C4A">
              <w:rPr>
                <w:color w:val="000000"/>
                <w:sz w:val="16"/>
                <w:szCs w:val="16"/>
                <w:lang w:eastAsia="zh-CN"/>
              </w:rPr>
              <w:t>Turbo Boost Power Max</w:t>
            </w:r>
          </w:p>
        </w:tc>
        <w:tc>
          <w:tcPr>
            <w:tcW w:w="630" w:type="dxa"/>
            <w:shd w:val="clear" w:color="auto" w:fill="auto"/>
            <w:noWrap/>
            <w:vAlign w:val="bottom"/>
            <w:hideMark/>
          </w:tcPr>
          <w:p w14:paraId="232FFD36" w14:textId="77777777" w:rsidR="009276DC" w:rsidRPr="00C07C4A" w:rsidRDefault="009276DC" w:rsidP="00835A56">
            <w:pPr>
              <w:rPr>
                <w:color w:val="000000"/>
                <w:sz w:val="16"/>
                <w:szCs w:val="16"/>
                <w:lang w:eastAsia="zh-CN"/>
              </w:rPr>
            </w:pPr>
            <w:r w:rsidRPr="00C07C4A">
              <w:rPr>
                <w:color w:val="000000"/>
                <w:sz w:val="16"/>
                <w:szCs w:val="16"/>
                <w:lang w:eastAsia="zh-CN"/>
              </w:rPr>
              <w:t>W</w:t>
            </w:r>
          </w:p>
        </w:tc>
        <w:tc>
          <w:tcPr>
            <w:tcW w:w="4230" w:type="dxa"/>
            <w:vAlign w:val="bottom"/>
          </w:tcPr>
          <w:p w14:paraId="0311B3DF" w14:textId="77777777" w:rsidR="009276DC" w:rsidRPr="00C07C4A" w:rsidRDefault="009276DC" w:rsidP="00835A56">
            <w:pPr>
              <w:rPr>
                <w:color w:val="000000"/>
                <w:sz w:val="16"/>
                <w:szCs w:val="16"/>
                <w:lang w:eastAsia="zh-CN"/>
              </w:rPr>
            </w:pPr>
            <w:r w:rsidRPr="00C07C4A">
              <w:rPr>
                <w:color w:val="000000"/>
                <w:sz w:val="16"/>
                <w:szCs w:val="16"/>
                <w:lang w:eastAsia="zh-CN"/>
              </w:rPr>
              <w:t>The currently active turbo boost power max.</w:t>
            </w:r>
          </w:p>
        </w:tc>
      </w:tr>
      <w:tr w:rsidR="009276DC" w:rsidRPr="00C07C4A" w14:paraId="0E9F0C87" w14:textId="77777777" w:rsidTr="00B91A7B">
        <w:tc>
          <w:tcPr>
            <w:tcW w:w="1345" w:type="dxa"/>
            <w:shd w:val="clear" w:color="auto" w:fill="auto"/>
            <w:noWrap/>
            <w:vAlign w:val="bottom"/>
          </w:tcPr>
          <w:p w14:paraId="5BC56E0C" w14:textId="77777777" w:rsidR="009276DC" w:rsidRPr="00C07C4A" w:rsidRDefault="009276DC" w:rsidP="00835A56">
            <w:pPr>
              <w:rPr>
                <w:color w:val="000000"/>
                <w:sz w:val="16"/>
                <w:szCs w:val="16"/>
                <w:lang w:eastAsia="zh-CN"/>
              </w:rPr>
            </w:pPr>
            <w:r w:rsidRPr="00C07C4A">
              <w:rPr>
                <w:color w:val="000000"/>
                <w:sz w:val="16"/>
                <w:szCs w:val="16"/>
                <w:lang w:eastAsia="zh-CN"/>
              </w:rPr>
              <w:t>20</w:t>
            </w:r>
          </w:p>
        </w:tc>
        <w:tc>
          <w:tcPr>
            <w:tcW w:w="2340" w:type="dxa"/>
            <w:shd w:val="clear" w:color="auto" w:fill="auto"/>
            <w:noWrap/>
            <w:vAlign w:val="bottom"/>
          </w:tcPr>
          <w:p w14:paraId="401BA677" w14:textId="77777777" w:rsidR="009276DC" w:rsidRPr="00C07C4A" w:rsidRDefault="009276DC" w:rsidP="00835A56">
            <w:pPr>
              <w:rPr>
                <w:color w:val="000000"/>
                <w:sz w:val="16"/>
                <w:szCs w:val="16"/>
                <w:lang w:eastAsia="zh-CN"/>
              </w:rPr>
            </w:pPr>
            <w:r w:rsidRPr="00C07C4A">
              <w:rPr>
                <w:color w:val="000000"/>
                <w:sz w:val="16"/>
                <w:szCs w:val="16"/>
                <w:lang w:eastAsia="zh-CN"/>
              </w:rPr>
              <w:t>Processor Cache Frequency</w:t>
            </w:r>
          </w:p>
        </w:tc>
        <w:tc>
          <w:tcPr>
            <w:tcW w:w="630" w:type="dxa"/>
            <w:shd w:val="clear" w:color="auto" w:fill="auto"/>
            <w:noWrap/>
            <w:vAlign w:val="bottom"/>
          </w:tcPr>
          <w:p w14:paraId="7FCDF07A" w14:textId="77777777" w:rsidR="009276DC" w:rsidRPr="00C07C4A" w:rsidRDefault="009276DC" w:rsidP="00835A56">
            <w:pPr>
              <w:rPr>
                <w:color w:val="000000"/>
                <w:sz w:val="16"/>
                <w:szCs w:val="16"/>
                <w:lang w:eastAsia="zh-CN"/>
              </w:rPr>
            </w:pPr>
            <w:r w:rsidRPr="00C07C4A">
              <w:rPr>
                <w:color w:val="000000"/>
                <w:sz w:val="16"/>
                <w:szCs w:val="16"/>
                <w:lang w:eastAsia="zh-CN"/>
              </w:rPr>
              <w:t>GHz</w:t>
            </w:r>
          </w:p>
        </w:tc>
        <w:tc>
          <w:tcPr>
            <w:tcW w:w="4230" w:type="dxa"/>
            <w:vAlign w:val="bottom"/>
          </w:tcPr>
          <w:p w14:paraId="1A8F82F1"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interface that connects the processor’s cache to its cores.</w:t>
            </w:r>
          </w:p>
        </w:tc>
      </w:tr>
      <w:tr w:rsidR="009276DC" w:rsidRPr="00C07C4A" w14:paraId="2071889E" w14:textId="77777777" w:rsidTr="00B91A7B">
        <w:tc>
          <w:tcPr>
            <w:tcW w:w="1345" w:type="dxa"/>
            <w:shd w:val="clear" w:color="auto" w:fill="auto"/>
            <w:noWrap/>
            <w:vAlign w:val="bottom"/>
          </w:tcPr>
          <w:p w14:paraId="06B05AA2" w14:textId="77777777" w:rsidR="009276DC" w:rsidRPr="00C07C4A" w:rsidRDefault="009276DC" w:rsidP="00835A56">
            <w:pPr>
              <w:rPr>
                <w:color w:val="000000"/>
                <w:sz w:val="16"/>
                <w:szCs w:val="16"/>
                <w:lang w:eastAsia="zh-CN"/>
              </w:rPr>
            </w:pPr>
            <w:r w:rsidRPr="00C07C4A">
              <w:rPr>
                <w:color w:val="000000"/>
                <w:sz w:val="16"/>
                <w:szCs w:val="16"/>
                <w:lang w:eastAsia="zh-CN"/>
              </w:rPr>
              <w:t>21</w:t>
            </w:r>
          </w:p>
        </w:tc>
        <w:tc>
          <w:tcPr>
            <w:tcW w:w="2340" w:type="dxa"/>
            <w:shd w:val="clear" w:color="auto" w:fill="auto"/>
            <w:noWrap/>
            <w:vAlign w:val="bottom"/>
          </w:tcPr>
          <w:p w14:paraId="3691A62F" w14:textId="77777777" w:rsidR="009276DC" w:rsidRPr="00C07C4A" w:rsidRDefault="009276DC" w:rsidP="00835A56">
            <w:pPr>
              <w:rPr>
                <w:color w:val="000000"/>
                <w:sz w:val="16"/>
                <w:szCs w:val="16"/>
                <w:lang w:eastAsia="zh-CN"/>
              </w:rPr>
            </w:pPr>
            <w:r w:rsidRPr="00C07C4A">
              <w:rPr>
                <w:color w:val="000000"/>
                <w:sz w:val="16"/>
                <w:szCs w:val="16"/>
                <w:lang w:eastAsia="zh-CN"/>
              </w:rPr>
              <w:t>EDRAM Frequency</w:t>
            </w:r>
          </w:p>
        </w:tc>
        <w:tc>
          <w:tcPr>
            <w:tcW w:w="630" w:type="dxa"/>
            <w:shd w:val="clear" w:color="auto" w:fill="auto"/>
            <w:noWrap/>
            <w:vAlign w:val="bottom"/>
          </w:tcPr>
          <w:p w14:paraId="0CA12ECC" w14:textId="77777777" w:rsidR="009276DC" w:rsidRPr="00C07C4A" w:rsidRDefault="009276DC" w:rsidP="00835A56">
            <w:pPr>
              <w:rPr>
                <w:color w:val="000000"/>
                <w:sz w:val="16"/>
                <w:szCs w:val="16"/>
                <w:lang w:eastAsia="zh-CN"/>
              </w:rPr>
            </w:pPr>
            <w:r w:rsidRPr="00C07C4A">
              <w:rPr>
                <w:color w:val="000000"/>
                <w:sz w:val="16"/>
                <w:szCs w:val="16"/>
                <w:lang w:eastAsia="zh-CN"/>
              </w:rPr>
              <w:t>MHz</w:t>
            </w:r>
          </w:p>
        </w:tc>
        <w:tc>
          <w:tcPr>
            <w:tcW w:w="4230" w:type="dxa"/>
            <w:vAlign w:val="bottom"/>
          </w:tcPr>
          <w:p w14:paraId="1E8CF3CC" w14:textId="77777777" w:rsidR="009276DC" w:rsidRPr="00C07C4A" w:rsidRDefault="009276DC" w:rsidP="00835A56">
            <w:pPr>
              <w:rPr>
                <w:color w:val="000000"/>
                <w:sz w:val="16"/>
                <w:szCs w:val="16"/>
                <w:lang w:eastAsia="zh-CN"/>
              </w:rPr>
            </w:pPr>
            <w:r w:rsidRPr="00C07C4A">
              <w:rPr>
                <w:color w:val="000000"/>
                <w:sz w:val="16"/>
                <w:szCs w:val="16"/>
                <w:lang w:eastAsia="zh-CN"/>
              </w:rPr>
              <w:t>The frequency of the EDRAM clock.</w:t>
            </w:r>
          </w:p>
        </w:tc>
      </w:tr>
      <w:tr w:rsidR="009276DC" w:rsidRPr="00C07C4A" w14:paraId="708169D4" w14:textId="77777777" w:rsidTr="00B91A7B">
        <w:tc>
          <w:tcPr>
            <w:tcW w:w="1345" w:type="dxa"/>
            <w:shd w:val="clear" w:color="auto" w:fill="auto"/>
            <w:noWrap/>
            <w:vAlign w:val="bottom"/>
          </w:tcPr>
          <w:p w14:paraId="3E92CF05" w14:textId="77777777" w:rsidR="009276DC" w:rsidRPr="00C07C4A" w:rsidRDefault="009276DC" w:rsidP="00835A56">
            <w:pPr>
              <w:rPr>
                <w:color w:val="000000"/>
                <w:sz w:val="16"/>
                <w:szCs w:val="16"/>
                <w:lang w:eastAsia="zh-CN"/>
              </w:rPr>
            </w:pPr>
            <w:r w:rsidRPr="00C07C4A">
              <w:rPr>
                <w:color w:val="000000"/>
                <w:sz w:val="16"/>
                <w:szCs w:val="16"/>
                <w:lang w:eastAsia="zh-CN"/>
              </w:rPr>
              <w:t>22</w:t>
            </w:r>
          </w:p>
        </w:tc>
        <w:tc>
          <w:tcPr>
            <w:tcW w:w="2340" w:type="dxa"/>
            <w:shd w:val="clear" w:color="auto" w:fill="auto"/>
            <w:noWrap/>
            <w:vAlign w:val="bottom"/>
          </w:tcPr>
          <w:p w14:paraId="211CC072" w14:textId="77777777" w:rsidR="009276DC" w:rsidRPr="00C07C4A" w:rsidRDefault="009276DC" w:rsidP="00835A56">
            <w:pPr>
              <w:rPr>
                <w:color w:val="000000"/>
                <w:sz w:val="16"/>
                <w:szCs w:val="16"/>
                <w:lang w:eastAsia="zh-CN"/>
              </w:rPr>
            </w:pPr>
            <w:r w:rsidRPr="00C07C4A">
              <w:rPr>
                <w:color w:val="000000"/>
                <w:sz w:val="16"/>
                <w:szCs w:val="16"/>
                <w:lang w:eastAsia="zh-CN"/>
              </w:rPr>
              <w:t>Power Limit Throttling</w:t>
            </w:r>
          </w:p>
        </w:tc>
        <w:tc>
          <w:tcPr>
            <w:tcW w:w="630" w:type="dxa"/>
            <w:shd w:val="clear" w:color="auto" w:fill="auto"/>
            <w:noWrap/>
            <w:vAlign w:val="bottom"/>
          </w:tcPr>
          <w:p w14:paraId="670F8FC8" w14:textId="77777777" w:rsidR="009276DC" w:rsidRPr="00C07C4A" w:rsidRDefault="009276DC" w:rsidP="00835A56">
            <w:pPr>
              <w:rPr>
                <w:color w:val="000000"/>
                <w:sz w:val="16"/>
                <w:szCs w:val="16"/>
                <w:lang w:eastAsia="zh-CN"/>
              </w:rPr>
            </w:pPr>
          </w:p>
        </w:tc>
        <w:tc>
          <w:tcPr>
            <w:tcW w:w="4230" w:type="dxa"/>
            <w:vAlign w:val="bottom"/>
          </w:tcPr>
          <w:p w14:paraId="5B0BD89A" w14:textId="77777777" w:rsidR="009276DC" w:rsidRPr="00C07C4A" w:rsidRDefault="009276DC" w:rsidP="00835A56">
            <w:pPr>
              <w:rPr>
                <w:color w:val="000000"/>
                <w:sz w:val="16"/>
                <w:szCs w:val="16"/>
                <w:lang w:eastAsia="zh-CN"/>
              </w:rPr>
            </w:pPr>
            <w:r w:rsidRPr="00C07C4A">
              <w:rPr>
                <w:color w:val="000000"/>
                <w:sz w:val="16"/>
                <w:szCs w:val="16"/>
                <w:lang w:eastAsia="zh-CN"/>
              </w:rPr>
              <w:t>The state of the CPU throttling itself to maintain power limit.</w:t>
            </w:r>
          </w:p>
        </w:tc>
      </w:tr>
      <w:tr w:rsidR="009276DC" w:rsidRPr="00C07C4A" w14:paraId="0916E90A" w14:textId="77777777" w:rsidTr="00B91A7B">
        <w:tc>
          <w:tcPr>
            <w:tcW w:w="1345" w:type="dxa"/>
            <w:shd w:val="clear" w:color="auto" w:fill="auto"/>
            <w:noWrap/>
            <w:vAlign w:val="bottom"/>
          </w:tcPr>
          <w:p w14:paraId="2FC5DAB6" w14:textId="77777777" w:rsidR="009276DC" w:rsidRPr="00C07C4A" w:rsidRDefault="009276DC" w:rsidP="00835A56">
            <w:pPr>
              <w:rPr>
                <w:color w:val="000000"/>
                <w:sz w:val="16"/>
                <w:szCs w:val="16"/>
                <w:lang w:eastAsia="zh-CN"/>
              </w:rPr>
            </w:pPr>
            <w:r w:rsidRPr="00C07C4A">
              <w:rPr>
                <w:color w:val="000000"/>
                <w:sz w:val="16"/>
                <w:szCs w:val="16"/>
                <w:lang w:eastAsia="zh-CN"/>
              </w:rPr>
              <w:t>23</w:t>
            </w:r>
          </w:p>
        </w:tc>
        <w:tc>
          <w:tcPr>
            <w:tcW w:w="2340" w:type="dxa"/>
            <w:shd w:val="clear" w:color="auto" w:fill="auto"/>
            <w:noWrap/>
            <w:vAlign w:val="bottom"/>
          </w:tcPr>
          <w:p w14:paraId="546432C9" w14:textId="77777777" w:rsidR="009276DC" w:rsidRPr="00C07C4A" w:rsidRDefault="009276DC" w:rsidP="00835A56">
            <w:pPr>
              <w:rPr>
                <w:color w:val="000000"/>
                <w:sz w:val="16"/>
                <w:szCs w:val="16"/>
                <w:lang w:eastAsia="zh-CN"/>
              </w:rPr>
            </w:pPr>
            <w:r w:rsidRPr="00C07C4A">
              <w:rPr>
                <w:color w:val="000000"/>
                <w:sz w:val="16"/>
                <w:szCs w:val="16"/>
                <w:lang w:eastAsia="zh-CN"/>
              </w:rPr>
              <w:t>Current Limit Throttling</w:t>
            </w:r>
          </w:p>
        </w:tc>
        <w:tc>
          <w:tcPr>
            <w:tcW w:w="630" w:type="dxa"/>
            <w:shd w:val="clear" w:color="auto" w:fill="auto"/>
            <w:noWrap/>
            <w:vAlign w:val="bottom"/>
          </w:tcPr>
          <w:p w14:paraId="22FD2B7A" w14:textId="77777777" w:rsidR="009276DC" w:rsidRPr="00C07C4A" w:rsidRDefault="009276DC" w:rsidP="00835A56">
            <w:pPr>
              <w:rPr>
                <w:color w:val="000000"/>
                <w:sz w:val="16"/>
                <w:szCs w:val="16"/>
                <w:lang w:eastAsia="zh-CN"/>
              </w:rPr>
            </w:pPr>
          </w:p>
        </w:tc>
        <w:tc>
          <w:tcPr>
            <w:tcW w:w="4230" w:type="dxa"/>
            <w:vAlign w:val="bottom"/>
          </w:tcPr>
          <w:p w14:paraId="6579B4B8" w14:textId="77777777" w:rsidR="009276DC" w:rsidRPr="00C07C4A" w:rsidRDefault="009276DC" w:rsidP="00835A56">
            <w:pPr>
              <w:rPr>
                <w:color w:val="000000"/>
                <w:sz w:val="16"/>
                <w:szCs w:val="16"/>
                <w:lang w:eastAsia="zh-CN"/>
              </w:rPr>
            </w:pPr>
            <w:r w:rsidRPr="00C07C4A">
              <w:rPr>
                <w:color w:val="000000"/>
                <w:sz w:val="16"/>
                <w:szCs w:val="16"/>
                <w:lang w:eastAsia="zh-CN"/>
              </w:rPr>
              <w:t>The state of the CPU throttling itself to maintain current limit.</w:t>
            </w:r>
          </w:p>
        </w:tc>
      </w:tr>
      <w:tr w:rsidR="009276DC" w:rsidRPr="00C07C4A" w14:paraId="38837B7B" w14:textId="77777777" w:rsidTr="00B91A7B">
        <w:tc>
          <w:tcPr>
            <w:tcW w:w="1345" w:type="dxa"/>
            <w:shd w:val="clear" w:color="auto" w:fill="auto"/>
            <w:noWrap/>
            <w:vAlign w:val="bottom"/>
          </w:tcPr>
          <w:p w14:paraId="4EF6D137" w14:textId="575358AE" w:rsidR="009276DC" w:rsidRPr="00C07C4A" w:rsidRDefault="009276DC" w:rsidP="00835A56">
            <w:pPr>
              <w:rPr>
                <w:color w:val="000000"/>
                <w:sz w:val="16"/>
                <w:szCs w:val="16"/>
                <w:lang w:eastAsia="zh-CN"/>
              </w:rPr>
            </w:pPr>
            <w:r w:rsidRPr="00C07C4A">
              <w:rPr>
                <w:color w:val="000000"/>
                <w:sz w:val="16"/>
                <w:szCs w:val="16"/>
                <w:lang w:eastAsia="zh-CN"/>
              </w:rPr>
              <w:t>24</w:t>
            </w:r>
            <w:r w:rsidR="00A83D18">
              <w:rPr>
                <w:color w:val="000000"/>
                <w:sz w:val="16"/>
                <w:szCs w:val="16"/>
                <w:lang w:eastAsia="zh-CN"/>
              </w:rPr>
              <w:t>-</w:t>
            </w:r>
            <w:r w:rsidR="00EB1185">
              <w:rPr>
                <w:color w:val="000000"/>
                <w:sz w:val="16"/>
                <w:szCs w:val="16"/>
                <w:lang w:eastAsia="zh-CN"/>
              </w:rPr>
              <w:t>25</w:t>
            </w:r>
          </w:p>
        </w:tc>
        <w:tc>
          <w:tcPr>
            <w:tcW w:w="2340" w:type="dxa"/>
            <w:shd w:val="clear" w:color="auto" w:fill="auto"/>
            <w:noWrap/>
            <w:vAlign w:val="bottom"/>
          </w:tcPr>
          <w:p w14:paraId="6DC507BD" w14:textId="3652CD2A" w:rsidR="009276DC" w:rsidRPr="00C07C4A" w:rsidRDefault="009276DC" w:rsidP="00EB1185">
            <w:pPr>
              <w:rPr>
                <w:color w:val="000000"/>
                <w:sz w:val="16"/>
                <w:szCs w:val="16"/>
                <w:lang w:eastAsia="zh-CN"/>
              </w:rPr>
            </w:pPr>
            <w:r w:rsidRPr="00C07C4A">
              <w:rPr>
                <w:color w:val="000000"/>
                <w:sz w:val="16"/>
                <w:szCs w:val="16"/>
                <w:lang w:eastAsia="zh-CN"/>
              </w:rPr>
              <w:t>CPU Core 8</w:t>
            </w:r>
            <w:r w:rsidR="00A83D18">
              <w:rPr>
                <w:color w:val="000000"/>
                <w:sz w:val="16"/>
                <w:szCs w:val="16"/>
                <w:lang w:eastAsia="zh-CN"/>
              </w:rPr>
              <w:t>-</w:t>
            </w:r>
            <w:r w:rsidR="00EB1185">
              <w:rPr>
                <w:color w:val="000000"/>
                <w:sz w:val="16"/>
                <w:szCs w:val="16"/>
                <w:lang w:eastAsia="zh-CN"/>
              </w:rPr>
              <w:t>9</w:t>
            </w:r>
            <w:r w:rsidRPr="00C07C4A">
              <w:rPr>
                <w:color w:val="000000"/>
                <w:sz w:val="16"/>
                <w:szCs w:val="16"/>
                <w:lang w:eastAsia="zh-CN"/>
              </w:rPr>
              <w:t xml:space="preserve"> Temperature</w:t>
            </w:r>
          </w:p>
        </w:tc>
        <w:tc>
          <w:tcPr>
            <w:tcW w:w="630" w:type="dxa"/>
            <w:shd w:val="clear" w:color="auto" w:fill="auto"/>
            <w:noWrap/>
            <w:vAlign w:val="bottom"/>
          </w:tcPr>
          <w:p w14:paraId="3AC6D8EB"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797C8190" w14:textId="254EB4EE" w:rsidR="009276DC" w:rsidRPr="00C07C4A" w:rsidRDefault="009276DC" w:rsidP="00EB1185">
            <w:pPr>
              <w:rPr>
                <w:color w:val="000000"/>
                <w:sz w:val="16"/>
                <w:szCs w:val="16"/>
                <w:lang w:eastAsia="zh-CN"/>
              </w:rPr>
            </w:pPr>
            <w:r w:rsidRPr="00C07C4A">
              <w:rPr>
                <w:color w:val="000000"/>
                <w:sz w:val="16"/>
                <w:szCs w:val="16"/>
                <w:lang w:eastAsia="zh-CN"/>
              </w:rPr>
              <w:t>Temperature of CPU Core 8</w:t>
            </w:r>
            <w:r w:rsidR="00A83D18">
              <w:rPr>
                <w:color w:val="000000"/>
                <w:sz w:val="16"/>
                <w:szCs w:val="16"/>
                <w:lang w:eastAsia="zh-CN"/>
              </w:rPr>
              <w:t>-</w:t>
            </w:r>
            <w:r w:rsidR="00EB1185">
              <w:rPr>
                <w:color w:val="000000"/>
                <w:sz w:val="16"/>
                <w:szCs w:val="16"/>
                <w:lang w:eastAsia="zh-CN"/>
              </w:rPr>
              <w:t>9.</w:t>
            </w:r>
          </w:p>
        </w:tc>
      </w:tr>
      <w:tr w:rsidR="00EB1185" w:rsidRPr="00C07C4A" w14:paraId="1C0F5A89" w14:textId="77777777" w:rsidTr="00B91A7B">
        <w:tc>
          <w:tcPr>
            <w:tcW w:w="1345" w:type="dxa"/>
            <w:shd w:val="clear" w:color="auto" w:fill="auto"/>
            <w:noWrap/>
            <w:vAlign w:val="bottom"/>
          </w:tcPr>
          <w:p w14:paraId="29CAFB69" w14:textId="00898CBC" w:rsidR="00EB1185" w:rsidRPr="00C07C4A" w:rsidRDefault="00EB1185" w:rsidP="00EB1185">
            <w:pPr>
              <w:rPr>
                <w:color w:val="000000"/>
                <w:sz w:val="16"/>
                <w:szCs w:val="16"/>
                <w:lang w:eastAsia="zh-CN"/>
              </w:rPr>
            </w:pPr>
            <w:r>
              <w:rPr>
                <w:color w:val="000000"/>
                <w:sz w:val="16"/>
                <w:szCs w:val="16"/>
                <w:lang w:eastAsia="zh-CN"/>
              </w:rPr>
              <w:t>28-29</w:t>
            </w:r>
          </w:p>
        </w:tc>
        <w:tc>
          <w:tcPr>
            <w:tcW w:w="2340" w:type="dxa"/>
            <w:shd w:val="clear" w:color="auto" w:fill="auto"/>
            <w:noWrap/>
            <w:vAlign w:val="bottom"/>
          </w:tcPr>
          <w:p w14:paraId="6B1BAF8D" w14:textId="46F5B787" w:rsidR="00EB1185" w:rsidRPr="00C07C4A" w:rsidRDefault="00EB1185" w:rsidP="00EB1185">
            <w:pPr>
              <w:rPr>
                <w:color w:val="000000"/>
                <w:sz w:val="16"/>
                <w:szCs w:val="16"/>
                <w:lang w:eastAsia="zh-CN"/>
              </w:rPr>
            </w:pPr>
            <w:r>
              <w:rPr>
                <w:color w:val="000000"/>
                <w:sz w:val="16"/>
                <w:szCs w:val="16"/>
                <w:lang w:eastAsia="zh-CN"/>
              </w:rPr>
              <w:t>CPU Core 10-11</w:t>
            </w:r>
            <w:r w:rsidRPr="00C07C4A">
              <w:rPr>
                <w:color w:val="000000"/>
                <w:sz w:val="16"/>
                <w:szCs w:val="16"/>
                <w:lang w:eastAsia="zh-CN"/>
              </w:rPr>
              <w:t xml:space="preserve"> Temperature</w:t>
            </w:r>
          </w:p>
        </w:tc>
        <w:tc>
          <w:tcPr>
            <w:tcW w:w="630" w:type="dxa"/>
            <w:shd w:val="clear" w:color="auto" w:fill="auto"/>
            <w:noWrap/>
            <w:vAlign w:val="bottom"/>
          </w:tcPr>
          <w:p w14:paraId="202AAE35" w14:textId="087A4324" w:rsidR="00EB1185" w:rsidRPr="00C07C4A" w:rsidRDefault="00EB1185" w:rsidP="00EB1185">
            <w:pPr>
              <w:rPr>
                <w:color w:val="000000"/>
                <w:sz w:val="16"/>
                <w:szCs w:val="16"/>
                <w:vertAlign w:val="superscript"/>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2069F601" w14:textId="6252C6EC" w:rsidR="00EB1185" w:rsidRPr="00C07C4A" w:rsidRDefault="00EB1185" w:rsidP="00EB1185">
            <w:pPr>
              <w:rPr>
                <w:color w:val="000000"/>
                <w:sz w:val="16"/>
                <w:szCs w:val="16"/>
                <w:lang w:eastAsia="zh-CN"/>
              </w:rPr>
            </w:pPr>
            <w:r w:rsidRPr="00C07C4A">
              <w:rPr>
                <w:color w:val="000000"/>
                <w:sz w:val="16"/>
                <w:szCs w:val="16"/>
                <w:lang w:eastAsia="zh-CN"/>
              </w:rPr>
              <w:t xml:space="preserve">Temperature of CPU Core </w:t>
            </w:r>
            <w:r>
              <w:rPr>
                <w:color w:val="000000"/>
                <w:sz w:val="16"/>
                <w:szCs w:val="16"/>
                <w:lang w:eastAsia="zh-CN"/>
              </w:rPr>
              <w:t>10-11.</w:t>
            </w:r>
          </w:p>
        </w:tc>
      </w:tr>
      <w:tr w:rsidR="00EB1185" w:rsidRPr="00C07C4A" w14:paraId="58DA8B94" w14:textId="77777777" w:rsidTr="00B91A7B">
        <w:tc>
          <w:tcPr>
            <w:tcW w:w="1345" w:type="dxa"/>
            <w:shd w:val="clear" w:color="auto" w:fill="auto"/>
            <w:noWrap/>
            <w:vAlign w:val="bottom"/>
          </w:tcPr>
          <w:p w14:paraId="77806A14" w14:textId="7F1FEBCF" w:rsidR="00EB1185" w:rsidRDefault="00EB1185" w:rsidP="00EB1185">
            <w:pPr>
              <w:rPr>
                <w:color w:val="000000"/>
                <w:sz w:val="16"/>
                <w:szCs w:val="16"/>
                <w:lang w:eastAsia="zh-CN"/>
              </w:rPr>
            </w:pPr>
            <w:r>
              <w:rPr>
                <w:color w:val="000000"/>
                <w:sz w:val="16"/>
                <w:szCs w:val="16"/>
                <w:lang w:eastAsia="zh-CN"/>
              </w:rPr>
              <w:t>31-36</w:t>
            </w:r>
          </w:p>
        </w:tc>
        <w:tc>
          <w:tcPr>
            <w:tcW w:w="2340" w:type="dxa"/>
            <w:shd w:val="clear" w:color="auto" w:fill="auto"/>
            <w:noWrap/>
            <w:vAlign w:val="bottom"/>
          </w:tcPr>
          <w:p w14:paraId="1472752F" w14:textId="5D3F6C1B" w:rsidR="00EB1185" w:rsidRPr="00C07C4A" w:rsidRDefault="00EB1185" w:rsidP="00EB1185">
            <w:pPr>
              <w:rPr>
                <w:color w:val="000000"/>
                <w:sz w:val="16"/>
                <w:szCs w:val="16"/>
                <w:lang w:eastAsia="zh-CN"/>
              </w:rPr>
            </w:pPr>
            <w:r w:rsidRPr="00C07C4A">
              <w:rPr>
                <w:color w:val="000000"/>
                <w:sz w:val="16"/>
                <w:szCs w:val="16"/>
                <w:lang w:eastAsia="zh-CN"/>
              </w:rPr>
              <w:t xml:space="preserve">CPU Core </w:t>
            </w:r>
            <w:r>
              <w:rPr>
                <w:color w:val="000000"/>
                <w:sz w:val="16"/>
                <w:szCs w:val="16"/>
                <w:lang w:eastAsia="zh-CN"/>
              </w:rPr>
              <w:t>12-17</w:t>
            </w:r>
            <w:r w:rsidRPr="00C07C4A">
              <w:rPr>
                <w:color w:val="000000"/>
                <w:sz w:val="16"/>
                <w:szCs w:val="16"/>
                <w:lang w:eastAsia="zh-CN"/>
              </w:rPr>
              <w:t xml:space="preserve"> Temperature</w:t>
            </w:r>
          </w:p>
        </w:tc>
        <w:tc>
          <w:tcPr>
            <w:tcW w:w="630" w:type="dxa"/>
            <w:shd w:val="clear" w:color="auto" w:fill="auto"/>
            <w:noWrap/>
            <w:vAlign w:val="bottom"/>
          </w:tcPr>
          <w:p w14:paraId="06063F8E" w14:textId="16E86B64" w:rsidR="00EB1185" w:rsidRPr="00C07C4A" w:rsidRDefault="00EB1185" w:rsidP="00EB1185">
            <w:pPr>
              <w:rPr>
                <w:color w:val="000000"/>
                <w:sz w:val="16"/>
                <w:szCs w:val="16"/>
                <w:vertAlign w:val="superscript"/>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8C0D5E5" w14:textId="51A4C9DC" w:rsidR="00EB1185" w:rsidRPr="00C07C4A" w:rsidRDefault="00EB1185" w:rsidP="00EB1185">
            <w:pPr>
              <w:rPr>
                <w:color w:val="000000"/>
                <w:sz w:val="16"/>
                <w:szCs w:val="16"/>
                <w:lang w:eastAsia="zh-CN"/>
              </w:rPr>
            </w:pPr>
            <w:r w:rsidRPr="00C07C4A">
              <w:rPr>
                <w:color w:val="000000"/>
                <w:sz w:val="16"/>
                <w:szCs w:val="16"/>
                <w:lang w:eastAsia="zh-CN"/>
              </w:rPr>
              <w:t xml:space="preserve">Temperature of CPU Core </w:t>
            </w:r>
            <w:r>
              <w:rPr>
                <w:color w:val="000000"/>
                <w:sz w:val="16"/>
                <w:szCs w:val="16"/>
                <w:lang w:eastAsia="zh-CN"/>
              </w:rPr>
              <w:t>12-17</w:t>
            </w:r>
            <w:bookmarkStart w:id="2969" w:name="_GoBack"/>
            <w:bookmarkEnd w:id="2969"/>
            <w:r>
              <w:rPr>
                <w:color w:val="000000"/>
                <w:sz w:val="16"/>
                <w:szCs w:val="16"/>
                <w:lang w:eastAsia="zh-CN"/>
              </w:rPr>
              <w:t>.</w:t>
            </w:r>
          </w:p>
        </w:tc>
      </w:tr>
      <w:tr w:rsidR="009276DC" w:rsidRPr="00C07C4A" w14:paraId="75F8C403" w14:textId="77777777" w:rsidTr="00B91A7B">
        <w:tc>
          <w:tcPr>
            <w:tcW w:w="1345" w:type="dxa"/>
            <w:shd w:val="clear" w:color="auto" w:fill="auto"/>
            <w:noWrap/>
            <w:vAlign w:val="bottom"/>
          </w:tcPr>
          <w:p w14:paraId="184032AF" w14:textId="4D2DEBE7" w:rsidR="009276DC" w:rsidRPr="00C07C4A" w:rsidRDefault="009276DC" w:rsidP="00835A56">
            <w:pPr>
              <w:rPr>
                <w:color w:val="000000"/>
                <w:sz w:val="16"/>
                <w:szCs w:val="16"/>
                <w:lang w:eastAsia="zh-CN"/>
              </w:rPr>
            </w:pPr>
            <w:r>
              <w:rPr>
                <w:color w:val="000000"/>
                <w:sz w:val="16"/>
                <w:szCs w:val="16"/>
                <w:lang w:eastAsia="zh-CN"/>
              </w:rPr>
              <w:lastRenderedPageBreak/>
              <w:t>41</w:t>
            </w:r>
            <w:r w:rsidR="009E07DD">
              <w:rPr>
                <w:color w:val="000000"/>
                <w:sz w:val="16"/>
                <w:szCs w:val="16"/>
                <w:lang w:eastAsia="zh-CN"/>
              </w:rPr>
              <w:t>-5</w:t>
            </w:r>
            <w:r w:rsidR="008E68CF">
              <w:rPr>
                <w:color w:val="000000"/>
                <w:sz w:val="16"/>
                <w:szCs w:val="16"/>
                <w:lang w:eastAsia="zh-CN"/>
              </w:rPr>
              <w:t>4</w:t>
            </w:r>
          </w:p>
        </w:tc>
        <w:tc>
          <w:tcPr>
            <w:tcW w:w="2340" w:type="dxa"/>
            <w:shd w:val="clear" w:color="auto" w:fill="auto"/>
            <w:noWrap/>
            <w:vAlign w:val="bottom"/>
          </w:tcPr>
          <w:p w14:paraId="71E51027" w14:textId="4F8DEDE9" w:rsidR="009276DC" w:rsidRPr="00C07C4A" w:rsidRDefault="009276DC" w:rsidP="00835A56">
            <w:pPr>
              <w:rPr>
                <w:color w:val="000000"/>
                <w:sz w:val="16"/>
                <w:szCs w:val="16"/>
                <w:lang w:eastAsia="zh-CN"/>
              </w:rPr>
            </w:pPr>
            <w:r w:rsidRPr="00FF5E1B">
              <w:rPr>
                <w:color w:val="000000"/>
                <w:sz w:val="16"/>
                <w:szCs w:val="16"/>
                <w:lang w:eastAsia="zh-CN"/>
              </w:rPr>
              <w:t>CPU Core 0</w:t>
            </w:r>
            <w:r w:rsidR="008E68CF">
              <w:rPr>
                <w:color w:val="000000"/>
                <w:sz w:val="16"/>
                <w:szCs w:val="16"/>
                <w:lang w:eastAsia="zh-CN"/>
              </w:rPr>
              <w:t>-13</w:t>
            </w:r>
            <w:r w:rsidRPr="00FF5E1B">
              <w:rPr>
                <w:color w:val="000000"/>
                <w:sz w:val="16"/>
                <w:szCs w:val="16"/>
                <w:lang w:eastAsia="zh-CN"/>
              </w:rPr>
              <w:t xml:space="preserve"> Frequency</w:t>
            </w:r>
          </w:p>
        </w:tc>
        <w:tc>
          <w:tcPr>
            <w:tcW w:w="630" w:type="dxa"/>
            <w:shd w:val="clear" w:color="auto" w:fill="auto"/>
            <w:noWrap/>
            <w:vAlign w:val="bottom"/>
          </w:tcPr>
          <w:p w14:paraId="7BA9AB4A" w14:textId="77777777" w:rsidR="009276DC" w:rsidRPr="00C07C4A" w:rsidRDefault="009276DC" w:rsidP="00835A56">
            <w:pPr>
              <w:rPr>
                <w:color w:val="000000"/>
                <w:sz w:val="16"/>
                <w:szCs w:val="16"/>
                <w:vertAlign w:val="superscript"/>
                <w:lang w:eastAsia="zh-CN"/>
              </w:rPr>
            </w:pPr>
            <w:r w:rsidRPr="00C07C4A">
              <w:rPr>
                <w:color w:val="000000"/>
                <w:sz w:val="16"/>
                <w:szCs w:val="16"/>
                <w:lang w:eastAsia="zh-CN"/>
              </w:rPr>
              <w:t>GHz</w:t>
            </w:r>
          </w:p>
        </w:tc>
        <w:tc>
          <w:tcPr>
            <w:tcW w:w="4230" w:type="dxa"/>
            <w:vAlign w:val="bottom"/>
          </w:tcPr>
          <w:p w14:paraId="371D314A" w14:textId="7B4494FA" w:rsidR="009276DC" w:rsidRPr="00C07C4A" w:rsidRDefault="009276DC" w:rsidP="00835A56">
            <w:pPr>
              <w:rPr>
                <w:color w:val="000000"/>
                <w:sz w:val="16"/>
                <w:szCs w:val="16"/>
                <w:lang w:eastAsia="zh-CN"/>
              </w:rPr>
            </w:pPr>
            <w:r w:rsidRPr="00FF5E1B">
              <w:rPr>
                <w:color w:val="000000"/>
                <w:sz w:val="16"/>
                <w:szCs w:val="16"/>
                <w:lang w:eastAsia="zh-CN"/>
              </w:rPr>
              <w:t>The frequency of the CPU core 0</w:t>
            </w:r>
            <w:r w:rsidR="008E68CF">
              <w:rPr>
                <w:color w:val="000000"/>
                <w:sz w:val="16"/>
                <w:szCs w:val="16"/>
                <w:lang w:eastAsia="zh-CN"/>
              </w:rPr>
              <w:t>-13</w:t>
            </w:r>
            <w:r w:rsidRPr="00FF5E1B">
              <w:rPr>
                <w:color w:val="000000"/>
                <w:sz w:val="16"/>
                <w:szCs w:val="16"/>
                <w:lang w:eastAsia="zh-CN"/>
              </w:rPr>
              <w:t xml:space="preserve"> currently executing.</w:t>
            </w:r>
          </w:p>
        </w:tc>
      </w:tr>
      <w:tr w:rsidR="008E68CF" w:rsidRPr="00C07C4A" w14:paraId="2FE2E1C8" w14:textId="77777777" w:rsidTr="00B91A7B">
        <w:tc>
          <w:tcPr>
            <w:tcW w:w="1345" w:type="dxa"/>
            <w:shd w:val="clear" w:color="auto" w:fill="auto"/>
            <w:noWrap/>
            <w:vAlign w:val="bottom"/>
          </w:tcPr>
          <w:p w14:paraId="45740A77" w14:textId="7F53E21F" w:rsidR="008E68CF" w:rsidRDefault="008E68CF" w:rsidP="00835A56">
            <w:pPr>
              <w:rPr>
                <w:color w:val="000000"/>
                <w:sz w:val="16"/>
                <w:szCs w:val="16"/>
                <w:lang w:eastAsia="zh-CN"/>
              </w:rPr>
            </w:pPr>
            <w:r>
              <w:rPr>
                <w:color w:val="000000"/>
                <w:sz w:val="16"/>
                <w:szCs w:val="16"/>
                <w:lang w:eastAsia="zh-CN"/>
              </w:rPr>
              <w:t>56-59</w:t>
            </w:r>
          </w:p>
        </w:tc>
        <w:tc>
          <w:tcPr>
            <w:tcW w:w="2340" w:type="dxa"/>
            <w:shd w:val="clear" w:color="auto" w:fill="auto"/>
            <w:noWrap/>
            <w:vAlign w:val="bottom"/>
          </w:tcPr>
          <w:p w14:paraId="0FC2574B" w14:textId="2D034649" w:rsidR="008E68CF" w:rsidRPr="00FF5E1B" w:rsidRDefault="008E68CF" w:rsidP="00835A56">
            <w:pPr>
              <w:rPr>
                <w:color w:val="000000"/>
                <w:sz w:val="16"/>
                <w:szCs w:val="16"/>
                <w:lang w:eastAsia="zh-CN"/>
              </w:rPr>
            </w:pPr>
            <w:r>
              <w:rPr>
                <w:color w:val="000000"/>
                <w:sz w:val="16"/>
                <w:szCs w:val="16"/>
                <w:lang w:eastAsia="zh-CN"/>
              </w:rPr>
              <w:t>CPU Core 14-17 Frequency</w:t>
            </w:r>
          </w:p>
        </w:tc>
        <w:tc>
          <w:tcPr>
            <w:tcW w:w="630" w:type="dxa"/>
            <w:shd w:val="clear" w:color="auto" w:fill="auto"/>
            <w:noWrap/>
            <w:vAlign w:val="bottom"/>
          </w:tcPr>
          <w:p w14:paraId="2D9B867A" w14:textId="71AC2C24" w:rsidR="008E68CF" w:rsidRPr="00C07C4A" w:rsidRDefault="008E68CF" w:rsidP="00835A56">
            <w:pPr>
              <w:rPr>
                <w:color w:val="000000"/>
                <w:sz w:val="16"/>
                <w:szCs w:val="16"/>
                <w:lang w:eastAsia="zh-CN"/>
              </w:rPr>
            </w:pPr>
            <w:r>
              <w:rPr>
                <w:color w:val="000000"/>
                <w:sz w:val="16"/>
                <w:szCs w:val="16"/>
                <w:lang w:eastAsia="zh-CN"/>
              </w:rPr>
              <w:t>GHz</w:t>
            </w:r>
          </w:p>
        </w:tc>
        <w:tc>
          <w:tcPr>
            <w:tcW w:w="4230" w:type="dxa"/>
            <w:vAlign w:val="bottom"/>
          </w:tcPr>
          <w:p w14:paraId="4282D2EF" w14:textId="0C670D2F" w:rsidR="008E68CF" w:rsidRPr="00FF5E1B" w:rsidRDefault="008E68CF" w:rsidP="00835A56">
            <w:pPr>
              <w:rPr>
                <w:color w:val="000000"/>
                <w:sz w:val="16"/>
                <w:szCs w:val="16"/>
                <w:lang w:eastAsia="zh-CN"/>
              </w:rPr>
            </w:pPr>
            <w:r>
              <w:rPr>
                <w:color w:val="000000"/>
                <w:sz w:val="16"/>
                <w:szCs w:val="16"/>
                <w:lang w:eastAsia="zh-CN"/>
              </w:rPr>
              <w:t>The frequency of the CPU core 14-17 currently executing.</w:t>
            </w:r>
          </w:p>
        </w:tc>
      </w:tr>
      <w:tr w:rsidR="009276DC" w:rsidRPr="00C07C4A" w14:paraId="4A5F5ACD" w14:textId="77777777" w:rsidTr="00B91A7B">
        <w:tc>
          <w:tcPr>
            <w:tcW w:w="1345" w:type="dxa"/>
            <w:shd w:val="clear" w:color="auto" w:fill="auto"/>
            <w:noWrap/>
            <w:vAlign w:val="bottom"/>
          </w:tcPr>
          <w:p w14:paraId="1CC66B16" w14:textId="4EDFF581" w:rsidR="009276DC" w:rsidRDefault="009276DC" w:rsidP="00835A56">
            <w:pPr>
              <w:rPr>
                <w:color w:val="000000"/>
                <w:sz w:val="16"/>
                <w:szCs w:val="16"/>
                <w:lang w:eastAsia="zh-CN"/>
              </w:rPr>
            </w:pPr>
            <w:r>
              <w:rPr>
                <w:color w:val="000000"/>
                <w:sz w:val="16"/>
                <w:szCs w:val="16"/>
                <w:lang w:eastAsia="zh-CN"/>
              </w:rPr>
              <w:t>65</w:t>
            </w:r>
            <w:r w:rsidR="00231850">
              <w:rPr>
                <w:color w:val="000000"/>
                <w:sz w:val="16"/>
                <w:szCs w:val="16"/>
                <w:lang w:eastAsia="zh-CN"/>
              </w:rPr>
              <w:t>-82</w:t>
            </w:r>
          </w:p>
        </w:tc>
        <w:tc>
          <w:tcPr>
            <w:tcW w:w="2340" w:type="dxa"/>
            <w:shd w:val="clear" w:color="auto" w:fill="auto"/>
            <w:noWrap/>
            <w:vAlign w:val="bottom"/>
          </w:tcPr>
          <w:p w14:paraId="0306F028" w14:textId="31C07355" w:rsidR="009276DC" w:rsidRDefault="009276DC" w:rsidP="00835A56">
            <w:pPr>
              <w:rPr>
                <w:color w:val="000000"/>
                <w:sz w:val="16"/>
                <w:szCs w:val="16"/>
                <w:lang w:eastAsia="zh-CN"/>
              </w:rPr>
            </w:pPr>
            <w:r w:rsidRPr="00C805AB">
              <w:rPr>
                <w:color w:val="000000"/>
                <w:sz w:val="16"/>
                <w:szCs w:val="16"/>
                <w:lang w:eastAsia="zh-CN"/>
              </w:rPr>
              <w:t>CPU Core 0</w:t>
            </w:r>
            <w:r w:rsidR="00231850">
              <w:rPr>
                <w:color w:val="000000"/>
                <w:sz w:val="16"/>
                <w:szCs w:val="16"/>
                <w:lang w:eastAsia="zh-CN"/>
              </w:rPr>
              <w:t>-17</w:t>
            </w:r>
            <w:r w:rsidRPr="00C805AB">
              <w:rPr>
                <w:color w:val="000000"/>
                <w:sz w:val="16"/>
                <w:szCs w:val="16"/>
                <w:lang w:eastAsia="zh-CN"/>
              </w:rPr>
              <w:t xml:space="preserve"> Voltage</w:t>
            </w:r>
          </w:p>
        </w:tc>
        <w:tc>
          <w:tcPr>
            <w:tcW w:w="630" w:type="dxa"/>
            <w:shd w:val="clear" w:color="auto" w:fill="auto"/>
            <w:noWrap/>
            <w:vAlign w:val="bottom"/>
          </w:tcPr>
          <w:p w14:paraId="3C37D4BF" w14:textId="77777777" w:rsidR="009276DC" w:rsidRPr="00C07C4A" w:rsidRDefault="009276DC" w:rsidP="00835A56">
            <w:pPr>
              <w:rPr>
                <w:color w:val="000000"/>
                <w:sz w:val="16"/>
                <w:szCs w:val="16"/>
                <w:lang w:eastAsia="zh-CN"/>
              </w:rPr>
            </w:pPr>
            <w:r>
              <w:rPr>
                <w:color w:val="000000"/>
                <w:sz w:val="16"/>
                <w:szCs w:val="16"/>
                <w:lang w:eastAsia="zh-CN"/>
              </w:rPr>
              <w:t>V</w:t>
            </w:r>
          </w:p>
        </w:tc>
        <w:tc>
          <w:tcPr>
            <w:tcW w:w="4230" w:type="dxa"/>
            <w:vAlign w:val="bottom"/>
          </w:tcPr>
          <w:p w14:paraId="44E96F4B" w14:textId="2E79A2E4" w:rsidR="009276DC" w:rsidRDefault="009276DC" w:rsidP="00835A56">
            <w:pPr>
              <w:rPr>
                <w:color w:val="000000"/>
                <w:sz w:val="16"/>
                <w:szCs w:val="16"/>
                <w:lang w:eastAsia="zh-CN"/>
              </w:rPr>
            </w:pPr>
            <w:r w:rsidRPr="00AD5A3A">
              <w:rPr>
                <w:color w:val="000000"/>
                <w:sz w:val="16"/>
                <w:szCs w:val="16"/>
                <w:lang w:eastAsia="zh-CN"/>
              </w:rPr>
              <w:t>The voltage of the CPU core 0</w:t>
            </w:r>
            <w:r w:rsidR="00231850">
              <w:rPr>
                <w:color w:val="000000"/>
                <w:sz w:val="16"/>
                <w:szCs w:val="16"/>
                <w:lang w:eastAsia="zh-CN"/>
              </w:rPr>
              <w:t>-17</w:t>
            </w:r>
            <w:r w:rsidRPr="00AD5A3A">
              <w:rPr>
                <w:color w:val="000000"/>
                <w:sz w:val="16"/>
                <w:szCs w:val="16"/>
                <w:lang w:eastAsia="zh-CN"/>
              </w:rPr>
              <w:t xml:space="preserve"> currently executing.</w:t>
            </w:r>
          </w:p>
        </w:tc>
      </w:tr>
      <w:tr w:rsidR="009276DC" w:rsidRPr="00C07C4A" w14:paraId="1FC7A5A7" w14:textId="77777777" w:rsidTr="00B91A7B">
        <w:tc>
          <w:tcPr>
            <w:tcW w:w="1345" w:type="dxa"/>
            <w:shd w:val="clear" w:color="auto" w:fill="auto"/>
            <w:noWrap/>
            <w:vAlign w:val="bottom"/>
          </w:tcPr>
          <w:p w14:paraId="643A1EF1" w14:textId="09AC4238" w:rsidR="009276DC" w:rsidRDefault="009276DC" w:rsidP="00835A56">
            <w:pPr>
              <w:rPr>
                <w:color w:val="000000"/>
                <w:sz w:val="16"/>
                <w:szCs w:val="16"/>
                <w:lang w:eastAsia="zh-CN"/>
              </w:rPr>
            </w:pPr>
            <w:r>
              <w:rPr>
                <w:color w:val="000000"/>
                <w:sz w:val="16"/>
                <w:szCs w:val="16"/>
                <w:lang w:eastAsia="zh-CN"/>
              </w:rPr>
              <w:t>90</w:t>
            </w:r>
            <w:r w:rsidR="00231850">
              <w:rPr>
                <w:color w:val="000000"/>
                <w:sz w:val="16"/>
                <w:szCs w:val="16"/>
                <w:lang w:eastAsia="zh-CN"/>
              </w:rPr>
              <w:t>-107</w:t>
            </w:r>
          </w:p>
        </w:tc>
        <w:tc>
          <w:tcPr>
            <w:tcW w:w="2340" w:type="dxa"/>
            <w:shd w:val="clear" w:color="auto" w:fill="auto"/>
            <w:noWrap/>
            <w:vAlign w:val="bottom"/>
          </w:tcPr>
          <w:p w14:paraId="24C1E004" w14:textId="2DC83AE9" w:rsidR="009276DC" w:rsidRDefault="00231850" w:rsidP="00835A56">
            <w:pPr>
              <w:rPr>
                <w:color w:val="000000"/>
                <w:sz w:val="16"/>
                <w:szCs w:val="16"/>
                <w:lang w:eastAsia="zh-CN"/>
              </w:rPr>
            </w:pPr>
            <w:r>
              <w:rPr>
                <w:color w:val="000000"/>
                <w:sz w:val="16"/>
                <w:szCs w:val="16"/>
                <w:lang w:eastAsia="zh-CN"/>
              </w:rPr>
              <w:t xml:space="preserve">CPU Core 0-17 </w:t>
            </w:r>
            <w:r w:rsidR="009276DC" w:rsidRPr="00E559CC">
              <w:rPr>
                <w:color w:val="000000"/>
                <w:sz w:val="16"/>
                <w:szCs w:val="16"/>
                <w:lang w:eastAsia="zh-CN"/>
              </w:rPr>
              <w:t>Utilization</w:t>
            </w:r>
          </w:p>
        </w:tc>
        <w:tc>
          <w:tcPr>
            <w:tcW w:w="630" w:type="dxa"/>
            <w:shd w:val="clear" w:color="auto" w:fill="auto"/>
            <w:noWrap/>
            <w:vAlign w:val="bottom"/>
          </w:tcPr>
          <w:p w14:paraId="3CBBB279" w14:textId="77777777" w:rsidR="009276DC" w:rsidRPr="00C07C4A" w:rsidRDefault="009276DC" w:rsidP="00835A56">
            <w:pPr>
              <w:rPr>
                <w:color w:val="000000"/>
                <w:sz w:val="16"/>
                <w:szCs w:val="16"/>
                <w:lang w:eastAsia="zh-CN"/>
              </w:rPr>
            </w:pPr>
            <w:r>
              <w:rPr>
                <w:color w:val="000000"/>
                <w:sz w:val="16"/>
                <w:szCs w:val="16"/>
                <w:lang w:eastAsia="zh-CN"/>
              </w:rPr>
              <w:t>%</w:t>
            </w:r>
          </w:p>
        </w:tc>
        <w:tc>
          <w:tcPr>
            <w:tcW w:w="4230" w:type="dxa"/>
            <w:vAlign w:val="bottom"/>
          </w:tcPr>
          <w:p w14:paraId="07BAAE91" w14:textId="1DC7B97A" w:rsidR="009276DC" w:rsidRDefault="009276DC" w:rsidP="00231850">
            <w:pPr>
              <w:rPr>
                <w:color w:val="000000"/>
                <w:sz w:val="16"/>
                <w:szCs w:val="16"/>
                <w:lang w:eastAsia="zh-CN"/>
              </w:rPr>
            </w:pPr>
            <w:r w:rsidRPr="00AD5A3A">
              <w:rPr>
                <w:color w:val="000000"/>
                <w:sz w:val="16"/>
                <w:szCs w:val="16"/>
                <w:lang w:eastAsia="zh-CN"/>
              </w:rPr>
              <w:t>Th</w:t>
            </w:r>
            <w:r>
              <w:rPr>
                <w:color w:val="000000"/>
                <w:sz w:val="16"/>
                <w:szCs w:val="16"/>
                <w:lang w:eastAsia="zh-CN"/>
              </w:rPr>
              <w:t>e utilization of the CPU core 0</w:t>
            </w:r>
            <w:r w:rsidR="00231850">
              <w:rPr>
                <w:color w:val="000000"/>
                <w:sz w:val="16"/>
                <w:szCs w:val="16"/>
                <w:lang w:eastAsia="zh-CN"/>
              </w:rPr>
              <w:t xml:space="preserve">-17 </w:t>
            </w:r>
            <w:r w:rsidRPr="00AD5A3A">
              <w:rPr>
                <w:color w:val="000000"/>
                <w:sz w:val="16"/>
                <w:szCs w:val="16"/>
                <w:lang w:eastAsia="zh-CN"/>
              </w:rPr>
              <w:t>currently executing.</w:t>
            </w:r>
          </w:p>
        </w:tc>
      </w:tr>
      <w:tr w:rsidR="009276DC" w:rsidRPr="00C07C4A" w14:paraId="387E39BC" w14:textId="77777777" w:rsidTr="00B91A7B">
        <w:tc>
          <w:tcPr>
            <w:tcW w:w="1345" w:type="dxa"/>
            <w:shd w:val="clear" w:color="auto" w:fill="auto"/>
            <w:noWrap/>
            <w:vAlign w:val="bottom"/>
            <w:hideMark/>
          </w:tcPr>
          <w:p w14:paraId="36E3FDD1" w14:textId="77777777" w:rsidR="009276DC" w:rsidRPr="00C07C4A" w:rsidRDefault="009276DC" w:rsidP="00835A56">
            <w:pPr>
              <w:rPr>
                <w:color w:val="000000"/>
                <w:sz w:val="16"/>
                <w:szCs w:val="16"/>
                <w:lang w:eastAsia="zh-CN"/>
              </w:rPr>
            </w:pPr>
            <w:r w:rsidRPr="00C07C4A">
              <w:rPr>
                <w:color w:val="000000"/>
                <w:sz w:val="16"/>
                <w:szCs w:val="16"/>
                <w:lang w:eastAsia="zh-CN"/>
              </w:rPr>
              <w:t>1000</w:t>
            </w:r>
          </w:p>
        </w:tc>
        <w:tc>
          <w:tcPr>
            <w:tcW w:w="2340" w:type="dxa"/>
            <w:shd w:val="clear" w:color="auto" w:fill="auto"/>
            <w:noWrap/>
            <w:vAlign w:val="bottom"/>
            <w:hideMark/>
          </w:tcPr>
          <w:p w14:paraId="638D1D01" w14:textId="77777777" w:rsidR="009276DC" w:rsidRPr="00C07C4A" w:rsidRDefault="009276DC" w:rsidP="00835A56">
            <w:pPr>
              <w:rPr>
                <w:color w:val="000000"/>
                <w:sz w:val="16"/>
                <w:szCs w:val="16"/>
                <w:lang w:eastAsia="zh-CN"/>
              </w:rPr>
            </w:pPr>
            <w:r w:rsidRPr="00C07C4A">
              <w:rPr>
                <w:color w:val="000000"/>
                <w:sz w:val="16"/>
                <w:szCs w:val="16"/>
                <w:lang w:eastAsia="zh-CN"/>
              </w:rPr>
              <w:t>CPU Total TDP</w:t>
            </w:r>
          </w:p>
        </w:tc>
        <w:tc>
          <w:tcPr>
            <w:tcW w:w="630" w:type="dxa"/>
            <w:shd w:val="clear" w:color="auto" w:fill="auto"/>
            <w:noWrap/>
            <w:vAlign w:val="bottom"/>
            <w:hideMark/>
          </w:tcPr>
          <w:p w14:paraId="379EA6A6" w14:textId="77777777" w:rsidR="009276DC" w:rsidRPr="00C07C4A" w:rsidRDefault="009276DC" w:rsidP="00835A56">
            <w:pPr>
              <w:rPr>
                <w:color w:val="000000"/>
                <w:sz w:val="16"/>
                <w:szCs w:val="16"/>
                <w:lang w:eastAsia="zh-CN"/>
              </w:rPr>
            </w:pPr>
            <w:r w:rsidRPr="00C07C4A">
              <w:rPr>
                <w:color w:val="000000"/>
                <w:sz w:val="16"/>
                <w:szCs w:val="16"/>
                <w:lang w:eastAsia="zh-CN"/>
              </w:rPr>
              <w:t>W</w:t>
            </w:r>
          </w:p>
        </w:tc>
        <w:tc>
          <w:tcPr>
            <w:tcW w:w="4230" w:type="dxa"/>
            <w:vAlign w:val="bottom"/>
          </w:tcPr>
          <w:p w14:paraId="5C6C0EBC" w14:textId="77777777" w:rsidR="009276DC" w:rsidRPr="00C07C4A" w:rsidRDefault="009276DC" w:rsidP="00835A56">
            <w:pPr>
              <w:rPr>
                <w:color w:val="000000"/>
                <w:sz w:val="16"/>
                <w:szCs w:val="16"/>
                <w:lang w:eastAsia="zh-CN"/>
              </w:rPr>
            </w:pPr>
            <w:r w:rsidRPr="00C07C4A">
              <w:rPr>
                <w:color w:val="000000"/>
                <w:sz w:val="16"/>
                <w:szCs w:val="16"/>
                <w:lang w:eastAsia="zh-CN"/>
              </w:rPr>
              <w:t>Amount of energy used by the CPU Package.</w:t>
            </w:r>
          </w:p>
        </w:tc>
      </w:tr>
      <w:tr w:rsidR="009276DC" w:rsidRPr="00C07C4A" w14:paraId="7F58F173" w14:textId="77777777" w:rsidTr="00B91A7B">
        <w:tc>
          <w:tcPr>
            <w:tcW w:w="1345" w:type="dxa"/>
            <w:shd w:val="clear" w:color="auto" w:fill="auto"/>
            <w:noWrap/>
            <w:vAlign w:val="bottom"/>
            <w:hideMark/>
          </w:tcPr>
          <w:p w14:paraId="5D79A94D" w14:textId="77777777" w:rsidR="009276DC" w:rsidRPr="00C07C4A" w:rsidRDefault="009276DC" w:rsidP="00835A56">
            <w:pPr>
              <w:rPr>
                <w:color w:val="000000"/>
                <w:sz w:val="16"/>
                <w:szCs w:val="16"/>
                <w:lang w:eastAsia="zh-CN"/>
              </w:rPr>
            </w:pPr>
            <w:r w:rsidRPr="00C07C4A">
              <w:rPr>
                <w:color w:val="000000"/>
                <w:sz w:val="16"/>
                <w:szCs w:val="16"/>
                <w:lang w:eastAsia="zh-CN"/>
              </w:rPr>
              <w:t>1001</w:t>
            </w:r>
          </w:p>
        </w:tc>
        <w:tc>
          <w:tcPr>
            <w:tcW w:w="2340" w:type="dxa"/>
            <w:shd w:val="clear" w:color="auto" w:fill="auto"/>
            <w:noWrap/>
            <w:vAlign w:val="bottom"/>
            <w:hideMark/>
          </w:tcPr>
          <w:p w14:paraId="1F60DE2B" w14:textId="77777777" w:rsidR="009276DC" w:rsidRPr="00C07C4A" w:rsidRDefault="009276DC" w:rsidP="00835A56">
            <w:pPr>
              <w:rPr>
                <w:color w:val="000000"/>
                <w:sz w:val="16"/>
                <w:szCs w:val="16"/>
                <w:lang w:eastAsia="zh-CN"/>
              </w:rPr>
            </w:pPr>
            <w:r w:rsidRPr="00C07C4A">
              <w:rPr>
                <w:color w:val="000000"/>
                <w:sz w:val="16"/>
                <w:szCs w:val="16"/>
                <w:lang w:eastAsia="zh-CN"/>
              </w:rPr>
              <w:t>CPU Core TDP</w:t>
            </w:r>
          </w:p>
        </w:tc>
        <w:tc>
          <w:tcPr>
            <w:tcW w:w="630" w:type="dxa"/>
            <w:shd w:val="clear" w:color="auto" w:fill="auto"/>
            <w:noWrap/>
            <w:vAlign w:val="bottom"/>
            <w:hideMark/>
          </w:tcPr>
          <w:p w14:paraId="6237E060" w14:textId="77777777" w:rsidR="009276DC" w:rsidRPr="00C07C4A" w:rsidRDefault="009276DC" w:rsidP="00835A56">
            <w:pPr>
              <w:rPr>
                <w:color w:val="000000"/>
                <w:sz w:val="16"/>
                <w:szCs w:val="16"/>
                <w:lang w:eastAsia="zh-CN"/>
              </w:rPr>
            </w:pPr>
            <w:r w:rsidRPr="00C07C4A">
              <w:rPr>
                <w:color w:val="000000"/>
                <w:sz w:val="16"/>
                <w:szCs w:val="16"/>
                <w:lang w:eastAsia="zh-CN"/>
              </w:rPr>
              <w:t>W</w:t>
            </w:r>
          </w:p>
        </w:tc>
        <w:tc>
          <w:tcPr>
            <w:tcW w:w="4230" w:type="dxa"/>
            <w:vAlign w:val="bottom"/>
          </w:tcPr>
          <w:p w14:paraId="14A7AB07" w14:textId="77777777" w:rsidR="009276DC" w:rsidRPr="00C07C4A" w:rsidRDefault="009276DC" w:rsidP="00835A56">
            <w:pPr>
              <w:rPr>
                <w:color w:val="000000"/>
                <w:sz w:val="16"/>
                <w:szCs w:val="16"/>
                <w:lang w:eastAsia="zh-CN"/>
              </w:rPr>
            </w:pPr>
            <w:r w:rsidRPr="00C07C4A">
              <w:rPr>
                <w:color w:val="000000"/>
                <w:sz w:val="16"/>
                <w:szCs w:val="16"/>
                <w:lang w:eastAsia="zh-CN"/>
              </w:rPr>
              <w:t>Amount of energy used by the IA Cores.</w:t>
            </w:r>
          </w:p>
        </w:tc>
      </w:tr>
      <w:tr w:rsidR="009276DC" w:rsidRPr="00C07C4A" w14:paraId="731463B1" w14:textId="77777777" w:rsidTr="00B91A7B">
        <w:tc>
          <w:tcPr>
            <w:tcW w:w="1345" w:type="dxa"/>
            <w:shd w:val="clear" w:color="auto" w:fill="auto"/>
            <w:noWrap/>
            <w:vAlign w:val="bottom"/>
            <w:hideMark/>
          </w:tcPr>
          <w:p w14:paraId="1233B4AD" w14:textId="77777777" w:rsidR="009276DC" w:rsidRPr="00C07C4A" w:rsidRDefault="009276DC" w:rsidP="00835A56">
            <w:pPr>
              <w:rPr>
                <w:color w:val="000000"/>
                <w:sz w:val="16"/>
                <w:szCs w:val="16"/>
                <w:lang w:eastAsia="zh-CN"/>
              </w:rPr>
            </w:pPr>
            <w:r w:rsidRPr="00C07C4A">
              <w:rPr>
                <w:color w:val="000000"/>
                <w:sz w:val="16"/>
                <w:szCs w:val="16"/>
                <w:lang w:eastAsia="zh-CN"/>
              </w:rPr>
              <w:t>1002</w:t>
            </w:r>
          </w:p>
        </w:tc>
        <w:tc>
          <w:tcPr>
            <w:tcW w:w="2340" w:type="dxa"/>
            <w:shd w:val="clear" w:color="auto" w:fill="auto"/>
            <w:noWrap/>
            <w:vAlign w:val="bottom"/>
            <w:hideMark/>
          </w:tcPr>
          <w:p w14:paraId="64A719E7" w14:textId="77777777" w:rsidR="009276DC" w:rsidRPr="00C07C4A" w:rsidRDefault="009276DC" w:rsidP="00835A56">
            <w:pPr>
              <w:rPr>
                <w:color w:val="000000"/>
                <w:sz w:val="16"/>
                <w:szCs w:val="16"/>
                <w:lang w:eastAsia="zh-CN"/>
              </w:rPr>
            </w:pPr>
            <w:r w:rsidRPr="00C07C4A">
              <w:rPr>
                <w:color w:val="000000"/>
                <w:sz w:val="16"/>
                <w:szCs w:val="16"/>
                <w:lang w:eastAsia="zh-CN"/>
              </w:rPr>
              <w:t>Graphics TDP</w:t>
            </w:r>
          </w:p>
        </w:tc>
        <w:tc>
          <w:tcPr>
            <w:tcW w:w="630" w:type="dxa"/>
            <w:shd w:val="clear" w:color="auto" w:fill="auto"/>
            <w:noWrap/>
            <w:vAlign w:val="bottom"/>
            <w:hideMark/>
          </w:tcPr>
          <w:p w14:paraId="79999093" w14:textId="77777777" w:rsidR="009276DC" w:rsidRPr="00C07C4A" w:rsidRDefault="009276DC" w:rsidP="00835A56">
            <w:pPr>
              <w:rPr>
                <w:color w:val="000000"/>
                <w:sz w:val="16"/>
                <w:szCs w:val="16"/>
                <w:lang w:eastAsia="zh-CN"/>
              </w:rPr>
            </w:pPr>
            <w:r w:rsidRPr="00C07C4A">
              <w:rPr>
                <w:color w:val="000000"/>
                <w:sz w:val="16"/>
                <w:szCs w:val="16"/>
                <w:lang w:eastAsia="zh-CN"/>
              </w:rPr>
              <w:t>W</w:t>
            </w:r>
          </w:p>
        </w:tc>
        <w:tc>
          <w:tcPr>
            <w:tcW w:w="4230" w:type="dxa"/>
            <w:vAlign w:val="bottom"/>
          </w:tcPr>
          <w:p w14:paraId="134C598E" w14:textId="77777777" w:rsidR="009276DC" w:rsidRPr="00C07C4A" w:rsidRDefault="009276DC" w:rsidP="00835A56">
            <w:pPr>
              <w:rPr>
                <w:color w:val="000000"/>
                <w:sz w:val="16"/>
                <w:szCs w:val="16"/>
                <w:lang w:eastAsia="zh-CN"/>
              </w:rPr>
            </w:pPr>
            <w:r w:rsidRPr="00C07C4A">
              <w:rPr>
                <w:color w:val="000000"/>
                <w:sz w:val="16"/>
                <w:szCs w:val="16"/>
                <w:lang w:eastAsia="zh-CN"/>
              </w:rPr>
              <w:t>Amount of energy used by the Graphics Core(s).</w:t>
            </w:r>
          </w:p>
        </w:tc>
      </w:tr>
      <w:tr w:rsidR="009E07DD" w:rsidRPr="00C07C4A" w14:paraId="00525134" w14:textId="77777777" w:rsidTr="00B91A7B">
        <w:tc>
          <w:tcPr>
            <w:tcW w:w="1345" w:type="dxa"/>
            <w:shd w:val="clear" w:color="auto" w:fill="auto"/>
            <w:noWrap/>
            <w:vAlign w:val="bottom"/>
          </w:tcPr>
          <w:p w14:paraId="0A1AC0AA" w14:textId="7BC95E68" w:rsidR="009E07DD" w:rsidRPr="00C07C4A" w:rsidRDefault="00B91A7B" w:rsidP="00835A56">
            <w:pPr>
              <w:rPr>
                <w:color w:val="000000"/>
                <w:sz w:val="16"/>
                <w:szCs w:val="16"/>
                <w:lang w:eastAsia="zh-CN"/>
              </w:rPr>
            </w:pPr>
            <w:r>
              <w:rPr>
                <w:color w:val="000000"/>
                <w:sz w:val="16"/>
                <w:szCs w:val="16"/>
                <w:lang w:eastAsia="zh-CN"/>
              </w:rPr>
              <w:t>2000-2999*</w:t>
            </w:r>
          </w:p>
        </w:tc>
        <w:tc>
          <w:tcPr>
            <w:tcW w:w="2340" w:type="dxa"/>
            <w:shd w:val="clear" w:color="auto" w:fill="auto"/>
            <w:noWrap/>
            <w:vAlign w:val="bottom"/>
          </w:tcPr>
          <w:p w14:paraId="3F5DE897" w14:textId="2D2ACB49" w:rsidR="009E07DD" w:rsidRPr="00C07C4A" w:rsidRDefault="00B91A7B" w:rsidP="00835A56">
            <w:pPr>
              <w:rPr>
                <w:color w:val="000000"/>
                <w:sz w:val="16"/>
                <w:szCs w:val="16"/>
                <w:lang w:eastAsia="zh-CN"/>
              </w:rPr>
            </w:pPr>
            <w:r>
              <w:rPr>
                <w:color w:val="000000"/>
                <w:sz w:val="16"/>
                <w:szCs w:val="16"/>
                <w:lang w:eastAsia="zh-CN"/>
              </w:rPr>
              <w:t>CPU Core 18-1017</w:t>
            </w:r>
            <w:r w:rsidRPr="00C07C4A">
              <w:rPr>
                <w:color w:val="000000"/>
                <w:sz w:val="16"/>
                <w:szCs w:val="16"/>
                <w:lang w:eastAsia="zh-CN"/>
              </w:rPr>
              <w:t xml:space="preserve"> Temperature</w:t>
            </w:r>
          </w:p>
        </w:tc>
        <w:tc>
          <w:tcPr>
            <w:tcW w:w="630" w:type="dxa"/>
            <w:shd w:val="clear" w:color="auto" w:fill="auto"/>
            <w:noWrap/>
            <w:vAlign w:val="bottom"/>
          </w:tcPr>
          <w:p w14:paraId="10B0B07D" w14:textId="303595F5" w:rsidR="009E07DD" w:rsidRPr="00C07C4A" w:rsidRDefault="00B91A7B"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56F77C3" w14:textId="4B55E0D0" w:rsidR="009E07DD" w:rsidRPr="00C07C4A" w:rsidRDefault="00B91A7B" w:rsidP="00835A56">
            <w:pPr>
              <w:rPr>
                <w:color w:val="000000"/>
                <w:sz w:val="16"/>
                <w:szCs w:val="16"/>
                <w:lang w:eastAsia="zh-CN"/>
              </w:rPr>
            </w:pPr>
            <w:r>
              <w:rPr>
                <w:color w:val="000000"/>
                <w:sz w:val="16"/>
                <w:szCs w:val="16"/>
                <w:lang w:eastAsia="zh-CN"/>
              </w:rPr>
              <w:t>Temperature of CPU Core 18-1017</w:t>
            </w:r>
          </w:p>
        </w:tc>
      </w:tr>
      <w:tr w:rsidR="009E07DD" w:rsidRPr="00C07C4A" w14:paraId="3F5954EA" w14:textId="77777777" w:rsidTr="00B91A7B">
        <w:tc>
          <w:tcPr>
            <w:tcW w:w="1345" w:type="dxa"/>
            <w:shd w:val="clear" w:color="auto" w:fill="auto"/>
            <w:noWrap/>
            <w:vAlign w:val="bottom"/>
          </w:tcPr>
          <w:p w14:paraId="14763AA6" w14:textId="7737AA73" w:rsidR="009E07DD" w:rsidRPr="00C07C4A" w:rsidRDefault="00B91A7B" w:rsidP="00835A56">
            <w:pPr>
              <w:rPr>
                <w:color w:val="000000"/>
                <w:sz w:val="16"/>
                <w:szCs w:val="16"/>
                <w:lang w:eastAsia="zh-CN"/>
              </w:rPr>
            </w:pPr>
            <w:r>
              <w:rPr>
                <w:color w:val="000000"/>
                <w:sz w:val="16"/>
                <w:szCs w:val="16"/>
                <w:lang w:eastAsia="zh-CN"/>
              </w:rPr>
              <w:t>3000-3999*</w:t>
            </w:r>
          </w:p>
        </w:tc>
        <w:tc>
          <w:tcPr>
            <w:tcW w:w="2340" w:type="dxa"/>
            <w:shd w:val="clear" w:color="auto" w:fill="auto"/>
            <w:noWrap/>
            <w:vAlign w:val="bottom"/>
          </w:tcPr>
          <w:p w14:paraId="16B4B631" w14:textId="5408CDD9" w:rsidR="009E07DD" w:rsidRPr="00C07C4A" w:rsidRDefault="00B91A7B" w:rsidP="00835A56">
            <w:pPr>
              <w:rPr>
                <w:color w:val="000000"/>
                <w:sz w:val="16"/>
                <w:szCs w:val="16"/>
                <w:lang w:eastAsia="zh-CN"/>
              </w:rPr>
            </w:pPr>
            <w:r>
              <w:rPr>
                <w:color w:val="000000"/>
                <w:sz w:val="16"/>
                <w:szCs w:val="16"/>
                <w:lang w:eastAsia="zh-CN"/>
              </w:rPr>
              <w:t>CPU Core 18-1017 Frequency</w:t>
            </w:r>
          </w:p>
        </w:tc>
        <w:tc>
          <w:tcPr>
            <w:tcW w:w="630" w:type="dxa"/>
            <w:shd w:val="clear" w:color="auto" w:fill="auto"/>
            <w:noWrap/>
            <w:vAlign w:val="bottom"/>
          </w:tcPr>
          <w:p w14:paraId="2DBE3F02" w14:textId="6352BE65" w:rsidR="009E07DD" w:rsidRPr="00C07C4A" w:rsidRDefault="00B91A7B" w:rsidP="00835A56">
            <w:pPr>
              <w:rPr>
                <w:color w:val="000000"/>
                <w:sz w:val="16"/>
                <w:szCs w:val="16"/>
                <w:lang w:eastAsia="zh-CN"/>
              </w:rPr>
            </w:pPr>
            <w:r w:rsidRPr="00C07C4A">
              <w:rPr>
                <w:color w:val="000000"/>
                <w:sz w:val="16"/>
                <w:szCs w:val="16"/>
                <w:lang w:eastAsia="zh-CN"/>
              </w:rPr>
              <w:t>GHz</w:t>
            </w:r>
          </w:p>
        </w:tc>
        <w:tc>
          <w:tcPr>
            <w:tcW w:w="4230" w:type="dxa"/>
            <w:vAlign w:val="bottom"/>
          </w:tcPr>
          <w:p w14:paraId="7683F4F5" w14:textId="2B018EBD" w:rsidR="009E07DD" w:rsidRPr="00C07C4A" w:rsidRDefault="00B91A7B" w:rsidP="00835A56">
            <w:pPr>
              <w:rPr>
                <w:color w:val="000000"/>
                <w:sz w:val="16"/>
                <w:szCs w:val="16"/>
                <w:lang w:eastAsia="zh-CN"/>
              </w:rPr>
            </w:pPr>
            <w:r>
              <w:rPr>
                <w:color w:val="000000"/>
                <w:sz w:val="16"/>
                <w:szCs w:val="16"/>
                <w:lang w:eastAsia="zh-CN"/>
              </w:rPr>
              <w:t>The frequency of the CPU core 18-1017</w:t>
            </w:r>
            <w:r w:rsidRPr="00FF5E1B">
              <w:rPr>
                <w:color w:val="000000"/>
                <w:sz w:val="16"/>
                <w:szCs w:val="16"/>
                <w:lang w:eastAsia="zh-CN"/>
              </w:rPr>
              <w:t xml:space="preserve"> currently executing.</w:t>
            </w:r>
          </w:p>
        </w:tc>
      </w:tr>
      <w:tr w:rsidR="009E07DD" w:rsidRPr="00C07C4A" w14:paraId="1E5D1A28" w14:textId="77777777" w:rsidTr="00B91A7B">
        <w:tc>
          <w:tcPr>
            <w:tcW w:w="1345" w:type="dxa"/>
            <w:shd w:val="clear" w:color="auto" w:fill="auto"/>
            <w:noWrap/>
            <w:vAlign w:val="bottom"/>
          </w:tcPr>
          <w:p w14:paraId="001A7449" w14:textId="2D92F97C" w:rsidR="009E07DD" w:rsidRPr="00C07C4A" w:rsidRDefault="00B91A7B" w:rsidP="00835A56">
            <w:pPr>
              <w:rPr>
                <w:color w:val="000000"/>
                <w:sz w:val="16"/>
                <w:szCs w:val="16"/>
                <w:lang w:eastAsia="zh-CN"/>
              </w:rPr>
            </w:pPr>
            <w:r>
              <w:rPr>
                <w:color w:val="000000"/>
                <w:sz w:val="16"/>
                <w:szCs w:val="16"/>
                <w:lang w:eastAsia="zh-CN"/>
              </w:rPr>
              <w:t>4000-4999*</w:t>
            </w:r>
          </w:p>
        </w:tc>
        <w:tc>
          <w:tcPr>
            <w:tcW w:w="2340" w:type="dxa"/>
            <w:shd w:val="clear" w:color="auto" w:fill="auto"/>
            <w:noWrap/>
            <w:vAlign w:val="bottom"/>
          </w:tcPr>
          <w:p w14:paraId="11EBBBEF" w14:textId="0145DEE1" w:rsidR="009E07DD" w:rsidRPr="00C07C4A" w:rsidRDefault="00B91A7B" w:rsidP="00835A56">
            <w:pPr>
              <w:rPr>
                <w:color w:val="000000"/>
                <w:sz w:val="16"/>
                <w:szCs w:val="16"/>
                <w:lang w:eastAsia="zh-CN"/>
              </w:rPr>
            </w:pPr>
            <w:r>
              <w:rPr>
                <w:color w:val="000000"/>
                <w:sz w:val="16"/>
                <w:szCs w:val="16"/>
                <w:lang w:eastAsia="zh-CN"/>
              </w:rPr>
              <w:t>CPU Core 18-1017 Voltage</w:t>
            </w:r>
          </w:p>
        </w:tc>
        <w:tc>
          <w:tcPr>
            <w:tcW w:w="630" w:type="dxa"/>
            <w:shd w:val="clear" w:color="auto" w:fill="auto"/>
            <w:noWrap/>
            <w:vAlign w:val="bottom"/>
          </w:tcPr>
          <w:p w14:paraId="1B958822" w14:textId="48838593" w:rsidR="009E07DD" w:rsidRPr="00C07C4A" w:rsidRDefault="00B91A7B" w:rsidP="00835A56">
            <w:pPr>
              <w:rPr>
                <w:color w:val="000000"/>
                <w:sz w:val="16"/>
                <w:szCs w:val="16"/>
                <w:lang w:eastAsia="zh-CN"/>
              </w:rPr>
            </w:pPr>
            <w:r>
              <w:rPr>
                <w:color w:val="000000"/>
                <w:sz w:val="16"/>
                <w:szCs w:val="16"/>
                <w:lang w:eastAsia="zh-CN"/>
              </w:rPr>
              <w:t>V</w:t>
            </w:r>
          </w:p>
        </w:tc>
        <w:tc>
          <w:tcPr>
            <w:tcW w:w="4230" w:type="dxa"/>
            <w:vAlign w:val="bottom"/>
          </w:tcPr>
          <w:p w14:paraId="52944D0F" w14:textId="39063682" w:rsidR="009E07DD" w:rsidRPr="00C07C4A" w:rsidRDefault="00B91A7B" w:rsidP="00835A56">
            <w:pPr>
              <w:rPr>
                <w:color w:val="000000"/>
                <w:sz w:val="16"/>
                <w:szCs w:val="16"/>
                <w:lang w:eastAsia="zh-CN"/>
              </w:rPr>
            </w:pPr>
            <w:r w:rsidRPr="00AD5A3A">
              <w:rPr>
                <w:color w:val="000000"/>
                <w:sz w:val="16"/>
                <w:szCs w:val="16"/>
                <w:lang w:eastAsia="zh-CN"/>
              </w:rPr>
              <w:t xml:space="preserve">The voltage </w:t>
            </w:r>
            <w:r>
              <w:rPr>
                <w:color w:val="000000"/>
                <w:sz w:val="16"/>
                <w:szCs w:val="16"/>
                <w:lang w:eastAsia="zh-CN"/>
              </w:rPr>
              <w:t>of the CPU core 18-1017</w:t>
            </w:r>
            <w:r w:rsidRPr="00AD5A3A">
              <w:rPr>
                <w:color w:val="000000"/>
                <w:sz w:val="16"/>
                <w:szCs w:val="16"/>
                <w:lang w:eastAsia="zh-CN"/>
              </w:rPr>
              <w:t xml:space="preserve"> currently executing.</w:t>
            </w:r>
          </w:p>
        </w:tc>
      </w:tr>
      <w:tr w:rsidR="009E07DD" w:rsidRPr="00C07C4A" w14:paraId="67926653" w14:textId="77777777" w:rsidTr="00B91A7B">
        <w:tc>
          <w:tcPr>
            <w:tcW w:w="1345" w:type="dxa"/>
            <w:shd w:val="clear" w:color="auto" w:fill="auto"/>
            <w:noWrap/>
            <w:vAlign w:val="bottom"/>
          </w:tcPr>
          <w:p w14:paraId="5A2C142B" w14:textId="7A79DFB0" w:rsidR="009E07DD" w:rsidRPr="00C07C4A" w:rsidRDefault="00B91A7B" w:rsidP="00835A56">
            <w:pPr>
              <w:rPr>
                <w:color w:val="000000"/>
                <w:sz w:val="16"/>
                <w:szCs w:val="16"/>
                <w:lang w:eastAsia="zh-CN"/>
              </w:rPr>
            </w:pPr>
            <w:r>
              <w:rPr>
                <w:color w:val="000000"/>
                <w:sz w:val="16"/>
                <w:szCs w:val="16"/>
                <w:lang w:eastAsia="zh-CN"/>
              </w:rPr>
              <w:t>5000-5999*</w:t>
            </w:r>
          </w:p>
        </w:tc>
        <w:tc>
          <w:tcPr>
            <w:tcW w:w="2340" w:type="dxa"/>
            <w:shd w:val="clear" w:color="auto" w:fill="auto"/>
            <w:noWrap/>
            <w:vAlign w:val="bottom"/>
          </w:tcPr>
          <w:p w14:paraId="680EA03E" w14:textId="38E0B257" w:rsidR="009E07DD" w:rsidRPr="00C07C4A" w:rsidRDefault="00B91A7B" w:rsidP="00835A56">
            <w:pPr>
              <w:rPr>
                <w:color w:val="000000"/>
                <w:sz w:val="16"/>
                <w:szCs w:val="16"/>
                <w:lang w:eastAsia="zh-CN"/>
              </w:rPr>
            </w:pPr>
            <w:r>
              <w:rPr>
                <w:color w:val="000000"/>
                <w:sz w:val="16"/>
                <w:szCs w:val="16"/>
                <w:lang w:eastAsia="zh-CN"/>
              </w:rPr>
              <w:t>CPU Core 18-1017 Utilization</w:t>
            </w:r>
          </w:p>
        </w:tc>
        <w:tc>
          <w:tcPr>
            <w:tcW w:w="630" w:type="dxa"/>
            <w:shd w:val="clear" w:color="auto" w:fill="auto"/>
            <w:noWrap/>
            <w:vAlign w:val="bottom"/>
          </w:tcPr>
          <w:p w14:paraId="14265693" w14:textId="1F2695EA" w:rsidR="009E07DD" w:rsidRPr="00C07C4A" w:rsidRDefault="00B91A7B" w:rsidP="00835A56">
            <w:pPr>
              <w:rPr>
                <w:color w:val="000000"/>
                <w:sz w:val="16"/>
                <w:szCs w:val="16"/>
                <w:lang w:eastAsia="zh-CN"/>
              </w:rPr>
            </w:pPr>
            <w:r>
              <w:rPr>
                <w:color w:val="000000"/>
                <w:sz w:val="16"/>
                <w:szCs w:val="16"/>
                <w:lang w:eastAsia="zh-CN"/>
              </w:rPr>
              <w:t>%</w:t>
            </w:r>
          </w:p>
        </w:tc>
        <w:tc>
          <w:tcPr>
            <w:tcW w:w="4230" w:type="dxa"/>
            <w:vAlign w:val="bottom"/>
          </w:tcPr>
          <w:p w14:paraId="1DD3F609" w14:textId="01B4450B" w:rsidR="009E07DD" w:rsidRPr="00C07C4A" w:rsidRDefault="00B91A7B" w:rsidP="00B91A7B">
            <w:pPr>
              <w:rPr>
                <w:color w:val="000000"/>
                <w:sz w:val="16"/>
                <w:szCs w:val="16"/>
                <w:lang w:eastAsia="zh-CN"/>
              </w:rPr>
            </w:pPr>
            <w:r w:rsidRPr="00AD5A3A">
              <w:rPr>
                <w:color w:val="000000"/>
                <w:sz w:val="16"/>
                <w:szCs w:val="16"/>
                <w:lang w:eastAsia="zh-CN"/>
              </w:rPr>
              <w:t>Th</w:t>
            </w:r>
            <w:r>
              <w:rPr>
                <w:color w:val="000000"/>
                <w:sz w:val="16"/>
                <w:szCs w:val="16"/>
                <w:lang w:eastAsia="zh-CN"/>
              </w:rPr>
              <w:t xml:space="preserve">e utilization of the CPU core 18-1017 </w:t>
            </w:r>
            <w:r w:rsidRPr="00AD5A3A">
              <w:rPr>
                <w:color w:val="000000"/>
                <w:sz w:val="16"/>
                <w:szCs w:val="16"/>
                <w:lang w:eastAsia="zh-CN"/>
              </w:rPr>
              <w:t>currently executing.</w:t>
            </w:r>
          </w:p>
        </w:tc>
      </w:tr>
      <w:tr w:rsidR="009276DC" w:rsidRPr="00C07C4A" w14:paraId="17E398CB" w14:textId="77777777" w:rsidTr="00B91A7B">
        <w:tc>
          <w:tcPr>
            <w:tcW w:w="8545" w:type="dxa"/>
            <w:gridSpan w:val="4"/>
            <w:shd w:val="clear" w:color="auto" w:fill="auto"/>
            <w:noWrap/>
            <w:vAlign w:val="bottom"/>
          </w:tcPr>
          <w:p w14:paraId="70416599" w14:textId="77777777" w:rsidR="009276DC" w:rsidRPr="00C07C4A" w:rsidRDefault="009276DC" w:rsidP="00835A56">
            <w:pPr>
              <w:rPr>
                <w:color w:val="000000"/>
                <w:sz w:val="16"/>
                <w:szCs w:val="16"/>
                <w:lang w:eastAsia="zh-CN"/>
              </w:rPr>
            </w:pPr>
            <w:r w:rsidRPr="00C07C4A">
              <w:rPr>
                <w:color w:val="FF0000"/>
                <w:sz w:val="16"/>
                <w:szCs w:val="16"/>
                <w:lang w:eastAsia="zh-CN"/>
              </w:rPr>
              <w:t>The Following Monitors are valid only if BIOS supports VSDD, TSDD, and FSDD ACPI Methods.</w:t>
            </w:r>
          </w:p>
        </w:tc>
      </w:tr>
      <w:tr w:rsidR="009276DC" w:rsidRPr="00C07C4A" w14:paraId="7FFB7FF0" w14:textId="77777777" w:rsidTr="00B91A7B">
        <w:tc>
          <w:tcPr>
            <w:tcW w:w="1345" w:type="dxa"/>
            <w:shd w:val="clear" w:color="auto" w:fill="auto"/>
            <w:noWrap/>
            <w:vAlign w:val="bottom"/>
            <w:hideMark/>
          </w:tcPr>
          <w:p w14:paraId="1169611E" w14:textId="77777777" w:rsidR="009276DC" w:rsidRPr="00C07C4A" w:rsidRDefault="009276DC" w:rsidP="00835A56">
            <w:pPr>
              <w:rPr>
                <w:color w:val="000000"/>
                <w:sz w:val="16"/>
                <w:szCs w:val="16"/>
                <w:lang w:eastAsia="zh-CN"/>
              </w:rPr>
            </w:pPr>
            <w:r w:rsidRPr="00C07C4A">
              <w:rPr>
                <w:color w:val="000000"/>
                <w:sz w:val="16"/>
                <w:szCs w:val="16"/>
                <w:lang w:eastAsia="zh-CN"/>
              </w:rPr>
              <w:t>2701131777</w:t>
            </w:r>
          </w:p>
        </w:tc>
        <w:tc>
          <w:tcPr>
            <w:tcW w:w="2340" w:type="dxa"/>
            <w:shd w:val="clear" w:color="auto" w:fill="auto"/>
            <w:noWrap/>
            <w:vAlign w:val="bottom"/>
            <w:hideMark/>
          </w:tcPr>
          <w:p w14:paraId="12BF6650" w14:textId="77777777" w:rsidR="009276DC" w:rsidRPr="00C07C4A" w:rsidRDefault="009276DC" w:rsidP="00835A56">
            <w:pPr>
              <w:rPr>
                <w:color w:val="000000"/>
                <w:sz w:val="16"/>
                <w:szCs w:val="16"/>
                <w:lang w:eastAsia="zh-CN"/>
              </w:rPr>
            </w:pPr>
            <w:r w:rsidRPr="00C07C4A">
              <w:rPr>
                <w:color w:val="000000"/>
                <w:sz w:val="16"/>
                <w:szCs w:val="16"/>
                <w:lang w:eastAsia="zh-CN"/>
              </w:rPr>
              <w:t>CPU Temperature</w:t>
            </w:r>
          </w:p>
        </w:tc>
        <w:tc>
          <w:tcPr>
            <w:tcW w:w="630" w:type="dxa"/>
            <w:shd w:val="clear" w:color="auto" w:fill="auto"/>
            <w:noWrap/>
            <w:vAlign w:val="bottom"/>
            <w:hideMark/>
          </w:tcPr>
          <w:p w14:paraId="53C4B732"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CB4D27B"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measured on the CPU.</w:t>
            </w:r>
          </w:p>
        </w:tc>
      </w:tr>
      <w:tr w:rsidR="009276DC" w:rsidRPr="00C07C4A" w14:paraId="07BF3C90" w14:textId="77777777" w:rsidTr="00B91A7B">
        <w:tc>
          <w:tcPr>
            <w:tcW w:w="1345" w:type="dxa"/>
            <w:shd w:val="clear" w:color="auto" w:fill="auto"/>
            <w:noWrap/>
            <w:vAlign w:val="bottom"/>
            <w:hideMark/>
          </w:tcPr>
          <w:p w14:paraId="6E68106C" w14:textId="77777777" w:rsidR="009276DC" w:rsidRPr="00C07C4A" w:rsidRDefault="009276DC" w:rsidP="00835A56">
            <w:pPr>
              <w:rPr>
                <w:color w:val="000000"/>
                <w:sz w:val="16"/>
                <w:szCs w:val="16"/>
                <w:lang w:eastAsia="zh-CN"/>
              </w:rPr>
            </w:pPr>
            <w:r w:rsidRPr="00C07C4A">
              <w:rPr>
                <w:color w:val="000000"/>
                <w:sz w:val="16"/>
                <w:szCs w:val="16"/>
                <w:lang w:eastAsia="zh-CN"/>
              </w:rPr>
              <w:t>2701131778</w:t>
            </w:r>
          </w:p>
        </w:tc>
        <w:tc>
          <w:tcPr>
            <w:tcW w:w="2340" w:type="dxa"/>
            <w:shd w:val="clear" w:color="auto" w:fill="auto"/>
            <w:noWrap/>
            <w:vAlign w:val="bottom"/>
            <w:hideMark/>
          </w:tcPr>
          <w:p w14:paraId="294AF15A" w14:textId="77777777" w:rsidR="009276DC" w:rsidRPr="00C07C4A" w:rsidRDefault="009276DC" w:rsidP="00835A56">
            <w:pPr>
              <w:rPr>
                <w:color w:val="000000"/>
                <w:sz w:val="16"/>
                <w:szCs w:val="16"/>
                <w:lang w:eastAsia="zh-CN"/>
              </w:rPr>
            </w:pPr>
            <w:r w:rsidRPr="00C07C4A">
              <w:rPr>
                <w:color w:val="000000"/>
                <w:sz w:val="16"/>
                <w:szCs w:val="16"/>
                <w:lang w:eastAsia="zh-CN"/>
              </w:rPr>
              <w:t>CPU Die Temperature</w:t>
            </w:r>
          </w:p>
        </w:tc>
        <w:tc>
          <w:tcPr>
            <w:tcW w:w="630" w:type="dxa"/>
            <w:shd w:val="clear" w:color="auto" w:fill="auto"/>
            <w:noWrap/>
            <w:vAlign w:val="bottom"/>
            <w:hideMark/>
          </w:tcPr>
          <w:p w14:paraId="3B19D5C0"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929E83C"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measured on the CPU Die.</w:t>
            </w:r>
          </w:p>
        </w:tc>
      </w:tr>
      <w:tr w:rsidR="009276DC" w:rsidRPr="00C07C4A" w14:paraId="7282D4DE" w14:textId="77777777" w:rsidTr="00B91A7B">
        <w:tc>
          <w:tcPr>
            <w:tcW w:w="1345" w:type="dxa"/>
            <w:shd w:val="clear" w:color="auto" w:fill="auto"/>
            <w:noWrap/>
            <w:vAlign w:val="bottom"/>
            <w:hideMark/>
          </w:tcPr>
          <w:p w14:paraId="4E830FF7" w14:textId="77777777" w:rsidR="009276DC" w:rsidRPr="00C07C4A" w:rsidRDefault="009276DC" w:rsidP="00835A56">
            <w:pPr>
              <w:rPr>
                <w:color w:val="000000"/>
                <w:sz w:val="16"/>
                <w:szCs w:val="16"/>
                <w:lang w:eastAsia="zh-CN"/>
              </w:rPr>
            </w:pPr>
            <w:r w:rsidRPr="00C07C4A">
              <w:rPr>
                <w:color w:val="000000"/>
                <w:sz w:val="16"/>
                <w:szCs w:val="16"/>
                <w:lang w:eastAsia="zh-CN"/>
              </w:rPr>
              <w:t>2701131779</w:t>
            </w:r>
          </w:p>
        </w:tc>
        <w:tc>
          <w:tcPr>
            <w:tcW w:w="2340" w:type="dxa"/>
            <w:shd w:val="clear" w:color="auto" w:fill="auto"/>
            <w:noWrap/>
            <w:vAlign w:val="bottom"/>
            <w:hideMark/>
          </w:tcPr>
          <w:p w14:paraId="150864A7" w14:textId="77777777" w:rsidR="009276DC" w:rsidRPr="00C07C4A" w:rsidRDefault="009276DC" w:rsidP="00835A56">
            <w:pPr>
              <w:rPr>
                <w:color w:val="000000"/>
                <w:sz w:val="16"/>
                <w:szCs w:val="16"/>
                <w:lang w:eastAsia="zh-CN"/>
              </w:rPr>
            </w:pPr>
            <w:r w:rsidRPr="00C07C4A">
              <w:rPr>
                <w:color w:val="000000"/>
                <w:sz w:val="16"/>
                <w:szCs w:val="16"/>
                <w:lang w:eastAsia="zh-CN"/>
              </w:rPr>
              <w:t>ICH Temperature</w:t>
            </w:r>
          </w:p>
        </w:tc>
        <w:tc>
          <w:tcPr>
            <w:tcW w:w="630" w:type="dxa"/>
            <w:shd w:val="clear" w:color="auto" w:fill="auto"/>
            <w:noWrap/>
            <w:vAlign w:val="bottom"/>
            <w:hideMark/>
          </w:tcPr>
          <w:p w14:paraId="7E0A200C"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57C7434"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ICH.</w:t>
            </w:r>
          </w:p>
        </w:tc>
      </w:tr>
      <w:tr w:rsidR="009276DC" w:rsidRPr="00C07C4A" w14:paraId="26AF34B6" w14:textId="77777777" w:rsidTr="00B91A7B">
        <w:tc>
          <w:tcPr>
            <w:tcW w:w="1345" w:type="dxa"/>
            <w:shd w:val="clear" w:color="auto" w:fill="auto"/>
            <w:noWrap/>
            <w:vAlign w:val="bottom"/>
            <w:hideMark/>
          </w:tcPr>
          <w:p w14:paraId="202D2AA8" w14:textId="77777777" w:rsidR="009276DC" w:rsidRPr="00C07C4A" w:rsidRDefault="009276DC" w:rsidP="00835A56">
            <w:pPr>
              <w:rPr>
                <w:color w:val="000000"/>
                <w:sz w:val="16"/>
                <w:szCs w:val="16"/>
                <w:lang w:eastAsia="zh-CN"/>
              </w:rPr>
            </w:pPr>
            <w:r w:rsidRPr="00C07C4A">
              <w:rPr>
                <w:color w:val="000000"/>
                <w:sz w:val="16"/>
                <w:szCs w:val="16"/>
                <w:lang w:eastAsia="zh-CN"/>
              </w:rPr>
              <w:t>2701131780</w:t>
            </w:r>
          </w:p>
        </w:tc>
        <w:tc>
          <w:tcPr>
            <w:tcW w:w="2340" w:type="dxa"/>
            <w:shd w:val="clear" w:color="auto" w:fill="auto"/>
            <w:noWrap/>
            <w:vAlign w:val="bottom"/>
            <w:hideMark/>
          </w:tcPr>
          <w:p w14:paraId="7FCA38FB" w14:textId="77777777" w:rsidR="009276DC" w:rsidRPr="00C07C4A" w:rsidRDefault="009276DC" w:rsidP="00835A56">
            <w:pPr>
              <w:rPr>
                <w:color w:val="000000"/>
                <w:sz w:val="16"/>
                <w:szCs w:val="16"/>
                <w:lang w:eastAsia="zh-CN"/>
              </w:rPr>
            </w:pPr>
            <w:r w:rsidRPr="00C07C4A">
              <w:rPr>
                <w:color w:val="000000"/>
                <w:sz w:val="16"/>
                <w:szCs w:val="16"/>
                <w:lang w:eastAsia="zh-CN"/>
              </w:rPr>
              <w:t>MCH Temperature</w:t>
            </w:r>
          </w:p>
        </w:tc>
        <w:tc>
          <w:tcPr>
            <w:tcW w:w="630" w:type="dxa"/>
            <w:shd w:val="clear" w:color="auto" w:fill="auto"/>
            <w:noWrap/>
            <w:vAlign w:val="bottom"/>
            <w:hideMark/>
          </w:tcPr>
          <w:p w14:paraId="0BF9001B"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A85B64A"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MCH.</w:t>
            </w:r>
          </w:p>
        </w:tc>
      </w:tr>
      <w:tr w:rsidR="009276DC" w:rsidRPr="00C07C4A" w14:paraId="1983D3B7" w14:textId="77777777" w:rsidTr="00B91A7B">
        <w:tc>
          <w:tcPr>
            <w:tcW w:w="1345" w:type="dxa"/>
            <w:shd w:val="clear" w:color="auto" w:fill="auto"/>
            <w:noWrap/>
            <w:vAlign w:val="bottom"/>
            <w:hideMark/>
          </w:tcPr>
          <w:p w14:paraId="2A85FF50" w14:textId="77777777" w:rsidR="009276DC" w:rsidRPr="00C07C4A" w:rsidRDefault="009276DC" w:rsidP="00835A56">
            <w:pPr>
              <w:rPr>
                <w:color w:val="000000"/>
                <w:sz w:val="16"/>
                <w:szCs w:val="16"/>
                <w:lang w:eastAsia="zh-CN"/>
              </w:rPr>
            </w:pPr>
            <w:r w:rsidRPr="00C07C4A">
              <w:rPr>
                <w:color w:val="000000"/>
                <w:sz w:val="16"/>
                <w:szCs w:val="16"/>
                <w:lang w:eastAsia="zh-CN"/>
              </w:rPr>
              <w:t>2701131781</w:t>
            </w:r>
          </w:p>
        </w:tc>
        <w:tc>
          <w:tcPr>
            <w:tcW w:w="2340" w:type="dxa"/>
            <w:shd w:val="clear" w:color="auto" w:fill="auto"/>
            <w:noWrap/>
            <w:vAlign w:val="bottom"/>
            <w:hideMark/>
          </w:tcPr>
          <w:p w14:paraId="71A067B1" w14:textId="77777777" w:rsidR="009276DC" w:rsidRPr="00C07C4A" w:rsidRDefault="009276DC" w:rsidP="00835A56">
            <w:pPr>
              <w:rPr>
                <w:color w:val="000000"/>
                <w:sz w:val="16"/>
                <w:szCs w:val="16"/>
                <w:lang w:eastAsia="zh-CN"/>
              </w:rPr>
            </w:pPr>
            <w:r w:rsidRPr="00C07C4A">
              <w:rPr>
                <w:color w:val="000000"/>
                <w:sz w:val="16"/>
                <w:szCs w:val="16"/>
                <w:lang w:eastAsia="zh-CN"/>
              </w:rPr>
              <w:t>Voltage Regulator Temperature</w:t>
            </w:r>
          </w:p>
        </w:tc>
        <w:tc>
          <w:tcPr>
            <w:tcW w:w="630" w:type="dxa"/>
            <w:shd w:val="clear" w:color="auto" w:fill="auto"/>
            <w:noWrap/>
            <w:vAlign w:val="bottom"/>
            <w:hideMark/>
          </w:tcPr>
          <w:p w14:paraId="31B6E404"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50564AE3"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voltage regulator.</w:t>
            </w:r>
          </w:p>
        </w:tc>
      </w:tr>
      <w:tr w:rsidR="009276DC" w:rsidRPr="00C07C4A" w14:paraId="0007F5FD" w14:textId="77777777" w:rsidTr="00B91A7B">
        <w:tc>
          <w:tcPr>
            <w:tcW w:w="1345" w:type="dxa"/>
            <w:shd w:val="clear" w:color="auto" w:fill="auto"/>
            <w:noWrap/>
            <w:vAlign w:val="bottom"/>
            <w:hideMark/>
          </w:tcPr>
          <w:p w14:paraId="715DC082" w14:textId="77777777" w:rsidR="009276DC" w:rsidRPr="00C07C4A" w:rsidRDefault="009276DC" w:rsidP="00835A56">
            <w:pPr>
              <w:rPr>
                <w:color w:val="000000"/>
                <w:sz w:val="16"/>
                <w:szCs w:val="16"/>
                <w:lang w:eastAsia="zh-CN"/>
              </w:rPr>
            </w:pPr>
            <w:r w:rsidRPr="00C07C4A">
              <w:rPr>
                <w:color w:val="000000"/>
                <w:sz w:val="16"/>
                <w:szCs w:val="16"/>
                <w:lang w:eastAsia="zh-CN"/>
              </w:rPr>
              <w:t>2701131782</w:t>
            </w:r>
          </w:p>
        </w:tc>
        <w:tc>
          <w:tcPr>
            <w:tcW w:w="2340" w:type="dxa"/>
            <w:shd w:val="clear" w:color="auto" w:fill="auto"/>
            <w:noWrap/>
            <w:vAlign w:val="bottom"/>
            <w:hideMark/>
          </w:tcPr>
          <w:p w14:paraId="34AF41CC" w14:textId="77777777" w:rsidR="009276DC" w:rsidRPr="00C07C4A" w:rsidRDefault="009276DC" w:rsidP="00835A56">
            <w:pPr>
              <w:rPr>
                <w:color w:val="000000"/>
                <w:sz w:val="16"/>
                <w:szCs w:val="16"/>
                <w:lang w:eastAsia="zh-CN"/>
              </w:rPr>
            </w:pPr>
            <w:r w:rsidRPr="00C07C4A">
              <w:rPr>
                <w:color w:val="000000"/>
                <w:sz w:val="16"/>
                <w:szCs w:val="16"/>
                <w:lang w:eastAsia="zh-CN"/>
              </w:rPr>
              <w:t>DIMM Temperature</w:t>
            </w:r>
          </w:p>
        </w:tc>
        <w:tc>
          <w:tcPr>
            <w:tcW w:w="630" w:type="dxa"/>
            <w:shd w:val="clear" w:color="auto" w:fill="auto"/>
            <w:noWrap/>
            <w:vAlign w:val="bottom"/>
            <w:hideMark/>
          </w:tcPr>
          <w:p w14:paraId="427C11A4"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2CBD94F3"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memory DIMM</w:t>
            </w:r>
          </w:p>
        </w:tc>
      </w:tr>
      <w:tr w:rsidR="009276DC" w:rsidRPr="00C07C4A" w14:paraId="62898985" w14:textId="77777777" w:rsidTr="00B91A7B">
        <w:tc>
          <w:tcPr>
            <w:tcW w:w="1345" w:type="dxa"/>
            <w:shd w:val="clear" w:color="auto" w:fill="auto"/>
            <w:noWrap/>
            <w:vAlign w:val="bottom"/>
            <w:hideMark/>
          </w:tcPr>
          <w:p w14:paraId="4C7497DE" w14:textId="77777777" w:rsidR="009276DC" w:rsidRPr="00C07C4A" w:rsidRDefault="009276DC" w:rsidP="00835A56">
            <w:pPr>
              <w:rPr>
                <w:color w:val="000000"/>
                <w:sz w:val="16"/>
                <w:szCs w:val="16"/>
                <w:lang w:eastAsia="zh-CN"/>
              </w:rPr>
            </w:pPr>
            <w:r w:rsidRPr="00C07C4A">
              <w:rPr>
                <w:color w:val="000000"/>
                <w:sz w:val="16"/>
                <w:szCs w:val="16"/>
                <w:lang w:eastAsia="zh-CN"/>
              </w:rPr>
              <w:t>2701131783</w:t>
            </w:r>
          </w:p>
        </w:tc>
        <w:tc>
          <w:tcPr>
            <w:tcW w:w="2340" w:type="dxa"/>
            <w:shd w:val="clear" w:color="auto" w:fill="auto"/>
            <w:noWrap/>
            <w:vAlign w:val="bottom"/>
            <w:hideMark/>
          </w:tcPr>
          <w:p w14:paraId="2FF2F8E4" w14:textId="77777777" w:rsidR="009276DC" w:rsidRPr="00C07C4A" w:rsidRDefault="009276DC" w:rsidP="00835A56">
            <w:pPr>
              <w:rPr>
                <w:color w:val="000000"/>
                <w:sz w:val="16"/>
                <w:szCs w:val="16"/>
                <w:lang w:eastAsia="zh-CN"/>
              </w:rPr>
            </w:pPr>
            <w:r w:rsidRPr="00C07C4A">
              <w:rPr>
                <w:color w:val="000000"/>
                <w:sz w:val="16"/>
                <w:szCs w:val="16"/>
                <w:lang w:eastAsia="zh-CN"/>
              </w:rPr>
              <w:t>Motherboard Ambient Temperature</w:t>
            </w:r>
          </w:p>
        </w:tc>
        <w:tc>
          <w:tcPr>
            <w:tcW w:w="630" w:type="dxa"/>
            <w:shd w:val="clear" w:color="auto" w:fill="auto"/>
            <w:noWrap/>
            <w:vAlign w:val="bottom"/>
            <w:hideMark/>
          </w:tcPr>
          <w:p w14:paraId="174310C2"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02E6925C" w14:textId="77777777" w:rsidR="009276DC" w:rsidRPr="00C07C4A" w:rsidRDefault="009276DC" w:rsidP="00835A56">
            <w:pPr>
              <w:rPr>
                <w:color w:val="000000"/>
                <w:sz w:val="16"/>
                <w:szCs w:val="16"/>
                <w:lang w:eastAsia="zh-CN"/>
              </w:rPr>
            </w:pPr>
            <w:r w:rsidRPr="00C07C4A">
              <w:rPr>
                <w:color w:val="000000"/>
                <w:sz w:val="16"/>
                <w:szCs w:val="16"/>
                <w:lang w:eastAsia="zh-CN"/>
              </w:rPr>
              <w:t>The ambient temperature of the motherboard.</w:t>
            </w:r>
          </w:p>
        </w:tc>
      </w:tr>
      <w:tr w:rsidR="009276DC" w:rsidRPr="00C07C4A" w14:paraId="0697D3A7" w14:textId="77777777" w:rsidTr="00B91A7B">
        <w:tc>
          <w:tcPr>
            <w:tcW w:w="1345" w:type="dxa"/>
            <w:shd w:val="clear" w:color="auto" w:fill="auto"/>
            <w:noWrap/>
            <w:vAlign w:val="bottom"/>
            <w:hideMark/>
          </w:tcPr>
          <w:p w14:paraId="516D92B4" w14:textId="77777777" w:rsidR="009276DC" w:rsidRPr="00C07C4A" w:rsidRDefault="009276DC" w:rsidP="00835A56">
            <w:pPr>
              <w:rPr>
                <w:color w:val="000000"/>
                <w:sz w:val="16"/>
                <w:szCs w:val="16"/>
                <w:lang w:eastAsia="zh-CN"/>
              </w:rPr>
            </w:pPr>
            <w:r w:rsidRPr="00C07C4A">
              <w:rPr>
                <w:color w:val="000000"/>
                <w:sz w:val="16"/>
                <w:szCs w:val="16"/>
                <w:lang w:eastAsia="zh-CN"/>
              </w:rPr>
              <w:t>2701131784</w:t>
            </w:r>
          </w:p>
        </w:tc>
        <w:tc>
          <w:tcPr>
            <w:tcW w:w="2340" w:type="dxa"/>
            <w:shd w:val="clear" w:color="auto" w:fill="auto"/>
            <w:noWrap/>
            <w:vAlign w:val="bottom"/>
            <w:hideMark/>
          </w:tcPr>
          <w:p w14:paraId="73A1D6A2" w14:textId="77777777" w:rsidR="009276DC" w:rsidRPr="00C07C4A" w:rsidRDefault="009276DC" w:rsidP="00835A56">
            <w:pPr>
              <w:rPr>
                <w:color w:val="000000"/>
                <w:sz w:val="16"/>
                <w:szCs w:val="16"/>
                <w:lang w:eastAsia="zh-CN"/>
              </w:rPr>
            </w:pPr>
            <w:r w:rsidRPr="00C07C4A">
              <w:rPr>
                <w:color w:val="000000"/>
                <w:sz w:val="16"/>
                <w:szCs w:val="16"/>
                <w:lang w:eastAsia="zh-CN"/>
              </w:rPr>
              <w:t>System Ambient Temperature</w:t>
            </w:r>
          </w:p>
        </w:tc>
        <w:tc>
          <w:tcPr>
            <w:tcW w:w="630" w:type="dxa"/>
            <w:shd w:val="clear" w:color="auto" w:fill="auto"/>
            <w:noWrap/>
            <w:vAlign w:val="bottom"/>
            <w:hideMark/>
          </w:tcPr>
          <w:p w14:paraId="22B3FD7D"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E1068F8" w14:textId="77777777" w:rsidR="009276DC" w:rsidRPr="00C07C4A" w:rsidRDefault="009276DC" w:rsidP="00835A56">
            <w:pPr>
              <w:rPr>
                <w:color w:val="000000"/>
                <w:sz w:val="16"/>
                <w:szCs w:val="16"/>
                <w:lang w:eastAsia="zh-CN"/>
              </w:rPr>
            </w:pPr>
            <w:r w:rsidRPr="00C07C4A">
              <w:rPr>
                <w:color w:val="000000"/>
                <w:sz w:val="16"/>
                <w:szCs w:val="16"/>
                <w:highlight w:val="white"/>
              </w:rPr>
              <w:t>The ambient temperature of the system.</w:t>
            </w:r>
          </w:p>
        </w:tc>
      </w:tr>
      <w:tr w:rsidR="009276DC" w:rsidRPr="00C07C4A" w14:paraId="6B7FDF5E" w14:textId="77777777" w:rsidTr="00B91A7B">
        <w:tc>
          <w:tcPr>
            <w:tcW w:w="1345" w:type="dxa"/>
            <w:shd w:val="clear" w:color="auto" w:fill="auto"/>
            <w:noWrap/>
            <w:vAlign w:val="bottom"/>
            <w:hideMark/>
          </w:tcPr>
          <w:p w14:paraId="099F7454" w14:textId="77777777" w:rsidR="009276DC" w:rsidRPr="00C07C4A" w:rsidRDefault="009276DC" w:rsidP="00835A56">
            <w:pPr>
              <w:rPr>
                <w:color w:val="000000"/>
                <w:sz w:val="16"/>
                <w:szCs w:val="16"/>
                <w:lang w:eastAsia="zh-CN"/>
              </w:rPr>
            </w:pPr>
            <w:r w:rsidRPr="00C07C4A">
              <w:rPr>
                <w:color w:val="000000"/>
                <w:sz w:val="16"/>
                <w:szCs w:val="16"/>
                <w:lang w:eastAsia="zh-CN"/>
              </w:rPr>
              <w:t>2701131785</w:t>
            </w:r>
          </w:p>
        </w:tc>
        <w:tc>
          <w:tcPr>
            <w:tcW w:w="2340" w:type="dxa"/>
            <w:shd w:val="clear" w:color="auto" w:fill="auto"/>
            <w:noWrap/>
            <w:vAlign w:val="bottom"/>
            <w:hideMark/>
          </w:tcPr>
          <w:p w14:paraId="453E7901" w14:textId="77777777" w:rsidR="009276DC" w:rsidRPr="00C07C4A" w:rsidRDefault="009276DC" w:rsidP="00835A56">
            <w:pPr>
              <w:rPr>
                <w:color w:val="000000"/>
                <w:sz w:val="16"/>
                <w:szCs w:val="16"/>
                <w:lang w:eastAsia="zh-CN"/>
              </w:rPr>
            </w:pPr>
            <w:r w:rsidRPr="00C07C4A">
              <w:rPr>
                <w:color w:val="000000"/>
                <w:sz w:val="16"/>
                <w:szCs w:val="16"/>
                <w:lang w:eastAsia="zh-CN"/>
              </w:rPr>
              <w:t>CPU Inlet Temperature</w:t>
            </w:r>
          </w:p>
        </w:tc>
        <w:tc>
          <w:tcPr>
            <w:tcW w:w="630" w:type="dxa"/>
            <w:shd w:val="clear" w:color="auto" w:fill="auto"/>
            <w:noWrap/>
            <w:vAlign w:val="bottom"/>
            <w:hideMark/>
          </w:tcPr>
          <w:p w14:paraId="08B507F0"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23FE3D3C" w14:textId="77777777" w:rsidR="009276DC" w:rsidRPr="00C07C4A" w:rsidRDefault="009276DC" w:rsidP="00835A56">
            <w:pPr>
              <w:rPr>
                <w:color w:val="000000"/>
                <w:sz w:val="16"/>
                <w:szCs w:val="16"/>
                <w:lang w:eastAsia="zh-CN"/>
              </w:rPr>
            </w:pPr>
            <w:r w:rsidRPr="00C07C4A">
              <w:rPr>
                <w:color w:val="000000"/>
                <w:sz w:val="16"/>
                <w:szCs w:val="16"/>
                <w:lang w:eastAsia="zh-CN"/>
              </w:rPr>
              <w:t>The CPU inlet temperature.</w:t>
            </w:r>
          </w:p>
        </w:tc>
      </w:tr>
      <w:tr w:rsidR="009276DC" w:rsidRPr="00C07C4A" w14:paraId="2A5AD5DB" w14:textId="77777777" w:rsidTr="00B91A7B">
        <w:tc>
          <w:tcPr>
            <w:tcW w:w="1345" w:type="dxa"/>
            <w:shd w:val="clear" w:color="auto" w:fill="auto"/>
            <w:noWrap/>
            <w:vAlign w:val="bottom"/>
            <w:hideMark/>
          </w:tcPr>
          <w:p w14:paraId="23A8F84F" w14:textId="77777777" w:rsidR="009276DC" w:rsidRPr="00C07C4A" w:rsidRDefault="009276DC" w:rsidP="00835A56">
            <w:pPr>
              <w:rPr>
                <w:color w:val="000000"/>
                <w:sz w:val="16"/>
                <w:szCs w:val="16"/>
                <w:lang w:eastAsia="zh-CN"/>
              </w:rPr>
            </w:pPr>
            <w:r w:rsidRPr="00C07C4A">
              <w:rPr>
                <w:color w:val="000000"/>
                <w:sz w:val="16"/>
                <w:szCs w:val="16"/>
                <w:lang w:eastAsia="zh-CN"/>
              </w:rPr>
              <w:t>2701131786</w:t>
            </w:r>
          </w:p>
        </w:tc>
        <w:tc>
          <w:tcPr>
            <w:tcW w:w="2340" w:type="dxa"/>
            <w:shd w:val="clear" w:color="auto" w:fill="auto"/>
            <w:noWrap/>
            <w:vAlign w:val="bottom"/>
            <w:hideMark/>
          </w:tcPr>
          <w:p w14:paraId="244ABC8D" w14:textId="77777777" w:rsidR="009276DC" w:rsidRPr="00C07C4A" w:rsidRDefault="009276DC" w:rsidP="00835A56">
            <w:pPr>
              <w:rPr>
                <w:color w:val="000000"/>
                <w:sz w:val="16"/>
                <w:szCs w:val="16"/>
                <w:lang w:eastAsia="zh-CN"/>
              </w:rPr>
            </w:pPr>
            <w:r w:rsidRPr="00C07C4A">
              <w:rPr>
                <w:color w:val="000000"/>
                <w:sz w:val="16"/>
                <w:szCs w:val="16"/>
                <w:lang w:eastAsia="zh-CN"/>
              </w:rPr>
              <w:t>System Inlet Temperature</w:t>
            </w:r>
          </w:p>
        </w:tc>
        <w:tc>
          <w:tcPr>
            <w:tcW w:w="630" w:type="dxa"/>
            <w:shd w:val="clear" w:color="auto" w:fill="auto"/>
            <w:noWrap/>
            <w:vAlign w:val="bottom"/>
            <w:hideMark/>
          </w:tcPr>
          <w:p w14:paraId="62303C7F"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F8DB4B7" w14:textId="77777777" w:rsidR="009276DC" w:rsidRPr="00C07C4A" w:rsidRDefault="009276DC" w:rsidP="00835A56">
            <w:pPr>
              <w:rPr>
                <w:color w:val="000000"/>
                <w:sz w:val="16"/>
                <w:szCs w:val="16"/>
                <w:lang w:eastAsia="zh-CN"/>
              </w:rPr>
            </w:pPr>
            <w:r w:rsidRPr="00C07C4A">
              <w:rPr>
                <w:color w:val="000000"/>
                <w:sz w:val="16"/>
                <w:szCs w:val="16"/>
                <w:lang w:eastAsia="zh-CN"/>
              </w:rPr>
              <w:t>The system inlet temperature.</w:t>
            </w:r>
          </w:p>
        </w:tc>
      </w:tr>
      <w:tr w:rsidR="009276DC" w:rsidRPr="00C07C4A" w14:paraId="6AC16736" w14:textId="77777777" w:rsidTr="00B91A7B">
        <w:tc>
          <w:tcPr>
            <w:tcW w:w="1345" w:type="dxa"/>
            <w:shd w:val="clear" w:color="auto" w:fill="auto"/>
            <w:noWrap/>
            <w:vAlign w:val="bottom"/>
            <w:hideMark/>
          </w:tcPr>
          <w:p w14:paraId="79CAF252" w14:textId="77777777" w:rsidR="009276DC" w:rsidRPr="00C07C4A" w:rsidRDefault="009276DC" w:rsidP="00835A56">
            <w:pPr>
              <w:rPr>
                <w:color w:val="000000"/>
                <w:sz w:val="16"/>
                <w:szCs w:val="16"/>
                <w:lang w:eastAsia="zh-CN"/>
              </w:rPr>
            </w:pPr>
            <w:r w:rsidRPr="00C07C4A">
              <w:rPr>
                <w:color w:val="000000"/>
                <w:sz w:val="16"/>
                <w:szCs w:val="16"/>
                <w:lang w:eastAsia="zh-CN"/>
              </w:rPr>
              <w:t>2701131787</w:t>
            </w:r>
          </w:p>
        </w:tc>
        <w:tc>
          <w:tcPr>
            <w:tcW w:w="2340" w:type="dxa"/>
            <w:shd w:val="clear" w:color="auto" w:fill="auto"/>
            <w:noWrap/>
            <w:vAlign w:val="bottom"/>
            <w:hideMark/>
          </w:tcPr>
          <w:p w14:paraId="79BF23BB" w14:textId="77777777" w:rsidR="009276DC" w:rsidRPr="00C07C4A" w:rsidRDefault="009276DC" w:rsidP="00835A56">
            <w:pPr>
              <w:rPr>
                <w:color w:val="000000"/>
                <w:sz w:val="16"/>
                <w:szCs w:val="16"/>
                <w:lang w:eastAsia="zh-CN"/>
              </w:rPr>
            </w:pPr>
            <w:r w:rsidRPr="00C07C4A">
              <w:rPr>
                <w:color w:val="000000"/>
                <w:sz w:val="16"/>
                <w:szCs w:val="16"/>
                <w:lang w:eastAsia="zh-CN"/>
              </w:rPr>
              <w:t>System Outlet Temperature</w:t>
            </w:r>
          </w:p>
        </w:tc>
        <w:tc>
          <w:tcPr>
            <w:tcW w:w="630" w:type="dxa"/>
            <w:shd w:val="clear" w:color="auto" w:fill="auto"/>
            <w:noWrap/>
            <w:vAlign w:val="bottom"/>
            <w:hideMark/>
          </w:tcPr>
          <w:p w14:paraId="34CAA529"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5D2EE2D8" w14:textId="77777777" w:rsidR="009276DC" w:rsidRPr="00C07C4A" w:rsidRDefault="009276DC" w:rsidP="00835A56">
            <w:pPr>
              <w:rPr>
                <w:color w:val="000000"/>
                <w:sz w:val="16"/>
                <w:szCs w:val="16"/>
                <w:lang w:eastAsia="zh-CN"/>
              </w:rPr>
            </w:pPr>
            <w:r w:rsidRPr="00C07C4A">
              <w:rPr>
                <w:color w:val="000000"/>
                <w:sz w:val="16"/>
                <w:szCs w:val="16"/>
                <w:lang w:eastAsia="zh-CN"/>
              </w:rPr>
              <w:t>The system outlet temperature.</w:t>
            </w:r>
          </w:p>
        </w:tc>
      </w:tr>
      <w:tr w:rsidR="009276DC" w:rsidRPr="00C07C4A" w14:paraId="12EC170B" w14:textId="77777777" w:rsidTr="00B91A7B">
        <w:tc>
          <w:tcPr>
            <w:tcW w:w="1345" w:type="dxa"/>
            <w:shd w:val="clear" w:color="auto" w:fill="auto"/>
            <w:noWrap/>
            <w:vAlign w:val="bottom"/>
            <w:hideMark/>
          </w:tcPr>
          <w:p w14:paraId="18A16E4B" w14:textId="77777777" w:rsidR="009276DC" w:rsidRPr="00C07C4A" w:rsidRDefault="009276DC" w:rsidP="00835A56">
            <w:pPr>
              <w:rPr>
                <w:color w:val="000000"/>
                <w:sz w:val="16"/>
                <w:szCs w:val="16"/>
                <w:lang w:eastAsia="zh-CN"/>
              </w:rPr>
            </w:pPr>
            <w:r w:rsidRPr="00C07C4A">
              <w:rPr>
                <w:color w:val="000000"/>
                <w:sz w:val="16"/>
                <w:szCs w:val="16"/>
                <w:lang w:eastAsia="zh-CN"/>
              </w:rPr>
              <w:t>2701131788</w:t>
            </w:r>
          </w:p>
        </w:tc>
        <w:tc>
          <w:tcPr>
            <w:tcW w:w="2340" w:type="dxa"/>
            <w:shd w:val="clear" w:color="auto" w:fill="auto"/>
            <w:noWrap/>
            <w:vAlign w:val="bottom"/>
            <w:hideMark/>
          </w:tcPr>
          <w:p w14:paraId="0410E766" w14:textId="77777777" w:rsidR="009276DC" w:rsidRPr="00C07C4A" w:rsidRDefault="009276DC" w:rsidP="00835A56">
            <w:pPr>
              <w:rPr>
                <w:color w:val="000000"/>
                <w:sz w:val="16"/>
                <w:szCs w:val="16"/>
                <w:lang w:eastAsia="zh-CN"/>
              </w:rPr>
            </w:pPr>
            <w:r w:rsidRPr="00C07C4A">
              <w:rPr>
                <w:color w:val="000000"/>
                <w:sz w:val="16"/>
                <w:szCs w:val="16"/>
                <w:lang w:eastAsia="zh-CN"/>
              </w:rPr>
              <w:t>Power Supply Temperature</w:t>
            </w:r>
          </w:p>
        </w:tc>
        <w:tc>
          <w:tcPr>
            <w:tcW w:w="630" w:type="dxa"/>
            <w:shd w:val="clear" w:color="auto" w:fill="auto"/>
            <w:noWrap/>
            <w:vAlign w:val="bottom"/>
            <w:hideMark/>
          </w:tcPr>
          <w:p w14:paraId="1789F7B8"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22F10225" w14:textId="77777777" w:rsidR="009276DC" w:rsidRPr="00C07C4A" w:rsidRDefault="009276DC" w:rsidP="00835A56">
            <w:pPr>
              <w:rPr>
                <w:color w:val="000000"/>
                <w:sz w:val="16"/>
                <w:szCs w:val="16"/>
                <w:lang w:eastAsia="zh-CN"/>
              </w:rPr>
            </w:pPr>
            <w:r w:rsidRPr="00C07C4A">
              <w:rPr>
                <w:color w:val="000000"/>
                <w:sz w:val="16"/>
                <w:szCs w:val="16"/>
                <w:lang w:eastAsia="zh-CN"/>
              </w:rPr>
              <w:t>The system power supply temperature.</w:t>
            </w:r>
          </w:p>
        </w:tc>
      </w:tr>
      <w:tr w:rsidR="009276DC" w:rsidRPr="00C07C4A" w14:paraId="37ED0B07" w14:textId="77777777" w:rsidTr="00B91A7B">
        <w:tc>
          <w:tcPr>
            <w:tcW w:w="1345" w:type="dxa"/>
            <w:shd w:val="clear" w:color="auto" w:fill="auto"/>
            <w:noWrap/>
            <w:vAlign w:val="bottom"/>
            <w:hideMark/>
          </w:tcPr>
          <w:p w14:paraId="063CAD0F" w14:textId="77777777" w:rsidR="009276DC" w:rsidRPr="00C07C4A" w:rsidRDefault="009276DC" w:rsidP="00835A56">
            <w:pPr>
              <w:rPr>
                <w:color w:val="000000"/>
                <w:sz w:val="16"/>
                <w:szCs w:val="16"/>
                <w:lang w:eastAsia="zh-CN"/>
              </w:rPr>
            </w:pPr>
            <w:r w:rsidRPr="00C07C4A">
              <w:rPr>
                <w:color w:val="000000"/>
                <w:sz w:val="16"/>
                <w:szCs w:val="16"/>
                <w:lang w:eastAsia="zh-CN"/>
              </w:rPr>
              <w:t>2701131789</w:t>
            </w:r>
          </w:p>
        </w:tc>
        <w:tc>
          <w:tcPr>
            <w:tcW w:w="2340" w:type="dxa"/>
            <w:shd w:val="clear" w:color="auto" w:fill="auto"/>
            <w:noWrap/>
            <w:vAlign w:val="bottom"/>
            <w:hideMark/>
          </w:tcPr>
          <w:p w14:paraId="60C7C46E" w14:textId="77777777" w:rsidR="009276DC" w:rsidRPr="00C07C4A" w:rsidRDefault="009276DC" w:rsidP="00835A56">
            <w:pPr>
              <w:rPr>
                <w:color w:val="000000"/>
                <w:sz w:val="16"/>
                <w:szCs w:val="16"/>
                <w:lang w:eastAsia="zh-CN"/>
              </w:rPr>
            </w:pPr>
            <w:r w:rsidRPr="00C07C4A">
              <w:rPr>
                <w:color w:val="000000"/>
                <w:sz w:val="16"/>
                <w:szCs w:val="16"/>
                <w:lang w:eastAsia="zh-CN"/>
              </w:rPr>
              <w:t>Power Supply Inlet Temperature</w:t>
            </w:r>
          </w:p>
        </w:tc>
        <w:tc>
          <w:tcPr>
            <w:tcW w:w="630" w:type="dxa"/>
            <w:shd w:val="clear" w:color="auto" w:fill="auto"/>
            <w:noWrap/>
            <w:vAlign w:val="bottom"/>
            <w:hideMark/>
          </w:tcPr>
          <w:p w14:paraId="6AC7A1B3"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079345E5" w14:textId="77777777" w:rsidR="009276DC" w:rsidRPr="00C07C4A" w:rsidRDefault="009276DC" w:rsidP="00835A56">
            <w:pPr>
              <w:rPr>
                <w:color w:val="000000"/>
                <w:sz w:val="16"/>
                <w:szCs w:val="16"/>
                <w:lang w:eastAsia="zh-CN"/>
              </w:rPr>
            </w:pPr>
            <w:r w:rsidRPr="00C07C4A">
              <w:rPr>
                <w:color w:val="000000"/>
                <w:sz w:val="16"/>
                <w:szCs w:val="16"/>
                <w:lang w:eastAsia="zh-CN"/>
              </w:rPr>
              <w:t>The system power supply inlet temperature.</w:t>
            </w:r>
          </w:p>
        </w:tc>
      </w:tr>
      <w:tr w:rsidR="009276DC" w:rsidRPr="00C07C4A" w14:paraId="3C437B99" w14:textId="77777777" w:rsidTr="00B91A7B">
        <w:tc>
          <w:tcPr>
            <w:tcW w:w="1345" w:type="dxa"/>
            <w:shd w:val="clear" w:color="auto" w:fill="auto"/>
            <w:noWrap/>
            <w:vAlign w:val="bottom"/>
            <w:hideMark/>
          </w:tcPr>
          <w:p w14:paraId="1BCCE529" w14:textId="77777777" w:rsidR="009276DC" w:rsidRPr="00C07C4A" w:rsidRDefault="009276DC" w:rsidP="00835A56">
            <w:pPr>
              <w:rPr>
                <w:color w:val="000000"/>
                <w:sz w:val="16"/>
                <w:szCs w:val="16"/>
                <w:lang w:eastAsia="zh-CN"/>
              </w:rPr>
            </w:pPr>
            <w:r w:rsidRPr="00C07C4A">
              <w:rPr>
                <w:color w:val="000000"/>
                <w:sz w:val="16"/>
                <w:szCs w:val="16"/>
                <w:lang w:eastAsia="zh-CN"/>
              </w:rPr>
              <w:t>2701131790</w:t>
            </w:r>
          </w:p>
        </w:tc>
        <w:tc>
          <w:tcPr>
            <w:tcW w:w="2340" w:type="dxa"/>
            <w:shd w:val="clear" w:color="auto" w:fill="auto"/>
            <w:noWrap/>
            <w:vAlign w:val="bottom"/>
            <w:hideMark/>
          </w:tcPr>
          <w:p w14:paraId="1E8012AA" w14:textId="77777777" w:rsidR="009276DC" w:rsidRPr="00C07C4A" w:rsidRDefault="009276DC" w:rsidP="00835A56">
            <w:pPr>
              <w:rPr>
                <w:color w:val="000000"/>
                <w:sz w:val="16"/>
                <w:szCs w:val="16"/>
                <w:lang w:eastAsia="zh-CN"/>
              </w:rPr>
            </w:pPr>
            <w:r w:rsidRPr="00C07C4A">
              <w:rPr>
                <w:color w:val="000000"/>
                <w:sz w:val="16"/>
                <w:szCs w:val="16"/>
                <w:lang w:eastAsia="zh-CN"/>
              </w:rPr>
              <w:t>Power Supply Outlet Temperature</w:t>
            </w:r>
          </w:p>
        </w:tc>
        <w:tc>
          <w:tcPr>
            <w:tcW w:w="630" w:type="dxa"/>
            <w:shd w:val="clear" w:color="auto" w:fill="auto"/>
            <w:noWrap/>
            <w:vAlign w:val="bottom"/>
            <w:hideMark/>
          </w:tcPr>
          <w:p w14:paraId="3258C326"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124355E9" w14:textId="77777777" w:rsidR="009276DC" w:rsidRPr="00C07C4A" w:rsidRDefault="009276DC" w:rsidP="00835A56">
            <w:pPr>
              <w:rPr>
                <w:color w:val="000000"/>
                <w:sz w:val="16"/>
                <w:szCs w:val="16"/>
                <w:lang w:eastAsia="zh-CN"/>
              </w:rPr>
            </w:pPr>
            <w:r w:rsidRPr="00C07C4A">
              <w:rPr>
                <w:color w:val="000000"/>
                <w:sz w:val="16"/>
                <w:szCs w:val="16"/>
                <w:lang w:eastAsia="zh-CN"/>
              </w:rPr>
              <w:t>The system power supply outlet temperature.</w:t>
            </w:r>
          </w:p>
        </w:tc>
      </w:tr>
      <w:tr w:rsidR="009276DC" w:rsidRPr="00C07C4A" w14:paraId="347F201A" w14:textId="77777777" w:rsidTr="00B91A7B">
        <w:tc>
          <w:tcPr>
            <w:tcW w:w="1345" w:type="dxa"/>
            <w:shd w:val="clear" w:color="auto" w:fill="auto"/>
            <w:noWrap/>
            <w:vAlign w:val="bottom"/>
            <w:hideMark/>
          </w:tcPr>
          <w:p w14:paraId="03E98004" w14:textId="77777777" w:rsidR="009276DC" w:rsidRPr="00C07C4A" w:rsidRDefault="009276DC" w:rsidP="00835A56">
            <w:pPr>
              <w:rPr>
                <w:color w:val="000000"/>
                <w:sz w:val="16"/>
                <w:szCs w:val="16"/>
                <w:lang w:eastAsia="zh-CN"/>
              </w:rPr>
            </w:pPr>
            <w:r w:rsidRPr="00C07C4A">
              <w:rPr>
                <w:color w:val="000000"/>
                <w:sz w:val="16"/>
                <w:szCs w:val="16"/>
                <w:lang w:eastAsia="zh-CN"/>
              </w:rPr>
              <w:t>2701131791</w:t>
            </w:r>
          </w:p>
        </w:tc>
        <w:tc>
          <w:tcPr>
            <w:tcW w:w="2340" w:type="dxa"/>
            <w:shd w:val="clear" w:color="auto" w:fill="auto"/>
            <w:noWrap/>
            <w:vAlign w:val="bottom"/>
            <w:hideMark/>
          </w:tcPr>
          <w:p w14:paraId="2FE0CE5B" w14:textId="77777777" w:rsidR="009276DC" w:rsidRPr="00C07C4A" w:rsidRDefault="009276DC" w:rsidP="00835A56">
            <w:pPr>
              <w:rPr>
                <w:color w:val="000000"/>
                <w:sz w:val="16"/>
                <w:szCs w:val="16"/>
                <w:lang w:eastAsia="zh-CN"/>
              </w:rPr>
            </w:pPr>
            <w:r w:rsidRPr="00C07C4A">
              <w:rPr>
                <w:color w:val="000000"/>
                <w:sz w:val="16"/>
                <w:szCs w:val="16"/>
                <w:lang w:eastAsia="zh-CN"/>
              </w:rPr>
              <w:t>Hard Drive Temperature</w:t>
            </w:r>
          </w:p>
        </w:tc>
        <w:tc>
          <w:tcPr>
            <w:tcW w:w="630" w:type="dxa"/>
            <w:shd w:val="clear" w:color="auto" w:fill="auto"/>
            <w:noWrap/>
            <w:vAlign w:val="bottom"/>
            <w:hideMark/>
          </w:tcPr>
          <w:p w14:paraId="5E5935AD"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1F6D05AA"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hard drive.</w:t>
            </w:r>
          </w:p>
        </w:tc>
      </w:tr>
      <w:tr w:rsidR="009276DC" w:rsidRPr="00C07C4A" w14:paraId="16F78444" w14:textId="77777777" w:rsidTr="00B91A7B">
        <w:tc>
          <w:tcPr>
            <w:tcW w:w="1345" w:type="dxa"/>
            <w:shd w:val="clear" w:color="auto" w:fill="auto"/>
            <w:noWrap/>
            <w:vAlign w:val="bottom"/>
            <w:hideMark/>
          </w:tcPr>
          <w:p w14:paraId="0BFF5B04" w14:textId="77777777" w:rsidR="009276DC" w:rsidRPr="00C07C4A" w:rsidRDefault="009276DC" w:rsidP="00835A56">
            <w:pPr>
              <w:rPr>
                <w:color w:val="000000"/>
                <w:sz w:val="16"/>
                <w:szCs w:val="16"/>
                <w:lang w:eastAsia="zh-CN"/>
              </w:rPr>
            </w:pPr>
            <w:r w:rsidRPr="00C07C4A">
              <w:rPr>
                <w:color w:val="000000"/>
                <w:sz w:val="16"/>
                <w:szCs w:val="16"/>
                <w:lang w:eastAsia="zh-CN"/>
              </w:rPr>
              <w:t>2701131792</w:t>
            </w:r>
          </w:p>
        </w:tc>
        <w:tc>
          <w:tcPr>
            <w:tcW w:w="2340" w:type="dxa"/>
            <w:shd w:val="clear" w:color="auto" w:fill="auto"/>
            <w:noWrap/>
            <w:vAlign w:val="bottom"/>
            <w:hideMark/>
          </w:tcPr>
          <w:p w14:paraId="5E536C90" w14:textId="77777777" w:rsidR="009276DC" w:rsidRPr="00C07C4A" w:rsidRDefault="009276DC" w:rsidP="00835A56">
            <w:pPr>
              <w:rPr>
                <w:color w:val="000000"/>
                <w:sz w:val="16"/>
                <w:szCs w:val="16"/>
                <w:lang w:eastAsia="zh-CN"/>
              </w:rPr>
            </w:pPr>
            <w:r w:rsidRPr="00C07C4A">
              <w:rPr>
                <w:color w:val="000000"/>
                <w:sz w:val="16"/>
                <w:szCs w:val="16"/>
                <w:lang w:eastAsia="zh-CN"/>
              </w:rPr>
              <w:t>Graphics Processor Unit (GPU) Temperature</w:t>
            </w:r>
          </w:p>
        </w:tc>
        <w:tc>
          <w:tcPr>
            <w:tcW w:w="630" w:type="dxa"/>
            <w:shd w:val="clear" w:color="auto" w:fill="auto"/>
            <w:noWrap/>
            <w:vAlign w:val="bottom"/>
            <w:hideMark/>
          </w:tcPr>
          <w:p w14:paraId="4178AE6C"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4DC84478"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graphics processor unit (GPU).</w:t>
            </w:r>
          </w:p>
        </w:tc>
      </w:tr>
      <w:tr w:rsidR="009276DC" w:rsidRPr="00C07C4A" w14:paraId="7E55AC38" w14:textId="77777777" w:rsidTr="00B91A7B">
        <w:tc>
          <w:tcPr>
            <w:tcW w:w="1345" w:type="dxa"/>
            <w:shd w:val="clear" w:color="auto" w:fill="auto"/>
            <w:noWrap/>
            <w:vAlign w:val="bottom"/>
            <w:hideMark/>
          </w:tcPr>
          <w:p w14:paraId="3099E1EC" w14:textId="77777777" w:rsidR="009276DC" w:rsidRPr="00C07C4A" w:rsidRDefault="009276DC" w:rsidP="00835A56">
            <w:pPr>
              <w:rPr>
                <w:color w:val="000000"/>
                <w:sz w:val="16"/>
                <w:szCs w:val="16"/>
                <w:lang w:eastAsia="zh-CN"/>
              </w:rPr>
            </w:pPr>
            <w:r w:rsidRPr="00C07C4A">
              <w:rPr>
                <w:color w:val="000000"/>
                <w:sz w:val="16"/>
                <w:szCs w:val="16"/>
                <w:lang w:eastAsia="zh-CN"/>
              </w:rPr>
              <w:t>2701131793</w:t>
            </w:r>
          </w:p>
        </w:tc>
        <w:tc>
          <w:tcPr>
            <w:tcW w:w="2340" w:type="dxa"/>
            <w:shd w:val="clear" w:color="auto" w:fill="auto"/>
            <w:noWrap/>
            <w:vAlign w:val="bottom"/>
            <w:hideMark/>
          </w:tcPr>
          <w:p w14:paraId="1A7CDD93" w14:textId="77777777" w:rsidR="009276DC" w:rsidRPr="00C07C4A" w:rsidRDefault="009276DC" w:rsidP="00835A56">
            <w:pPr>
              <w:rPr>
                <w:color w:val="000000"/>
                <w:sz w:val="16"/>
                <w:szCs w:val="16"/>
                <w:lang w:eastAsia="zh-CN"/>
              </w:rPr>
            </w:pPr>
            <w:r w:rsidRPr="00C07C4A">
              <w:rPr>
                <w:color w:val="000000"/>
                <w:sz w:val="16"/>
                <w:szCs w:val="16"/>
                <w:lang w:eastAsia="zh-CN"/>
              </w:rPr>
              <w:t>Skin Temperature</w:t>
            </w:r>
          </w:p>
        </w:tc>
        <w:tc>
          <w:tcPr>
            <w:tcW w:w="630" w:type="dxa"/>
            <w:shd w:val="clear" w:color="auto" w:fill="auto"/>
            <w:noWrap/>
            <w:vAlign w:val="bottom"/>
            <w:hideMark/>
          </w:tcPr>
          <w:p w14:paraId="434D04C7"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7CBD1EDB" w14:textId="77777777" w:rsidR="009276DC" w:rsidRPr="00C07C4A" w:rsidRDefault="009276DC" w:rsidP="00835A56">
            <w:pPr>
              <w:rPr>
                <w:color w:val="000000"/>
                <w:sz w:val="16"/>
                <w:szCs w:val="16"/>
                <w:lang w:eastAsia="zh-CN"/>
              </w:rPr>
            </w:pPr>
            <w:r w:rsidRPr="00C07C4A">
              <w:rPr>
                <w:color w:val="000000"/>
                <w:sz w:val="16"/>
                <w:szCs w:val="16"/>
                <w:lang w:eastAsia="zh-CN"/>
              </w:rPr>
              <w:t>The laptop skin temperature.</w:t>
            </w:r>
          </w:p>
        </w:tc>
      </w:tr>
      <w:tr w:rsidR="009276DC" w:rsidRPr="00C07C4A" w14:paraId="2B9D3083" w14:textId="77777777" w:rsidTr="00B91A7B">
        <w:tc>
          <w:tcPr>
            <w:tcW w:w="1345" w:type="dxa"/>
            <w:shd w:val="clear" w:color="auto" w:fill="auto"/>
            <w:noWrap/>
            <w:vAlign w:val="bottom"/>
            <w:hideMark/>
          </w:tcPr>
          <w:p w14:paraId="37BCD981" w14:textId="77777777" w:rsidR="009276DC" w:rsidRPr="00C07C4A" w:rsidRDefault="009276DC" w:rsidP="00835A56">
            <w:pPr>
              <w:rPr>
                <w:color w:val="000000"/>
                <w:sz w:val="16"/>
                <w:szCs w:val="16"/>
                <w:lang w:eastAsia="zh-CN"/>
              </w:rPr>
            </w:pPr>
            <w:r w:rsidRPr="00C07C4A">
              <w:rPr>
                <w:color w:val="000000"/>
                <w:sz w:val="16"/>
                <w:szCs w:val="16"/>
                <w:lang w:eastAsia="zh-CN"/>
              </w:rPr>
              <w:t>2701131794</w:t>
            </w:r>
          </w:p>
        </w:tc>
        <w:tc>
          <w:tcPr>
            <w:tcW w:w="2340" w:type="dxa"/>
            <w:shd w:val="clear" w:color="auto" w:fill="auto"/>
            <w:noWrap/>
            <w:vAlign w:val="bottom"/>
            <w:hideMark/>
          </w:tcPr>
          <w:p w14:paraId="62F0F8C3" w14:textId="77777777" w:rsidR="009276DC" w:rsidRPr="00C07C4A" w:rsidRDefault="009276DC" w:rsidP="00835A56">
            <w:pPr>
              <w:rPr>
                <w:color w:val="000000"/>
                <w:sz w:val="16"/>
                <w:szCs w:val="16"/>
                <w:lang w:eastAsia="zh-CN"/>
              </w:rPr>
            </w:pPr>
            <w:r w:rsidRPr="00C07C4A">
              <w:rPr>
                <w:color w:val="000000"/>
                <w:sz w:val="16"/>
                <w:szCs w:val="16"/>
                <w:lang w:eastAsia="zh-CN"/>
              </w:rPr>
              <w:t>Optical Disk Drive Temperature</w:t>
            </w:r>
          </w:p>
        </w:tc>
        <w:tc>
          <w:tcPr>
            <w:tcW w:w="630" w:type="dxa"/>
            <w:shd w:val="clear" w:color="auto" w:fill="auto"/>
            <w:noWrap/>
            <w:vAlign w:val="bottom"/>
            <w:hideMark/>
          </w:tcPr>
          <w:p w14:paraId="518434F1"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57EFF52A"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optical disk drive.</w:t>
            </w:r>
          </w:p>
        </w:tc>
      </w:tr>
      <w:tr w:rsidR="009276DC" w:rsidRPr="00C07C4A" w14:paraId="3356EA25" w14:textId="77777777" w:rsidTr="00B91A7B">
        <w:tc>
          <w:tcPr>
            <w:tcW w:w="1345" w:type="dxa"/>
            <w:shd w:val="clear" w:color="auto" w:fill="auto"/>
            <w:noWrap/>
            <w:vAlign w:val="bottom"/>
            <w:hideMark/>
          </w:tcPr>
          <w:p w14:paraId="485AECC7" w14:textId="77777777" w:rsidR="009276DC" w:rsidRPr="00C07C4A" w:rsidRDefault="009276DC" w:rsidP="00835A56">
            <w:pPr>
              <w:rPr>
                <w:color w:val="000000"/>
                <w:sz w:val="16"/>
                <w:szCs w:val="16"/>
                <w:lang w:eastAsia="zh-CN"/>
              </w:rPr>
            </w:pPr>
            <w:r w:rsidRPr="00C07C4A">
              <w:rPr>
                <w:color w:val="000000"/>
                <w:sz w:val="16"/>
                <w:szCs w:val="16"/>
                <w:lang w:eastAsia="zh-CN"/>
              </w:rPr>
              <w:t>2701131795</w:t>
            </w:r>
          </w:p>
        </w:tc>
        <w:tc>
          <w:tcPr>
            <w:tcW w:w="2340" w:type="dxa"/>
            <w:shd w:val="clear" w:color="auto" w:fill="auto"/>
            <w:noWrap/>
            <w:vAlign w:val="bottom"/>
            <w:hideMark/>
          </w:tcPr>
          <w:p w14:paraId="633A6A4E" w14:textId="77777777" w:rsidR="009276DC" w:rsidRPr="00C07C4A" w:rsidRDefault="009276DC" w:rsidP="00835A56">
            <w:pPr>
              <w:rPr>
                <w:color w:val="000000"/>
                <w:sz w:val="16"/>
                <w:szCs w:val="16"/>
                <w:lang w:eastAsia="zh-CN"/>
              </w:rPr>
            </w:pPr>
            <w:r w:rsidRPr="00C07C4A">
              <w:rPr>
                <w:color w:val="000000"/>
                <w:sz w:val="16"/>
                <w:szCs w:val="16"/>
                <w:lang w:eastAsia="zh-CN"/>
              </w:rPr>
              <w:t>PCMCIA Slot Temperature</w:t>
            </w:r>
          </w:p>
        </w:tc>
        <w:tc>
          <w:tcPr>
            <w:tcW w:w="630" w:type="dxa"/>
            <w:shd w:val="clear" w:color="auto" w:fill="auto"/>
            <w:noWrap/>
            <w:vAlign w:val="bottom"/>
            <w:hideMark/>
          </w:tcPr>
          <w:p w14:paraId="530D0E46"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6E96866"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PCMCIA slot.</w:t>
            </w:r>
          </w:p>
        </w:tc>
      </w:tr>
      <w:tr w:rsidR="009276DC" w:rsidRPr="00C07C4A" w14:paraId="31FAFA05" w14:textId="77777777" w:rsidTr="00B91A7B">
        <w:tc>
          <w:tcPr>
            <w:tcW w:w="1345" w:type="dxa"/>
            <w:shd w:val="clear" w:color="auto" w:fill="auto"/>
            <w:noWrap/>
            <w:vAlign w:val="bottom"/>
            <w:hideMark/>
          </w:tcPr>
          <w:p w14:paraId="28616629" w14:textId="77777777" w:rsidR="009276DC" w:rsidRPr="00C07C4A" w:rsidRDefault="009276DC" w:rsidP="00835A56">
            <w:pPr>
              <w:rPr>
                <w:color w:val="000000"/>
                <w:sz w:val="16"/>
                <w:szCs w:val="16"/>
                <w:lang w:eastAsia="zh-CN"/>
              </w:rPr>
            </w:pPr>
            <w:r w:rsidRPr="00C07C4A">
              <w:rPr>
                <w:color w:val="000000"/>
                <w:sz w:val="16"/>
                <w:szCs w:val="16"/>
                <w:lang w:eastAsia="zh-CN"/>
              </w:rPr>
              <w:t>2701131796</w:t>
            </w:r>
          </w:p>
        </w:tc>
        <w:tc>
          <w:tcPr>
            <w:tcW w:w="2340" w:type="dxa"/>
            <w:shd w:val="clear" w:color="auto" w:fill="auto"/>
            <w:noWrap/>
            <w:vAlign w:val="bottom"/>
            <w:hideMark/>
          </w:tcPr>
          <w:p w14:paraId="3B98E8C5" w14:textId="77777777" w:rsidR="009276DC" w:rsidRPr="00C07C4A" w:rsidRDefault="009276DC" w:rsidP="00835A56">
            <w:pPr>
              <w:rPr>
                <w:color w:val="000000"/>
                <w:sz w:val="16"/>
                <w:szCs w:val="16"/>
                <w:lang w:eastAsia="zh-CN"/>
              </w:rPr>
            </w:pPr>
            <w:r w:rsidRPr="00C07C4A">
              <w:rPr>
                <w:color w:val="000000"/>
                <w:sz w:val="16"/>
                <w:szCs w:val="16"/>
                <w:lang w:eastAsia="zh-CN"/>
              </w:rPr>
              <w:t>PCH Temperature</w:t>
            </w:r>
          </w:p>
        </w:tc>
        <w:tc>
          <w:tcPr>
            <w:tcW w:w="630" w:type="dxa"/>
            <w:shd w:val="clear" w:color="auto" w:fill="auto"/>
            <w:noWrap/>
            <w:vAlign w:val="bottom"/>
            <w:hideMark/>
          </w:tcPr>
          <w:p w14:paraId="7426980B"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07A3CCF8"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PCH.</w:t>
            </w:r>
          </w:p>
        </w:tc>
      </w:tr>
      <w:tr w:rsidR="009276DC" w:rsidRPr="00C07C4A" w14:paraId="579DE19B" w14:textId="77777777" w:rsidTr="00B91A7B">
        <w:tc>
          <w:tcPr>
            <w:tcW w:w="1345" w:type="dxa"/>
            <w:shd w:val="clear" w:color="auto" w:fill="auto"/>
            <w:noWrap/>
            <w:vAlign w:val="bottom"/>
            <w:hideMark/>
          </w:tcPr>
          <w:p w14:paraId="045666F0" w14:textId="77777777" w:rsidR="009276DC" w:rsidRPr="00C07C4A" w:rsidRDefault="009276DC" w:rsidP="00835A56">
            <w:pPr>
              <w:rPr>
                <w:color w:val="000000"/>
                <w:sz w:val="16"/>
                <w:szCs w:val="16"/>
                <w:lang w:eastAsia="zh-CN"/>
              </w:rPr>
            </w:pPr>
            <w:r w:rsidRPr="00C07C4A">
              <w:rPr>
                <w:color w:val="000000"/>
                <w:sz w:val="16"/>
                <w:szCs w:val="16"/>
                <w:lang w:eastAsia="zh-CN"/>
              </w:rPr>
              <w:t>2701131797</w:t>
            </w:r>
          </w:p>
        </w:tc>
        <w:tc>
          <w:tcPr>
            <w:tcW w:w="2340" w:type="dxa"/>
            <w:shd w:val="clear" w:color="auto" w:fill="auto"/>
            <w:noWrap/>
            <w:vAlign w:val="bottom"/>
            <w:hideMark/>
          </w:tcPr>
          <w:p w14:paraId="01B7C5DB" w14:textId="77777777" w:rsidR="009276DC" w:rsidRPr="00C07C4A" w:rsidRDefault="009276DC" w:rsidP="00835A56">
            <w:pPr>
              <w:rPr>
                <w:color w:val="000000"/>
                <w:sz w:val="16"/>
                <w:szCs w:val="16"/>
                <w:lang w:eastAsia="zh-CN"/>
              </w:rPr>
            </w:pPr>
            <w:r w:rsidRPr="00C07C4A">
              <w:rPr>
                <w:color w:val="000000"/>
                <w:sz w:val="16"/>
                <w:szCs w:val="16"/>
                <w:lang w:eastAsia="zh-CN"/>
              </w:rPr>
              <w:t>Battery Temperature</w:t>
            </w:r>
          </w:p>
        </w:tc>
        <w:tc>
          <w:tcPr>
            <w:tcW w:w="630" w:type="dxa"/>
            <w:shd w:val="clear" w:color="auto" w:fill="auto"/>
            <w:noWrap/>
            <w:vAlign w:val="bottom"/>
            <w:hideMark/>
          </w:tcPr>
          <w:p w14:paraId="022E0CAC"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BA8D91C"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battery unit.</w:t>
            </w:r>
          </w:p>
        </w:tc>
      </w:tr>
      <w:tr w:rsidR="009276DC" w:rsidRPr="00C07C4A" w14:paraId="7C3B0378" w14:textId="77777777" w:rsidTr="00B91A7B">
        <w:tc>
          <w:tcPr>
            <w:tcW w:w="1345" w:type="dxa"/>
            <w:shd w:val="clear" w:color="auto" w:fill="auto"/>
            <w:noWrap/>
            <w:vAlign w:val="bottom"/>
            <w:hideMark/>
          </w:tcPr>
          <w:p w14:paraId="5EE4D2B8" w14:textId="77777777" w:rsidR="009276DC" w:rsidRPr="00C07C4A" w:rsidRDefault="009276DC" w:rsidP="00835A56">
            <w:pPr>
              <w:rPr>
                <w:color w:val="000000"/>
                <w:sz w:val="16"/>
                <w:szCs w:val="16"/>
                <w:lang w:eastAsia="zh-CN"/>
              </w:rPr>
            </w:pPr>
            <w:r w:rsidRPr="00C07C4A">
              <w:rPr>
                <w:color w:val="000000"/>
                <w:sz w:val="16"/>
                <w:szCs w:val="16"/>
                <w:lang w:eastAsia="zh-CN"/>
              </w:rPr>
              <w:t>2717908993</w:t>
            </w:r>
          </w:p>
        </w:tc>
        <w:tc>
          <w:tcPr>
            <w:tcW w:w="2340" w:type="dxa"/>
            <w:shd w:val="clear" w:color="auto" w:fill="auto"/>
            <w:noWrap/>
            <w:vAlign w:val="bottom"/>
            <w:hideMark/>
          </w:tcPr>
          <w:p w14:paraId="0B74CDC4" w14:textId="77777777" w:rsidR="009276DC" w:rsidRPr="00C07C4A" w:rsidRDefault="009276DC" w:rsidP="00835A56">
            <w:pPr>
              <w:rPr>
                <w:color w:val="000000"/>
                <w:sz w:val="16"/>
                <w:szCs w:val="16"/>
                <w:lang w:eastAsia="zh-CN"/>
              </w:rPr>
            </w:pPr>
            <w:r w:rsidRPr="00C07C4A">
              <w:rPr>
                <w:color w:val="000000"/>
                <w:sz w:val="16"/>
                <w:szCs w:val="16"/>
                <w:lang w:eastAsia="zh-CN"/>
              </w:rPr>
              <w:t>+12V Rail</w:t>
            </w:r>
          </w:p>
        </w:tc>
        <w:tc>
          <w:tcPr>
            <w:tcW w:w="630" w:type="dxa"/>
            <w:shd w:val="clear" w:color="auto" w:fill="auto"/>
            <w:noWrap/>
            <w:vAlign w:val="bottom"/>
            <w:hideMark/>
          </w:tcPr>
          <w:p w14:paraId="1B06816B"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39F9599" w14:textId="77777777" w:rsidR="009276DC" w:rsidRPr="00C07C4A" w:rsidRDefault="009276DC" w:rsidP="00835A56">
            <w:pPr>
              <w:rPr>
                <w:color w:val="000000"/>
                <w:sz w:val="16"/>
                <w:szCs w:val="16"/>
                <w:lang w:eastAsia="zh-CN"/>
              </w:rPr>
            </w:pPr>
            <w:r w:rsidRPr="00C07C4A">
              <w:rPr>
                <w:color w:val="000000"/>
                <w:sz w:val="16"/>
                <w:szCs w:val="16"/>
                <w:lang w:eastAsia="zh-CN"/>
              </w:rPr>
              <w:t>The +12V rail monitor.</w:t>
            </w:r>
          </w:p>
        </w:tc>
      </w:tr>
      <w:tr w:rsidR="009276DC" w:rsidRPr="00C07C4A" w14:paraId="11C38450" w14:textId="77777777" w:rsidTr="00B91A7B">
        <w:tc>
          <w:tcPr>
            <w:tcW w:w="1345" w:type="dxa"/>
            <w:shd w:val="clear" w:color="auto" w:fill="auto"/>
            <w:noWrap/>
            <w:vAlign w:val="bottom"/>
            <w:hideMark/>
          </w:tcPr>
          <w:p w14:paraId="7F00FA37" w14:textId="77777777" w:rsidR="009276DC" w:rsidRPr="00C07C4A" w:rsidRDefault="009276DC" w:rsidP="00835A56">
            <w:pPr>
              <w:rPr>
                <w:color w:val="000000"/>
                <w:sz w:val="16"/>
                <w:szCs w:val="16"/>
                <w:lang w:eastAsia="zh-CN"/>
              </w:rPr>
            </w:pPr>
            <w:r w:rsidRPr="00C07C4A">
              <w:rPr>
                <w:color w:val="000000"/>
                <w:sz w:val="16"/>
                <w:szCs w:val="16"/>
                <w:lang w:eastAsia="zh-CN"/>
              </w:rPr>
              <w:t>2717908994</w:t>
            </w:r>
          </w:p>
        </w:tc>
        <w:tc>
          <w:tcPr>
            <w:tcW w:w="2340" w:type="dxa"/>
            <w:shd w:val="clear" w:color="auto" w:fill="auto"/>
            <w:noWrap/>
            <w:vAlign w:val="bottom"/>
            <w:hideMark/>
          </w:tcPr>
          <w:p w14:paraId="638C1846" w14:textId="77777777" w:rsidR="009276DC" w:rsidRPr="00C07C4A" w:rsidRDefault="009276DC" w:rsidP="00835A56">
            <w:pPr>
              <w:rPr>
                <w:color w:val="000000"/>
                <w:sz w:val="16"/>
                <w:szCs w:val="16"/>
                <w:lang w:eastAsia="zh-CN"/>
              </w:rPr>
            </w:pPr>
            <w:r w:rsidRPr="00C07C4A">
              <w:rPr>
                <w:color w:val="000000"/>
                <w:sz w:val="16"/>
                <w:szCs w:val="16"/>
                <w:lang w:eastAsia="zh-CN"/>
              </w:rPr>
              <w:t>-12V Rail</w:t>
            </w:r>
          </w:p>
        </w:tc>
        <w:tc>
          <w:tcPr>
            <w:tcW w:w="630" w:type="dxa"/>
            <w:shd w:val="clear" w:color="auto" w:fill="auto"/>
            <w:noWrap/>
            <w:vAlign w:val="bottom"/>
            <w:hideMark/>
          </w:tcPr>
          <w:p w14:paraId="108C1EDB"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A8880D6" w14:textId="77777777" w:rsidR="009276DC" w:rsidRPr="00C07C4A" w:rsidRDefault="009276DC" w:rsidP="00835A56">
            <w:pPr>
              <w:rPr>
                <w:color w:val="000000"/>
                <w:sz w:val="16"/>
                <w:szCs w:val="16"/>
                <w:lang w:eastAsia="zh-CN"/>
              </w:rPr>
            </w:pPr>
            <w:r w:rsidRPr="00C07C4A">
              <w:rPr>
                <w:color w:val="000000"/>
                <w:sz w:val="16"/>
                <w:szCs w:val="16"/>
                <w:lang w:eastAsia="zh-CN"/>
              </w:rPr>
              <w:t>The -12V rail monitor.</w:t>
            </w:r>
          </w:p>
        </w:tc>
      </w:tr>
      <w:tr w:rsidR="009276DC" w:rsidRPr="00C07C4A" w14:paraId="1A603913" w14:textId="77777777" w:rsidTr="00B91A7B">
        <w:tc>
          <w:tcPr>
            <w:tcW w:w="1345" w:type="dxa"/>
            <w:shd w:val="clear" w:color="auto" w:fill="auto"/>
            <w:noWrap/>
            <w:vAlign w:val="bottom"/>
            <w:hideMark/>
          </w:tcPr>
          <w:p w14:paraId="14B79A20" w14:textId="77777777" w:rsidR="009276DC" w:rsidRPr="00C07C4A" w:rsidRDefault="009276DC" w:rsidP="00835A56">
            <w:pPr>
              <w:rPr>
                <w:color w:val="000000"/>
                <w:sz w:val="16"/>
                <w:szCs w:val="16"/>
                <w:lang w:eastAsia="zh-CN"/>
              </w:rPr>
            </w:pPr>
            <w:r w:rsidRPr="00C07C4A">
              <w:rPr>
                <w:color w:val="000000"/>
                <w:sz w:val="16"/>
                <w:szCs w:val="16"/>
                <w:lang w:eastAsia="zh-CN"/>
              </w:rPr>
              <w:t>2717908995</w:t>
            </w:r>
          </w:p>
        </w:tc>
        <w:tc>
          <w:tcPr>
            <w:tcW w:w="2340" w:type="dxa"/>
            <w:shd w:val="clear" w:color="auto" w:fill="auto"/>
            <w:noWrap/>
            <w:vAlign w:val="bottom"/>
            <w:hideMark/>
          </w:tcPr>
          <w:p w14:paraId="62A085C7" w14:textId="77777777" w:rsidR="009276DC" w:rsidRPr="00C07C4A" w:rsidRDefault="009276DC" w:rsidP="00835A56">
            <w:pPr>
              <w:rPr>
                <w:color w:val="000000"/>
                <w:sz w:val="16"/>
                <w:szCs w:val="16"/>
                <w:lang w:eastAsia="zh-CN"/>
              </w:rPr>
            </w:pPr>
            <w:r w:rsidRPr="00C07C4A">
              <w:rPr>
                <w:color w:val="000000"/>
                <w:sz w:val="16"/>
                <w:szCs w:val="16"/>
                <w:lang w:eastAsia="zh-CN"/>
              </w:rPr>
              <w:t>+5V Rail</w:t>
            </w:r>
          </w:p>
        </w:tc>
        <w:tc>
          <w:tcPr>
            <w:tcW w:w="630" w:type="dxa"/>
            <w:shd w:val="clear" w:color="auto" w:fill="auto"/>
            <w:noWrap/>
            <w:vAlign w:val="bottom"/>
            <w:hideMark/>
          </w:tcPr>
          <w:p w14:paraId="4339206C"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019DB61D" w14:textId="77777777" w:rsidR="009276DC" w:rsidRPr="00C07C4A" w:rsidRDefault="009276DC" w:rsidP="00835A56">
            <w:pPr>
              <w:rPr>
                <w:color w:val="000000"/>
                <w:sz w:val="16"/>
                <w:szCs w:val="16"/>
                <w:lang w:eastAsia="zh-CN"/>
              </w:rPr>
            </w:pPr>
            <w:r w:rsidRPr="00C07C4A">
              <w:rPr>
                <w:color w:val="000000"/>
                <w:sz w:val="16"/>
                <w:szCs w:val="16"/>
                <w:lang w:eastAsia="zh-CN"/>
              </w:rPr>
              <w:t>The +5V rail monitor.</w:t>
            </w:r>
          </w:p>
        </w:tc>
      </w:tr>
      <w:tr w:rsidR="009276DC" w:rsidRPr="00C07C4A" w14:paraId="01F6E20D" w14:textId="77777777" w:rsidTr="00B91A7B">
        <w:tc>
          <w:tcPr>
            <w:tcW w:w="1345" w:type="dxa"/>
            <w:shd w:val="clear" w:color="auto" w:fill="auto"/>
            <w:noWrap/>
            <w:vAlign w:val="bottom"/>
            <w:hideMark/>
          </w:tcPr>
          <w:p w14:paraId="787A4CC4" w14:textId="77777777" w:rsidR="009276DC" w:rsidRPr="00C07C4A" w:rsidRDefault="009276DC" w:rsidP="00835A56">
            <w:pPr>
              <w:rPr>
                <w:color w:val="000000"/>
                <w:sz w:val="16"/>
                <w:szCs w:val="16"/>
                <w:lang w:eastAsia="zh-CN"/>
              </w:rPr>
            </w:pPr>
            <w:r w:rsidRPr="00C07C4A">
              <w:rPr>
                <w:color w:val="000000"/>
                <w:sz w:val="16"/>
                <w:szCs w:val="16"/>
                <w:lang w:eastAsia="zh-CN"/>
              </w:rPr>
              <w:lastRenderedPageBreak/>
              <w:t>2717908996</w:t>
            </w:r>
          </w:p>
        </w:tc>
        <w:tc>
          <w:tcPr>
            <w:tcW w:w="2340" w:type="dxa"/>
            <w:shd w:val="clear" w:color="auto" w:fill="auto"/>
            <w:noWrap/>
            <w:vAlign w:val="bottom"/>
            <w:hideMark/>
          </w:tcPr>
          <w:p w14:paraId="06DFEFC2" w14:textId="77777777" w:rsidR="009276DC" w:rsidRPr="00C07C4A" w:rsidRDefault="009276DC" w:rsidP="00835A56">
            <w:pPr>
              <w:rPr>
                <w:color w:val="000000"/>
                <w:sz w:val="16"/>
                <w:szCs w:val="16"/>
                <w:lang w:eastAsia="zh-CN"/>
              </w:rPr>
            </w:pPr>
            <w:r w:rsidRPr="00C07C4A">
              <w:rPr>
                <w:color w:val="000000"/>
                <w:sz w:val="16"/>
                <w:szCs w:val="16"/>
                <w:lang w:eastAsia="zh-CN"/>
              </w:rPr>
              <w:t>+5V Backup Rail</w:t>
            </w:r>
          </w:p>
        </w:tc>
        <w:tc>
          <w:tcPr>
            <w:tcW w:w="630" w:type="dxa"/>
            <w:shd w:val="clear" w:color="auto" w:fill="auto"/>
            <w:noWrap/>
            <w:vAlign w:val="bottom"/>
            <w:hideMark/>
          </w:tcPr>
          <w:p w14:paraId="57FD9A99"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3720D778" w14:textId="77777777" w:rsidR="009276DC" w:rsidRPr="00C07C4A" w:rsidRDefault="009276DC" w:rsidP="00835A56">
            <w:pPr>
              <w:rPr>
                <w:color w:val="000000"/>
                <w:sz w:val="16"/>
                <w:szCs w:val="16"/>
                <w:lang w:eastAsia="zh-CN"/>
              </w:rPr>
            </w:pPr>
            <w:r w:rsidRPr="00C07C4A">
              <w:rPr>
                <w:color w:val="000000"/>
                <w:sz w:val="16"/>
                <w:szCs w:val="16"/>
                <w:lang w:eastAsia="zh-CN"/>
              </w:rPr>
              <w:t>The +5V backup rail monitor.</w:t>
            </w:r>
          </w:p>
        </w:tc>
      </w:tr>
      <w:tr w:rsidR="009276DC" w:rsidRPr="00C07C4A" w14:paraId="13BADE2B" w14:textId="77777777" w:rsidTr="00B91A7B">
        <w:tc>
          <w:tcPr>
            <w:tcW w:w="1345" w:type="dxa"/>
            <w:shd w:val="clear" w:color="auto" w:fill="auto"/>
            <w:noWrap/>
            <w:vAlign w:val="bottom"/>
            <w:hideMark/>
          </w:tcPr>
          <w:p w14:paraId="774ABCD3" w14:textId="77777777" w:rsidR="009276DC" w:rsidRPr="00C07C4A" w:rsidRDefault="009276DC" w:rsidP="00835A56">
            <w:pPr>
              <w:rPr>
                <w:color w:val="000000"/>
                <w:sz w:val="16"/>
                <w:szCs w:val="16"/>
                <w:lang w:eastAsia="zh-CN"/>
              </w:rPr>
            </w:pPr>
            <w:r w:rsidRPr="00C07C4A">
              <w:rPr>
                <w:color w:val="000000"/>
                <w:sz w:val="16"/>
                <w:szCs w:val="16"/>
                <w:lang w:eastAsia="zh-CN"/>
              </w:rPr>
              <w:t>2717908997</w:t>
            </w:r>
          </w:p>
        </w:tc>
        <w:tc>
          <w:tcPr>
            <w:tcW w:w="2340" w:type="dxa"/>
            <w:shd w:val="clear" w:color="auto" w:fill="auto"/>
            <w:noWrap/>
            <w:vAlign w:val="bottom"/>
            <w:hideMark/>
          </w:tcPr>
          <w:p w14:paraId="093ADC06" w14:textId="77777777" w:rsidR="009276DC" w:rsidRPr="00C07C4A" w:rsidRDefault="009276DC" w:rsidP="00835A56">
            <w:pPr>
              <w:rPr>
                <w:color w:val="000000"/>
                <w:sz w:val="16"/>
                <w:szCs w:val="16"/>
                <w:lang w:eastAsia="zh-CN"/>
              </w:rPr>
            </w:pPr>
            <w:r w:rsidRPr="00C07C4A">
              <w:rPr>
                <w:color w:val="000000"/>
                <w:sz w:val="16"/>
                <w:szCs w:val="16"/>
                <w:lang w:eastAsia="zh-CN"/>
              </w:rPr>
              <w:t>-5V Rail</w:t>
            </w:r>
          </w:p>
        </w:tc>
        <w:tc>
          <w:tcPr>
            <w:tcW w:w="630" w:type="dxa"/>
            <w:shd w:val="clear" w:color="auto" w:fill="auto"/>
            <w:noWrap/>
            <w:vAlign w:val="bottom"/>
            <w:hideMark/>
          </w:tcPr>
          <w:p w14:paraId="321795D7"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4DDC33C5" w14:textId="77777777" w:rsidR="009276DC" w:rsidRPr="00C07C4A" w:rsidRDefault="009276DC" w:rsidP="00835A56">
            <w:pPr>
              <w:rPr>
                <w:color w:val="000000"/>
                <w:sz w:val="16"/>
                <w:szCs w:val="16"/>
                <w:lang w:eastAsia="zh-CN"/>
              </w:rPr>
            </w:pPr>
            <w:r w:rsidRPr="00C07C4A">
              <w:rPr>
                <w:color w:val="000000"/>
                <w:sz w:val="16"/>
                <w:szCs w:val="16"/>
                <w:lang w:eastAsia="zh-CN"/>
              </w:rPr>
              <w:t>The -5V rail monitor.</w:t>
            </w:r>
          </w:p>
        </w:tc>
      </w:tr>
      <w:tr w:rsidR="009276DC" w:rsidRPr="00C07C4A" w14:paraId="4CC95BE0" w14:textId="77777777" w:rsidTr="00B91A7B">
        <w:tc>
          <w:tcPr>
            <w:tcW w:w="1345" w:type="dxa"/>
            <w:shd w:val="clear" w:color="auto" w:fill="auto"/>
            <w:noWrap/>
            <w:vAlign w:val="bottom"/>
            <w:hideMark/>
          </w:tcPr>
          <w:p w14:paraId="02E9C3AF" w14:textId="77777777" w:rsidR="009276DC" w:rsidRPr="00C07C4A" w:rsidRDefault="009276DC" w:rsidP="00835A56">
            <w:pPr>
              <w:rPr>
                <w:color w:val="000000"/>
                <w:sz w:val="16"/>
                <w:szCs w:val="16"/>
                <w:lang w:eastAsia="zh-CN"/>
              </w:rPr>
            </w:pPr>
            <w:r w:rsidRPr="00C07C4A">
              <w:rPr>
                <w:color w:val="000000"/>
                <w:sz w:val="16"/>
                <w:szCs w:val="16"/>
                <w:lang w:eastAsia="zh-CN"/>
              </w:rPr>
              <w:t>2717908998</w:t>
            </w:r>
          </w:p>
        </w:tc>
        <w:tc>
          <w:tcPr>
            <w:tcW w:w="2340" w:type="dxa"/>
            <w:shd w:val="clear" w:color="auto" w:fill="auto"/>
            <w:noWrap/>
            <w:vAlign w:val="bottom"/>
            <w:hideMark/>
          </w:tcPr>
          <w:p w14:paraId="5D04BC8E" w14:textId="77777777" w:rsidR="009276DC" w:rsidRPr="00C07C4A" w:rsidRDefault="009276DC" w:rsidP="00835A56">
            <w:pPr>
              <w:rPr>
                <w:color w:val="000000"/>
                <w:sz w:val="16"/>
                <w:szCs w:val="16"/>
                <w:lang w:eastAsia="zh-CN"/>
              </w:rPr>
            </w:pPr>
            <w:r w:rsidRPr="00C07C4A">
              <w:rPr>
                <w:color w:val="000000"/>
                <w:sz w:val="16"/>
                <w:szCs w:val="16"/>
                <w:lang w:eastAsia="zh-CN"/>
              </w:rPr>
              <w:t>+3.3V Rail</w:t>
            </w:r>
          </w:p>
        </w:tc>
        <w:tc>
          <w:tcPr>
            <w:tcW w:w="630" w:type="dxa"/>
            <w:shd w:val="clear" w:color="auto" w:fill="auto"/>
            <w:noWrap/>
            <w:vAlign w:val="bottom"/>
            <w:hideMark/>
          </w:tcPr>
          <w:p w14:paraId="19C28555"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5681CE04" w14:textId="77777777" w:rsidR="009276DC" w:rsidRPr="00C07C4A" w:rsidRDefault="009276DC" w:rsidP="00835A56">
            <w:pPr>
              <w:rPr>
                <w:color w:val="000000"/>
                <w:sz w:val="16"/>
                <w:szCs w:val="16"/>
                <w:lang w:eastAsia="zh-CN"/>
              </w:rPr>
            </w:pPr>
            <w:r w:rsidRPr="00C07C4A">
              <w:rPr>
                <w:color w:val="000000"/>
                <w:sz w:val="16"/>
                <w:szCs w:val="16"/>
                <w:lang w:eastAsia="zh-CN"/>
              </w:rPr>
              <w:t>The +3.3V rail monitor.</w:t>
            </w:r>
          </w:p>
        </w:tc>
      </w:tr>
      <w:tr w:rsidR="009276DC" w:rsidRPr="00C07C4A" w14:paraId="4492B43C" w14:textId="77777777" w:rsidTr="00B91A7B">
        <w:tc>
          <w:tcPr>
            <w:tcW w:w="1345" w:type="dxa"/>
            <w:shd w:val="clear" w:color="auto" w:fill="auto"/>
            <w:noWrap/>
            <w:vAlign w:val="bottom"/>
            <w:hideMark/>
          </w:tcPr>
          <w:p w14:paraId="63D673D8" w14:textId="77777777" w:rsidR="009276DC" w:rsidRPr="00C07C4A" w:rsidRDefault="009276DC" w:rsidP="00835A56">
            <w:pPr>
              <w:rPr>
                <w:color w:val="000000"/>
                <w:sz w:val="16"/>
                <w:szCs w:val="16"/>
                <w:lang w:eastAsia="zh-CN"/>
              </w:rPr>
            </w:pPr>
            <w:r w:rsidRPr="00C07C4A">
              <w:rPr>
                <w:color w:val="000000"/>
                <w:sz w:val="16"/>
                <w:szCs w:val="16"/>
                <w:lang w:eastAsia="zh-CN"/>
              </w:rPr>
              <w:t>2717908999</w:t>
            </w:r>
          </w:p>
        </w:tc>
        <w:tc>
          <w:tcPr>
            <w:tcW w:w="2340" w:type="dxa"/>
            <w:shd w:val="clear" w:color="auto" w:fill="auto"/>
            <w:noWrap/>
            <w:vAlign w:val="bottom"/>
            <w:hideMark/>
          </w:tcPr>
          <w:p w14:paraId="35270CA5" w14:textId="77777777" w:rsidR="009276DC" w:rsidRPr="00C07C4A" w:rsidRDefault="009276DC" w:rsidP="00835A56">
            <w:pPr>
              <w:rPr>
                <w:color w:val="000000"/>
                <w:sz w:val="16"/>
                <w:szCs w:val="16"/>
                <w:lang w:eastAsia="zh-CN"/>
              </w:rPr>
            </w:pPr>
            <w:r w:rsidRPr="00C07C4A">
              <w:rPr>
                <w:color w:val="000000"/>
                <w:sz w:val="16"/>
                <w:szCs w:val="16"/>
                <w:lang w:eastAsia="zh-CN"/>
              </w:rPr>
              <w:t>+2.5V Rail</w:t>
            </w:r>
          </w:p>
        </w:tc>
        <w:tc>
          <w:tcPr>
            <w:tcW w:w="630" w:type="dxa"/>
            <w:shd w:val="clear" w:color="auto" w:fill="auto"/>
            <w:noWrap/>
            <w:vAlign w:val="bottom"/>
            <w:hideMark/>
          </w:tcPr>
          <w:p w14:paraId="361CF45A"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0FD6F571" w14:textId="77777777" w:rsidR="009276DC" w:rsidRPr="00C07C4A" w:rsidRDefault="009276DC" w:rsidP="00835A56">
            <w:pPr>
              <w:rPr>
                <w:color w:val="000000"/>
                <w:sz w:val="16"/>
                <w:szCs w:val="16"/>
                <w:lang w:eastAsia="zh-CN"/>
              </w:rPr>
            </w:pPr>
            <w:r w:rsidRPr="00C07C4A">
              <w:rPr>
                <w:color w:val="000000"/>
                <w:sz w:val="16"/>
                <w:szCs w:val="16"/>
                <w:lang w:eastAsia="zh-CN"/>
              </w:rPr>
              <w:t>The +2.5V rail monitor.</w:t>
            </w:r>
          </w:p>
        </w:tc>
      </w:tr>
      <w:tr w:rsidR="009276DC" w:rsidRPr="00C07C4A" w14:paraId="070AC520" w14:textId="77777777" w:rsidTr="00B91A7B">
        <w:tc>
          <w:tcPr>
            <w:tcW w:w="1345" w:type="dxa"/>
            <w:shd w:val="clear" w:color="auto" w:fill="auto"/>
            <w:noWrap/>
            <w:vAlign w:val="bottom"/>
            <w:hideMark/>
          </w:tcPr>
          <w:p w14:paraId="4B1946E0" w14:textId="77777777" w:rsidR="009276DC" w:rsidRPr="00C07C4A" w:rsidRDefault="009276DC" w:rsidP="00835A56">
            <w:pPr>
              <w:rPr>
                <w:color w:val="000000"/>
                <w:sz w:val="16"/>
                <w:szCs w:val="16"/>
                <w:lang w:eastAsia="zh-CN"/>
              </w:rPr>
            </w:pPr>
            <w:r w:rsidRPr="00C07C4A">
              <w:rPr>
                <w:color w:val="000000"/>
                <w:sz w:val="16"/>
                <w:szCs w:val="16"/>
                <w:lang w:eastAsia="zh-CN"/>
              </w:rPr>
              <w:t>2717909000</w:t>
            </w:r>
          </w:p>
        </w:tc>
        <w:tc>
          <w:tcPr>
            <w:tcW w:w="2340" w:type="dxa"/>
            <w:shd w:val="clear" w:color="auto" w:fill="auto"/>
            <w:noWrap/>
            <w:vAlign w:val="bottom"/>
            <w:hideMark/>
          </w:tcPr>
          <w:p w14:paraId="23C0DA7D" w14:textId="77777777" w:rsidR="009276DC" w:rsidRPr="00C07C4A" w:rsidRDefault="009276DC" w:rsidP="00835A56">
            <w:pPr>
              <w:rPr>
                <w:color w:val="000000"/>
                <w:sz w:val="16"/>
                <w:szCs w:val="16"/>
                <w:lang w:eastAsia="zh-CN"/>
              </w:rPr>
            </w:pPr>
            <w:r w:rsidRPr="00C07C4A">
              <w:rPr>
                <w:color w:val="000000"/>
                <w:sz w:val="16"/>
                <w:szCs w:val="16"/>
                <w:lang w:eastAsia="zh-CN"/>
              </w:rPr>
              <w:t>+1.5V Rail</w:t>
            </w:r>
          </w:p>
        </w:tc>
        <w:tc>
          <w:tcPr>
            <w:tcW w:w="630" w:type="dxa"/>
            <w:shd w:val="clear" w:color="auto" w:fill="auto"/>
            <w:noWrap/>
            <w:vAlign w:val="bottom"/>
            <w:hideMark/>
          </w:tcPr>
          <w:p w14:paraId="388AC274"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3E52BC33" w14:textId="77777777" w:rsidR="009276DC" w:rsidRPr="00C07C4A" w:rsidRDefault="009276DC" w:rsidP="00835A56">
            <w:pPr>
              <w:rPr>
                <w:color w:val="000000"/>
                <w:sz w:val="16"/>
                <w:szCs w:val="16"/>
                <w:lang w:eastAsia="zh-CN"/>
              </w:rPr>
            </w:pPr>
            <w:r w:rsidRPr="00C07C4A">
              <w:rPr>
                <w:color w:val="000000"/>
                <w:sz w:val="16"/>
                <w:szCs w:val="16"/>
                <w:lang w:eastAsia="zh-CN"/>
              </w:rPr>
              <w:t>The +1.5V rail monitor.</w:t>
            </w:r>
          </w:p>
        </w:tc>
      </w:tr>
      <w:tr w:rsidR="009276DC" w:rsidRPr="00C07C4A" w14:paraId="6CE9CA51" w14:textId="77777777" w:rsidTr="00B91A7B">
        <w:tc>
          <w:tcPr>
            <w:tcW w:w="1345" w:type="dxa"/>
            <w:shd w:val="clear" w:color="auto" w:fill="auto"/>
            <w:noWrap/>
            <w:vAlign w:val="bottom"/>
            <w:hideMark/>
          </w:tcPr>
          <w:p w14:paraId="433912E0" w14:textId="77777777" w:rsidR="009276DC" w:rsidRPr="00C07C4A" w:rsidRDefault="009276DC" w:rsidP="00835A56">
            <w:pPr>
              <w:rPr>
                <w:color w:val="000000"/>
                <w:sz w:val="16"/>
                <w:szCs w:val="16"/>
                <w:lang w:eastAsia="zh-CN"/>
              </w:rPr>
            </w:pPr>
            <w:r w:rsidRPr="00C07C4A">
              <w:rPr>
                <w:color w:val="000000"/>
                <w:sz w:val="16"/>
                <w:szCs w:val="16"/>
                <w:lang w:eastAsia="zh-CN"/>
              </w:rPr>
              <w:t>2717909001</w:t>
            </w:r>
          </w:p>
        </w:tc>
        <w:tc>
          <w:tcPr>
            <w:tcW w:w="2340" w:type="dxa"/>
            <w:shd w:val="clear" w:color="auto" w:fill="auto"/>
            <w:noWrap/>
            <w:vAlign w:val="bottom"/>
            <w:hideMark/>
          </w:tcPr>
          <w:p w14:paraId="7F95E254" w14:textId="77777777" w:rsidR="009276DC" w:rsidRPr="00C07C4A" w:rsidRDefault="009276DC" w:rsidP="00835A56">
            <w:pPr>
              <w:rPr>
                <w:color w:val="000000"/>
                <w:sz w:val="16"/>
                <w:szCs w:val="16"/>
                <w:lang w:eastAsia="zh-CN"/>
              </w:rPr>
            </w:pPr>
            <w:r w:rsidRPr="00C07C4A">
              <w:rPr>
                <w:color w:val="000000"/>
                <w:sz w:val="16"/>
                <w:szCs w:val="16"/>
                <w:lang w:eastAsia="zh-CN"/>
              </w:rPr>
              <w:t>Processor Core Voltage</w:t>
            </w:r>
          </w:p>
        </w:tc>
        <w:tc>
          <w:tcPr>
            <w:tcW w:w="630" w:type="dxa"/>
            <w:shd w:val="clear" w:color="auto" w:fill="auto"/>
            <w:noWrap/>
            <w:vAlign w:val="bottom"/>
            <w:hideMark/>
          </w:tcPr>
          <w:p w14:paraId="3418B13E"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325473C3" w14:textId="77777777" w:rsidR="009276DC" w:rsidRPr="00C07C4A" w:rsidRDefault="009276DC" w:rsidP="00835A56">
            <w:pPr>
              <w:rPr>
                <w:color w:val="000000"/>
                <w:sz w:val="16"/>
                <w:szCs w:val="16"/>
                <w:lang w:eastAsia="zh-CN"/>
              </w:rPr>
            </w:pPr>
            <w:r w:rsidRPr="00C07C4A">
              <w:rPr>
                <w:color w:val="000000"/>
                <w:sz w:val="16"/>
                <w:szCs w:val="16"/>
                <w:lang w:eastAsia="zh-CN"/>
              </w:rPr>
              <w:t>Processor's Core Voltage.</w:t>
            </w:r>
          </w:p>
        </w:tc>
      </w:tr>
      <w:tr w:rsidR="009276DC" w:rsidRPr="00C07C4A" w14:paraId="1962FF7A" w14:textId="77777777" w:rsidTr="00B91A7B">
        <w:tc>
          <w:tcPr>
            <w:tcW w:w="1345" w:type="dxa"/>
            <w:shd w:val="clear" w:color="auto" w:fill="auto"/>
            <w:noWrap/>
            <w:vAlign w:val="bottom"/>
            <w:hideMark/>
          </w:tcPr>
          <w:p w14:paraId="60037465" w14:textId="0D931A32" w:rsidR="009276DC" w:rsidRPr="00C07C4A" w:rsidRDefault="009276DC" w:rsidP="00835A56">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5</w:t>
            </w:r>
          </w:p>
        </w:tc>
        <w:tc>
          <w:tcPr>
            <w:tcW w:w="2340" w:type="dxa"/>
            <w:shd w:val="clear" w:color="auto" w:fill="auto"/>
            <w:noWrap/>
            <w:vAlign w:val="bottom"/>
            <w:hideMark/>
          </w:tcPr>
          <w:p w14:paraId="7F9520FA" w14:textId="77777777" w:rsidR="009276DC" w:rsidRPr="00C07C4A" w:rsidRDefault="009276DC" w:rsidP="00835A56">
            <w:pPr>
              <w:rPr>
                <w:color w:val="000000"/>
                <w:sz w:val="16"/>
                <w:szCs w:val="16"/>
                <w:lang w:eastAsia="zh-CN"/>
              </w:rPr>
            </w:pPr>
            <w:r w:rsidRPr="00C07C4A">
              <w:rPr>
                <w:color w:val="000000"/>
                <w:sz w:val="16"/>
                <w:szCs w:val="16"/>
                <w:lang w:eastAsia="zh-CN"/>
              </w:rPr>
              <w:t>PSU Inlet Voltage</w:t>
            </w:r>
          </w:p>
        </w:tc>
        <w:tc>
          <w:tcPr>
            <w:tcW w:w="630" w:type="dxa"/>
            <w:shd w:val="clear" w:color="auto" w:fill="auto"/>
            <w:noWrap/>
            <w:vAlign w:val="bottom"/>
            <w:hideMark/>
          </w:tcPr>
          <w:p w14:paraId="171F124E"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1E0DFB00" w14:textId="77777777" w:rsidR="009276DC" w:rsidRPr="00C07C4A" w:rsidRDefault="009276DC" w:rsidP="00835A56">
            <w:pPr>
              <w:rPr>
                <w:color w:val="000000"/>
                <w:sz w:val="16"/>
                <w:szCs w:val="16"/>
                <w:lang w:eastAsia="zh-CN"/>
              </w:rPr>
            </w:pPr>
            <w:r w:rsidRPr="00C07C4A">
              <w:rPr>
                <w:color w:val="000000"/>
                <w:sz w:val="16"/>
                <w:szCs w:val="16"/>
                <w:lang w:eastAsia="zh-CN"/>
              </w:rPr>
              <w:t>Power Supplie's Inlet Voltage Monitor.</w:t>
            </w:r>
          </w:p>
        </w:tc>
      </w:tr>
      <w:tr w:rsidR="009276DC" w:rsidRPr="00C07C4A" w14:paraId="57BC5CE4" w14:textId="77777777" w:rsidTr="00B91A7B">
        <w:tc>
          <w:tcPr>
            <w:tcW w:w="1345" w:type="dxa"/>
            <w:shd w:val="clear" w:color="auto" w:fill="auto"/>
            <w:noWrap/>
            <w:vAlign w:val="bottom"/>
            <w:hideMark/>
          </w:tcPr>
          <w:p w14:paraId="05EFA1F2" w14:textId="1C1EBD79" w:rsidR="009276DC" w:rsidRPr="00C07C4A" w:rsidRDefault="009276DC" w:rsidP="00835A56">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6</w:t>
            </w:r>
          </w:p>
        </w:tc>
        <w:tc>
          <w:tcPr>
            <w:tcW w:w="2340" w:type="dxa"/>
            <w:shd w:val="clear" w:color="auto" w:fill="auto"/>
            <w:noWrap/>
            <w:vAlign w:val="bottom"/>
            <w:hideMark/>
          </w:tcPr>
          <w:p w14:paraId="55248459" w14:textId="77777777" w:rsidR="009276DC" w:rsidRPr="00C07C4A" w:rsidRDefault="009276DC" w:rsidP="00835A56">
            <w:pPr>
              <w:rPr>
                <w:color w:val="000000"/>
                <w:sz w:val="16"/>
                <w:szCs w:val="16"/>
                <w:lang w:eastAsia="zh-CN"/>
              </w:rPr>
            </w:pPr>
            <w:r w:rsidRPr="00C07C4A">
              <w:rPr>
                <w:color w:val="000000"/>
                <w:sz w:val="16"/>
                <w:szCs w:val="16"/>
                <w:lang w:eastAsia="zh-CN"/>
              </w:rPr>
              <w:t>MCH Voltage</w:t>
            </w:r>
          </w:p>
        </w:tc>
        <w:tc>
          <w:tcPr>
            <w:tcW w:w="630" w:type="dxa"/>
            <w:shd w:val="clear" w:color="auto" w:fill="auto"/>
            <w:noWrap/>
            <w:vAlign w:val="bottom"/>
            <w:hideMark/>
          </w:tcPr>
          <w:p w14:paraId="74F63673"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2493DE1A" w14:textId="77777777" w:rsidR="009276DC" w:rsidRPr="00C07C4A" w:rsidRDefault="009276DC" w:rsidP="00835A56">
            <w:pPr>
              <w:rPr>
                <w:color w:val="000000"/>
                <w:sz w:val="16"/>
                <w:szCs w:val="16"/>
                <w:lang w:eastAsia="zh-CN"/>
              </w:rPr>
            </w:pPr>
            <w:r w:rsidRPr="00C07C4A">
              <w:rPr>
                <w:color w:val="000000"/>
                <w:sz w:val="16"/>
                <w:szCs w:val="16"/>
                <w:lang w:eastAsia="zh-CN"/>
              </w:rPr>
              <w:t>MCH Voltage Monitor.</w:t>
            </w:r>
          </w:p>
        </w:tc>
      </w:tr>
      <w:tr w:rsidR="009276DC" w:rsidRPr="00C07C4A" w14:paraId="134E79F6" w14:textId="77777777" w:rsidTr="00B91A7B">
        <w:tc>
          <w:tcPr>
            <w:tcW w:w="1345" w:type="dxa"/>
            <w:shd w:val="clear" w:color="auto" w:fill="auto"/>
            <w:noWrap/>
            <w:vAlign w:val="bottom"/>
            <w:hideMark/>
          </w:tcPr>
          <w:p w14:paraId="704481AC" w14:textId="54071E10" w:rsidR="009276DC" w:rsidRPr="00C07C4A" w:rsidRDefault="009276DC" w:rsidP="00835A56">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7</w:t>
            </w:r>
          </w:p>
        </w:tc>
        <w:tc>
          <w:tcPr>
            <w:tcW w:w="2340" w:type="dxa"/>
            <w:shd w:val="clear" w:color="auto" w:fill="auto"/>
            <w:noWrap/>
            <w:vAlign w:val="bottom"/>
            <w:hideMark/>
          </w:tcPr>
          <w:p w14:paraId="0F2FA470" w14:textId="77777777" w:rsidR="009276DC" w:rsidRPr="00C07C4A" w:rsidRDefault="009276DC" w:rsidP="00835A56">
            <w:pPr>
              <w:rPr>
                <w:color w:val="000000"/>
                <w:sz w:val="16"/>
                <w:szCs w:val="16"/>
                <w:lang w:eastAsia="zh-CN"/>
              </w:rPr>
            </w:pPr>
            <w:r w:rsidRPr="00C07C4A">
              <w:rPr>
                <w:color w:val="000000"/>
                <w:sz w:val="16"/>
                <w:szCs w:val="16"/>
                <w:lang w:eastAsia="zh-CN"/>
              </w:rPr>
              <w:t>+3.3V Standby Rail</w:t>
            </w:r>
          </w:p>
        </w:tc>
        <w:tc>
          <w:tcPr>
            <w:tcW w:w="630" w:type="dxa"/>
            <w:shd w:val="clear" w:color="auto" w:fill="auto"/>
            <w:noWrap/>
            <w:vAlign w:val="bottom"/>
            <w:hideMark/>
          </w:tcPr>
          <w:p w14:paraId="31C42764"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4D2804D7" w14:textId="77777777" w:rsidR="009276DC" w:rsidRPr="00C07C4A" w:rsidRDefault="009276DC" w:rsidP="00835A56">
            <w:pPr>
              <w:rPr>
                <w:color w:val="000000"/>
                <w:sz w:val="16"/>
                <w:szCs w:val="16"/>
                <w:lang w:eastAsia="zh-CN"/>
              </w:rPr>
            </w:pPr>
            <w:r w:rsidRPr="00C07C4A">
              <w:rPr>
                <w:color w:val="000000"/>
                <w:sz w:val="16"/>
                <w:szCs w:val="16"/>
                <w:lang w:eastAsia="zh-CN"/>
              </w:rPr>
              <w:t>The +3.3V standby rail monitor.</w:t>
            </w:r>
          </w:p>
        </w:tc>
      </w:tr>
      <w:tr w:rsidR="009276DC" w:rsidRPr="00C07C4A" w14:paraId="23FDDD04" w14:textId="77777777" w:rsidTr="00B91A7B">
        <w:tc>
          <w:tcPr>
            <w:tcW w:w="1345" w:type="dxa"/>
            <w:shd w:val="clear" w:color="auto" w:fill="auto"/>
            <w:noWrap/>
            <w:vAlign w:val="bottom"/>
            <w:hideMark/>
          </w:tcPr>
          <w:p w14:paraId="44A97B47" w14:textId="4E8A1791" w:rsidR="009276DC" w:rsidRPr="00C07C4A" w:rsidRDefault="009276DC" w:rsidP="00835A56">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8</w:t>
            </w:r>
          </w:p>
        </w:tc>
        <w:tc>
          <w:tcPr>
            <w:tcW w:w="2340" w:type="dxa"/>
            <w:shd w:val="clear" w:color="auto" w:fill="auto"/>
            <w:noWrap/>
            <w:vAlign w:val="bottom"/>
            <w:hideMark/>
          </w:tcPr>
          <w:p w14:paraId="34EB3360" w14:textId="77777777" w:rsidR="009276DC" w:rsidRPr="00C07C4A" w:rsidRDefault="009276DC" w:rsidP="00835A56">
            <w:pPr>
              <w:rPr>
                <w:color w:val="000000"/>
                <w:sz w:val="16"/>
                <w:szCs w:val="16"/>
                <w:lang w:eastAsia="zh-CN"/>
              </w:rPr>
            </w:pPr>
            <w:r w:rsidRPr="00C07C4A">
              <w:rPr>
                <w:color w:val="000000"/>
                <w:sz w:val="16"/>
                <w:szCs w:val="16"/>
                <w:lang w:eastAsia="zh-CN"/>
              </w:rPr>
              <w:t>System Agent Voltage</w:t>
            </w:r>
          </w:p>
        </w:tc>
        <w:tc>
          <w:tcPr>
            <w:tcW w:w="630" w:type="dxa"/>
            <w:shd w:val="clear" w:color="auto" w:fill="auto"/>
            <w:noWrap/>
            <w:vAlign w:val="bottom"/>
            <w:hideMark/>
          </w:tcPr>
          <w:p w14:paraId="3E1EC8E2"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3E0D6C3B" w14:textId="77777777" w:rsidR="009276DC" w:rsidRPr="00C07C4A" w:rsidRDefault="009276DC" w:rsidP="00835A56">
            <w:pPr>
              <w:rPr>
                <w:color w:val="000000"/>
                <w:sz w:val="16"/>
                <w:szCs w:val="16"/>
                <w:lang w:eastAsia="zh-CN"/>
              </w:rPr>
            </w:pPr>
            <w:r w:rsidRPr="00C07C4A">
              <w:rPr>
                <w:color w:val="000000"/>
                <w:sz w:val="16"/>
                <w:szCs w:val="16"/>
                <w:lang w:eastAsia="zh-CN"/>
              </w:rPr>
              <w:t>System Agent Votlage Monitor.</w:t>
            </w:r>
          </w:p>
        </w:tc>
      </w:tr>
      <w:tr w:rsidR="009276DC" w:rsidRPr="00C07C4A" w14:paraId="5698300E" w14:textId="77777777" w:rsidTr="00B91A7B">
        <w:tc>
          <w:tcPr>
            <w:tcW w:w="1345" w:type="dxa"/>
            <w:shd w:val="clear" w:color="auto" w:fill="auto"/>
            <w:noWrap/>
            <w:vAlign w:val="bottom"/>
            <w:hideMark/>
          </w:tcPr>
          <w:p w14:paraId="5D14A42A" w14:textId="5DEFF98E" w:rsidR="009276DC" w:rsidRPr="00C07C4A" w:rsidRDefault="009276DC" w:rsidP="00835A56">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9</w:t>
            </w:r>
          </w:p>
        </w:tc>
        <w:tc>
          <w:tcPr>
            <w:tcW w:w="2340" w:type="dxa"/>
            <w:shd w:val="clear" w:color="auto" w:fill="auto"/>
            <w:noWrap/>
            <w:vAlign w:val="bottom"/>
            <w:hideMark/>
          </w:tcPr>
          <w:p w14:paraId="7BEAC48F" w14:textId="77777777" w:rsidR="009276DC" w:rsidRPr="00C07C4A" w:rsidRDefault="009276DC" w:rsidP="00835A56">
            <w:pPr>
              <w:rPr>
                <w:color w:val="000000"/>
                <w:sz w:val="16"/>
                <w:szCs w:val="16"/>
                <w:lang w:eastAsia="zh-CN"/>
              </w:rPr>
            </w:pPr>
            <w:r w:rsidRPr="00C07C4A">
              <w:rPr>
                <w:color w:val="000000"/>
                <w:sz w:val="16"/>
                <w:szCs w:val="16"/>
                <w:lang w:eastAsia="zh-CN"/>
              </w:rPr>
              <w:t>+1.8V Rail</w:t>
            </w:r>
          </w:p>
        </w:tc>
        <w:tc>
          <w:tcPr>
            <w:tcW w:w="630" w:type="dxa"/>
            <w:shd w:val="clear" w:color="auto" w:fill="auto"/>
            <w:noWrap/>
            <w:vAlign w:val="bottom"/>
            <w:hideMark/>
          </w:tcPr>
          <w:p w14:paraId="788391F7"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A839FD9" w14:textId="77777777" w:rsidR="009276DC" w:rsidRPr="00C07C4A" w:rsidRDefault="009276DC" w:rsidP="00835A56">
            <w:pPr>
              <w:rPr>
                <w:color w:val="000000"/>
                <w:sz w:val="16"/>
                <w:szCs w:val="16"/>
                <w:lang w:eastAsia="zh-CN"/>
              </w:rPr>
            </w:pPr>
            <w:r w:rsidRPr="00C07C4A">
              <w:rPr>
                <w:color w:val="000000"/>
                <w:sz w:val="16"/>
                <w:szCs w:val="16"/>
                <w:lang w:eastAsia="zh-CN"/>
              </w:rPr>
              <w:t>The +1.8V rail monitor.</w:t>
            </w:r>
          </w:p>
        </w:tc>
      </w:tr>
      <w:tr w:rsidR="009276DC" w:rsidRPr="00C07C4A" w14:paraId="1C879F47" w14:textId="77777777" w:rsidTr="00B91A7B">
        <w:tc>
          <w:tcPr>
            <w:tcW w:w="1345" w:type="dxa"/>
            <w:shd w:val="clear" w:color="auto" w:fill="auto"/>
            <w:noWrap/>
            <w:vAlign w:val="bottom"/>
            <w:hideMark/>
          </w:tcPr>
          <w:p w14:paraId="27787C54" w14:textId="59C902A8" w:rsidR="009276DC" w:rsidRPr="00C07C4A" w:rsidRDefault="009276DC" w:rsidP="00835A56">
            <w:pPr>
              <w:rPr>
                <w:color w:val="000000"/>
                <w:sz w:val="16"/>
                <w:szCs w:val="16"/>
                <w:lang w:eastAsia="zh-CN"/>
              </w:rPr>
            </w:pPr>
            <w:r w:rsidRPr="00C07C4A">
              <w:rPr>
                <w:color w:val="000000"/>
                <w:sz w:val="16"/>
                <w:szCs w:val="16"/>
                <w:lang w:eastAsia="zh-CN"/>
              </w:rPr>
              <w:t>27179090</w:t>
            </w:r>
            <w:r w:rsidR="00905F8A">
              <w:rPr>
                <w:color w:val="000000"/>
                <w:sz w:val="16"/>
                <w:szCs w:val="16"/>
                <w:lang w:eastAsia="zh-CN"/>
              </w:rPr>
              <w:t>010</w:t>
            </w:r>
          </w:p>
        </w:tc>
        <w:tc>
          <w:tcPr>
            <w:tcW w:w="2340" w:type="dxa"/>
            <w:shd w:val="clear" w:color="auto" w:fill="auto"/>
            <w:noWrap/>
            <w:vAlign w:val="bottom"/>
            <w:hideMark/>
          </w:tcPr>
          <w:p w14:paraId="544663ED" w14:textId="77777777" w:rsidR="009276DC" w:rsidRPr="00C07C4A" w:rsidRDefault="009276DC" w:rsidP="00835A56">
            <w:pPr>
              <w:rPr>
                <w:color w:val="000000"/>
                <w:sz w:val="16"/>
                <w:szCs w:val="16"/>
                <w:lang w:eastAsia="zh-CN"/>
              </w:rPr>
            </w:pPr>
            <w:r w:rsidRPr="00C07C4A">
              <w:rPr>
                <w:color w:val="000000"/>
                <w:sz w:val="16"/>
                <w:szCs w:val="16"/>
                <w:lang w:eastAsia="zh-CN"/>
              </w:rPr>
              <w:t>PCH Voltage</w:t>
            </w:r>
          </w:p>
        </w:tc>
        <w:tc>
          <w:tcPr>
            <w:tcW w:w="630" w:type="dxa"/>
            <w:shd w:val="clear" w:color="auto" w:fill="auto"/>
            <w:noWrap/>
            <w:vAlign w:val="bottom"/>
            <w:hideMark/>
          </w:tcPr>
          <w:p w14:paraId="2B746AE4"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2C3586F8" w14:textId="77777777" w:rsidR="009276DC" w:rsidRPr="00C07C4A" w:rsidRDefault="009276DC" w:rsidP="00835A56">
            <w:pPr>
              <w:rPr>
                <w:color w:val="000000"/>
                <w:sz w:val="16"/>
                <w:szCs w:val="16"/>
                <w:lang w:eastAsia="zh-CN"/>
              </w:rPr>
            </w:pPr>
            <w:r w:rsidRPr="00C07C4A">
              <w:rPr>
                <w:color w:val="000000"/>
                <w:sz w:val="16"/>
                <w:szCs w:val="16"/>
                <w:lang w:eastAsia="zh-CN"/>
              </w:rPr>
              <w:t>PCH Voltage Monitor.</w:t>
            </w:r>
          </w:p>
        </w:tc>
      </w:tr>
      <w:tr w:rsidR="009276DC" w:rsidRPr="00C07C4A" w14:paraId="21A21F91" w14:textId="77777777" w:rsidTr="00B91A7B">
        <w:tc>
          <w:tcPr>
            <w:tcW w:w="1345" w:type="dxa"/>
            <w:shd w:val="clear" w:color="auto" w:fill="auto"/>
            <w:noWrap/>
            <w:vAlign w:val="bottom"/>
            <w:hideMark/>
          </w:tcPr>
          <w:p w14:paraId="19F62FB3" w14:textId="0F77C897" w:rsidR="009276DC" w:rsidRPr="00C07C4A" w:rsidRDefault="009276DC" w:rsidP="00835A56">
            <w:pPr>
              <w:rPr>
                <w:color w:val="000000"/>
                <w:sz w:val="16"/>
                <w:szCs w:val="16"/>
                <w:lang w:eastAsia="zh-CN"/>
              </w:rPr>
            </w:pPr>
            <w:r w:rsidRPr="00C07C4A">
              <w:rPr>
                <w:color w:val="000000"/>
                <w:sz w:val="16"/>
                <w:szCs w:val="16"/>
                <w:lang w:eastAsia="zh-CN"/>
              </w:rPr>
              <w:t>27179090</w:t>
            </w:r>
            <w:r w:rsidR="00905F8A">
              <w:rPr>
                <w:color w:val="000000"/>
                <w:sz w:val="16"/>
                <w:szCs w:val="16"/>
                <w:lang w:eastAsia="zh-CN"/>
              </w:rPr>
              <w:t>011</w:t>
            </w:r>
          </w:p>
        </w:tc>
        <w:tc>
          <w:tcPr>
            <w:tcW w:w="2340" w:type="dxa"/>
            <w:shd w:val="clear" w:color="auto" w:fill="auto"/>
            <w:noWrap/>
            <w:vAlign w:val="bottom"/>
            <w:hideMark/>
          </w:tcPr>
          <w:p w14:paraId="1490B5C1" w14:textId="77777777" w:rsidR="009276DC" w:rsidRPr="00C07C4A" w:rsidRDefault="009276DC" w:rsidP="00835A56">
            <w:pPr>
              <w:rPr>
                <w:color w:val="000000"/>
                <w:sz w:val="16"/>
                <w:szCs w:val="16"/>
                <w:lang w:eastAsia="zh-CN"/>
              </w:rPr>
            </w:pPr>
            <w:r w:rsidRPr="00C07C4A">
              <w:rPr>
                <w:color w:val="000000"/>
                <w:sz w:val="16"/>
                <w:szCs w:val="16"/>
                <w:lang w:eastAsia="zh-CN"/>
              </w:rPr>
              <w:t>Memory Voltage</w:t>
            </w:r>
          </w:p>
        </w:tc>
        <w:tc>
          <w:tcPr>
            <w:tcW w:w="630" w:type="dxa"/>
            <w:shd w:val="clear" w:color="auto" w:fill="auto"/>
            <w:noWrap/>
            <w:vAlign w:val="bottom"/>
            <w:hideMark/>
          </w:tcPr>
          <w:p w14:paraId="0E996AC8"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2EA240F1" w14:textId="77777777" w:rsidR="009276DC" w:rsidRPr="00C07C4A" w:rsidRDefault="009276DC" w:rsidP="00835A56">
            <w:pPr>
              <w:rPr>
                <w:color w:val="000000"/>
                <w:sz w:val="16"/>
                <w:szCs w:val="16"/>
                <w:lang w:eastAsia="zh-CN"/>
              </w:rPr>
            </w:pPr>
            <w:r w:rsidRPr="00C07C4A">
              <w:rPr>
                <w:color w:val="000000"/>
                <w:sz w:val="16"/>
                <w:szCs w:val="16"/>
                <w:lang w:eastAsia="zh-CN"/>
              </w:rPr>
              <w:t>Memory Voltage Monitor.</w:t>
            </w:r>
          </w:p>
        </w:tc>
      </w:tr>
      <w:tr w:rsidR="009276DC" w:rsidRPr="00C07C4A" w14:paraId="3C279069" w14:textId="77777777" w:rsidTr="00B91A7B">
        <w:tc>
          <w:tcPr>
            <w:tcW w:w="1345" w:type="dxa"/>
            <w:shd w:val="clear" w:color="auto" w:fill="auto"/>
            <w:noWrap/>
            <w:vAlign w:val="bottom"/>
            <w:hideMark/>
          </w:tcPr>
          <w:p w14:paraId="63A1B220" w14:textId="03F539B5" w:rsidR="009276DC" w:rsidRPr="00C07C4A" w:rsidRDefault="009276DC" w:rsidP="00905F8A">
            <w:pPr>
              <w:rPr>
                <w:color w:val="000000"/>
                <w:sz w:val="16"/>
                <w:szCs w:val="16"/>
                <w:lang w:eastAsia="zh-CN"/>
              </w:rPr>
            </w:pPr>
            <w:r w:rsidRPr="00C07C4A">
              <w:rPr>
                <w:color w:val="000000"/>
                <w:sz w:val="16"/>
                <w:szCs w:val="16"/>
                <w:lang w:eastAsia="zh-CN"/>
              </w:rPr>
              <w:t>271790900</w:t>
            </w:r>
            <w:r w:rsidR="00905F8A">
              <w:rPr>
                <w:color w:val="000000"/>
                <w:sz w:val="16"/>
                <w:szCs w:val="16"/>
                <w:lang w:eastAsia="zh-CN"/>
              </w:rPr>
              <w:t>12</w:t>
            </w:r>
          </w:p>
        </w:tc>
        <w:tc>
          <w:tcPr>
            <w:tcW w:w="2340" w:type="dxa"/>
            <w:shd w:val="clear" w:color="auto" w:fill="auto"/>
            <w:noWrap/>
            <w:vAlign w:val="bottom"/>
            <w:hideMark/>
          </w:tcPr>
          <w:p w14:paraId="4D3B5528" w14:textId="77777777" w:rsidR="009276DC" w:rsidRPr="00C07C4A" w:rsidRDefault="009276DC" w:rsidP="00835A56">
            <w:pPr>
              <w:rPr>
                <w:color w:val="000000"/>
                <w:sz w:val="16"/>
                <w:szCs w:val="16"/>
                <w:lang w:eastAsia="zh-CN"/>
              </w:rPr>
            </w:pPr>
            <w:r w:rsidRPr="00C07C4A">
              <w:rPr>
                <w:color w:val="000000"/>
                <w:sz w:val="16"/>
                <w:szCs w:val="16"/>
                <w:lang w:eastAsia="zh-CN"/>
              </w:rPr>
              <w:t>Battery Voltage</w:t>
            </w:r>
          </w:p>
        </w:tc>
        <w:tc>
          <w:tcPr>
            <w:tcW w:w="630" w:type="dxa"/>
            <w:shd w:val="clear" w:color="auto" w:fill="auto"/>
            <w:noWrap/>
            <w:vAlign w:val="bottom"/>
            <w:hideMark/>
          </w:tcPr>
          <w:p w14:paraId="783ED012"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1CC13C00" w14:textId="77777777" w:rsidR="009276DC" w:rsidRPr="00C07C4A" w:rsidRDefault="009276DC" w:rsidP="00835A56">
            <w:pPr>
              <w:rPr>
                <w:color w:val="000000"/>
                <w:sz w:val="16"/>
                <w:szCs w:val="16"/>
                <w:lang w:eastAsia="zh-CN"/>
              </w:rPr>
            </w:pPr>
            <w:r w:rsidRPr="00C07C4A">
              <w:rPr>
                <w:color w:val="000000"/>
                <w:sz w:val="16"/>
                <w:szCs w:val="16"/>
                <w:lang w:eastAsia="zh-CN"/>
              </w:rPr>
              <w:t>Battery Voltage Monitor.</w:t>
            </w:r>
          </w:p>
        </w:tc>
      </w:tr>
      <w:tr w:rsidR="009276DC" w:rsidRPr="00C07C4A" w14:paraId="18BDA1CF" w14:textId="77777777" w:rsidTr="00B91A7B">
        <w:tc>
          <w:tcPr>
            <w:tcW w:w="1345" w:type="dxa"/>
            <w:shd w:val="clear" w:color="auto" w:fill="auto"/>
            <w:noWrap/>
            <w:vAlign w:val="bottom"/>
            <w:hideMark/>
          </w:tcPr>
          <w:p w14:paraId="54DBDFC3" w14:textId="7A4D40FE" w:rsidR="009276DC" w:rsidRPr="00C07C4A" w:rsidRDefault="009276DC" w:rsidP="00835A56">
            <w:pPr>
              <w:rPr>
                <w:color w:val="000000"/>
                <w:sz w:val="16"/>
                <w:szCs w:val="16"/>
                <w:lang w:eastAsia="zh-CN"/>
              </w:rPr>
            </w:pPr>
            <w:r w:rsidRPr="00C07C4A">
              <w:rPr>
                <w:color w:val="000000"/>
                <w:sz w:val="16"/>
                <w:szCs w:val="16"/>
                <w:lang w:eastAsia="zh-CN"/>
              </w:rPr>
              <w:t>27179090</w:t>
            </w:r>
            <w:r w:rsidR="00905F8A">
              <w:rPr>
                <w:color w:val="000000"/>
                <w:sz w:val="16"/>
                <w:szCs w:val="16"/>
                <w:lang w:eastAsia="zh-CN"/>
              </w:rPr>
              <w:t>013</w:t>
            </w:r>
          </w:p>
        </w:tc>
        <w:tc>
          <w:tcPr>
            <w:tcW w:w="2340" w:type="dxa"/>
            <w:shd w:val="clear" w:color="auto" w:fill="auto"/>
            <w:noWrap/>
            <w:vAlign w:val="bottom"/>
            <w:hideMark/>
          </w:tcPr>
          <w:p w14:paraId="122430F5" w14:textId="77777777" w:rsidR="009276DC" w:rsidRPr="00C07C4A" w:rsidRDefault="009276DC" w:rsidP="00835A56">
            <w:pPr>
              <w:rPr>
                <w:color w:val="000000"/>
                <w:sz w:val="16"/>
                <w:szCs w:val="16"/>
                <w:lang w:eastAsia="zh-CN"/>
              </w:rPr>
            </w:pPr>
            <w:r w:rsidRPr="00C07C4A">
              <w:rPr>
                <w:color w:val="000000"/>
                <w:sz w:val="16"/>
                <w:szCs w:val="16"/>
                <w:lang w:eastAsia="zh-CN"/>
              </w:rPr>
              <w:t>CPU IO Voltage</w:t>
            </w:r>
          </w:p>
        </w:tc>
        <w:tc>
          <w:tcPr>
            <w:tcW w:w="630" w:type="dxa"/>
            <w:shd w:val="clear" w:color="auto" w:fill="auto"/>
            <w:noWrap/>
            <w:vAlign w:val="bottom"/>
            <w:hideMark/>
          </w:tcPr>
          <w:p w14:paraId="1176D6D0"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171B98B2" w14:textId="77777777" w:rsidR="009276DC" w:rsidRPr="00C07C4A" w:rsidRDefault="009276DC" w:rsidP="00835A56">
            <w:pPr>
              <w:rPr>
                <w:color w:val="000000"/>
                <w:sz w:val="16"/>
                <w:szCs w:val="16"/>
                <w:lang w:eastAsia="zh-CN"/>
              </w:rPr>
            </w:pPr>
            <w:r w:rsidRPr="00C07C4A">
              <w:rPr>
                <w:color w:val="000000"/>
                <w:sz w:val="16"/>
                <w:szCs w:val="16"/>
                <w:lang w:eastAsia="zh-CN"/>
              </w:rPr>
              <w:t>CPU IO Voltage Monitor.</w:t>
            </w:r>
          </w:p>
        </w:tc>
      </w:tr>
      <w:tr w:rsidR="009276DC" w:rsidRPr="00C07C4A" w14:paraId="089BF544" w14:textId="77777777" w:rsidTr="00B91A7B">
        <w:tc>
          <w:tcPr>
            <w:tcW w:w="1345" w:type="dxa"/>
            <w:shd w:val="clear" w:color="auto" w:fill="auto"/>
            <w:noWrap/>
            <w:vAlign w:val="bottom"/>
            <w:hideMark/>
          </w:tcPr>
          <w:p w14:paraId="3DF53E11" w14:textId="61135C55" w:rsidR="009276DC" w:rsidRPr="00C07C4A" w:rsidRDefault="009276DC" w:rsidP="00835A56">
            <w:pPr>
              <w:rPr>
                <w:color w:val="000000"/>
                <w:sz w:val="16"/>
                <w:szCs w:val="16"/>
                <w:lang w:eastAsia="zh-CN"/>
              </w:rPr>
            </w:pPr>
            <w:r w:rsidRPr="00C07C4A">
              <w:rPr>
                <w:color w:val="000000"/>
                <w:sz w:val="16"/>
                <w:szCs w:val="16"/>
                <w:lang w:eastAsia="zh-CN"/>
              </w:rPr>
              <w:t>27179090</w:t>
            </w:r>
            <w:r w:rsidR="00905F8A">
              <w:rPr>
                <w:color w:val="000000"/>
                <w:sz w:val="16"/>
                <w:szCs w:val="16"/>
                <w:lang w:eastAsia="zh-CN"/>
              </w:rPr>
              <w:t>014</w:t>
            </w:r>
          </w:p>
        </w:tc>
        <w:tc>
          <w:tcPr>
            <w:tcW w:w="2340" w:type="dxa"/>
            <w:shd w:val="clear" w:color="auto" w:fill="auto"/>
            <w:noWrap/>
            <w:vAlign w:val="bottom"/>
            <w:hideMark/>
          </w:tcPr>
          <w:p w14:paraId="045AF10A" w14:textId="77777777" w:rsidR="009276DC" w:rsidRPr="00C07C4A" w:rsidRDefault="009276DC" w:rsidP="00835A56">
            <w:pPr>
              <w:rPr>
                <w:color w:val="000000"/>
                <w:sz w:val="16"/>
                <w:szCs w:val="16"/>
                <w:lang w:eastAsia="zh-CN"/>
              </w:rPr>
            </w:pPr>
            <w:r w:rsidRPr="00C07C4A">
              <w:rPr>
                <w:color w:val="000000"/>
                <w:sz w:val="16"/>
                <w:szCs w:val="16"/>
                <w:lang w:eastAsia="zh-CN"/>
              </w:rPr>
              <w:t>CPU PLL Voltage</w:t>
            </w:r>
          </w:p>
        </w:tc>
        <w:tc>
          <w:tcPr>
            <w:tcW w:w="630" w:type="dxa"/>
            <w:shd w:val="clear" w:color="auto" w:fill="auto"/>
            <w:noWrap/>
            <w:vAlign w:val="bottom"/>
            <w:hideMark/>
          </w:tcPr>
          <w:p w14:paraId="2FDDBE76"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8E086B0" w14:textId="77777777" w:rsidR="009276DC" w:rsidRPr="00C07C4A" w:rsidRDefault="009276DC" w:rsidP="00835A56">
            <w:pPr>
              <w:rPr>
                <w:color w:val="000000"/>
                <w:sz w:val="16"/>
                <w:szCs w:val="16"/>
                <w:lang w:eastAsia="zh-CN"/>
              </w:rPr>
            </w:pPr>
            <w:r w:rsidRPr="00C07C4A">
              <w:rPr>
                <w:color w:val="000000"/>
                <w:sz w:val="16"/>
                <w:szCs w:val="16"/>
                <w:lang w:eastAsia="zh-CN"/>
              </w:rPr>
              <w:t>CPU PLL Voltage Monitor.</w:t>
            </w:r>
          </w:p>
        </w:tc>
      </w:tr>
      <w:tr w:rsidR="009276DC" w:rsidRPr="00C07C4A" w14:paraId="4C10B778" w14:textId="77777777" w:rsidTr="00B91A7B">
        <w:tc>
          <w:tcPr>
            <w:tcW w:w="1345" w:type="dxa"/>
            <w:shd w:val="clear" w:color="auto" w:fill="auto"/>
            <w:noWrap/>
            <w:vAlign w:val="bottom"/>
            <w:hideMark/>
          </w:tcPr>
          <w:p w14:paraId="621CF7AF" w14:textId="77777777" w:rsidR="009276DC" w:rsidRPr="00C07C4A" w:rsidRDefault="009276DC" w:rsidP="00835A56">
            <w:pPr>
              <w:rPr>
                <w:color w:val="000000"/>
                <w:sz w:val="16"/>
                <w:szCs w:val="16"/>
                <w:lang w:eastAsia="zh-CN"/>
              </w:rPr>
            </w:pPr>
            <w:r w:rsidRPr="00C07C4A">
              <w:rPr>
                <w:color w:val="000000"/>
                <w:sz w:val="16"/>
                <w:szCs w:val="16"/>
                <w:lang w:eastAsia="zh-CN"/>
              </w:rPr>
              <w:t>2751463425</w:t>
            </w:r>
          </w:p>
        </w:tc>
        <w:tc>
          <w:tcPr>
            <w:tcW w:w="2340" w:type="dxa"/>
            <w:shd w:val="clear" w:color="auto" w:fill="auto"/>
            <w:noWrap/>
            <w:vAlign w:val="bottom"/>
            <w:hideMark/>
          </w:tcPr>
          <w:p w14:paraId="0C56E771" w14:textId="77777777" w:rsidR="009276DC" w:rsidRPr="00C07C4A" w:rsidRDefault="009276DC" w:rsidP="00835A56">
            <w:pPr>
              <w:rPr>
                <w:color w:val="000000"/>
                <w:sz w:val="16"/>
                <w:szCs w:val="16"/>
                <w:lang w:eastAsia="zh-CN"/>
              </w:rPr>
            </w:pPr>
            <w:r w:rsidRPr="00C07C4A">
              <w:rPr>
                <w:color w:val="000000"/>
                <w:sz w:val="16"/>
                <w:szCs w:val="16"/>
                <w:lang w:eastAsia="zh-CN"/>
              </w:rPr>
              <w:t>CPU Fan Speed</w:t>
            </w:r>
          </w:p>
        </w:tc>
        <w:tc>
          <w:tcPr>
            <w:tcW w:w="630" w:type="dxa"/>
            <w:shd w:val="clear" w:color="auto" w:fill="auto"/>
            <w:noWrap/>
            <w:vAlign w:val="bottom"/>
            <w:hideMark/>
          </w:tcPr>
          <w:p w14:paraId="7CF99EFB"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0F550796"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CPU fan.</w:t>
            </w:r>
          </w:p>
        </w:tc>
      </w:tr>
      <w:tr w:rsidR="009276DC" w:rsidRPr="00C07C4A" w14:paraId="19401879" w14:textId="77777777" w:rsidTr="00B91A7B">
        <w:tc>
          <w:tcPr>
            <w:tcW w:w="1345" w:type="dxa"/>
            <w:shd w:val="clear" w:color="auto" w:fill="auto"/>
            <w:noWrap/>
            <w:vAlign w:val="bottom"/>
            <w:hideMark/>
          </w:tcPr>
          <w:p w14:paraId="385B565A" w14:textId="77777777" w:rsidR="009276DC" w:rsidRPr="00C07C4A" w:rsidRDefault="009276DC" w:rsidP="00835A56">
            <w:pPr>
              <w:rPr>
                <w:color w:val="000000"/>
                <w:sz w:val="16"/>
                <w:szCs w:val="16"/>
                <w:lang w:eastAsia="zh-CN"/>
              </w:rPr>
            </w:pPr>
            <w:r w:rsidRPr="00C07C4A">
              <w:rPr>
                <w:color w:val="000000"/>
                <w:sz w:val="16"/>
                <w:szCs w:val="16"/>
                <w:lang w:eastAsia="zh-CN"/>
              </w:rPr>
              <w:t>2751463426</w:t>
            </w:r>
          </w:p>
        </w:tc>
        <w:tc>
          <w:tcPr>
            <w:tcW w:w="2340" w:type="dxa"/>
            <w:shd w:val="clear" w:color="auto" w:fill="auto"/>
            <w:noWrap/>
            <w:vAlign w:val="bottom"/>
            <w:hideMark/>
          </w:tcPr>
          <w:p w14:paraId="230C99C8" w14:textId="77777777" w:rsidR="009276DC" w:rsidRPr="00C07C4A" w:rsidRDefault="009276DC" w:rsidP="00835A56">
            <w:pPr>
              <w:rPr>
                <w:color w:val="000000"/>
                <w:sz w:val="16"/>
                <w:szCs w:val="16"/>
                <w:lang w:eastAsia="zh-CN"/>
              </w:rPr>
            </w:pPr>
            <w:r w:rsidRPr="00C07C4A">
              <w:rPr>
                <w:color w:val="000000"/>
                <w:sz w:val="16"/>
                <w:szCs w:val="16"/>
                <w:lang w:eastAsia="zh-CN"/>
              </w:rPr>
              <w:t>System Fan Speed</w:t>
            </w:r>
          </w:p>
        </w:tc>
        <w:tc>
          <w:tcPr>
            <w:tcW w:w="630" w:type="dxa"/>
            <w:shd w:val="clear" w:color="auto" w:fill="auto"/>
            <w:noWrap/>
            <w:vAlign w:val="bottom"/>
            <w:hideMark/>
          </w:tcPr>
          <w:p w14:paraId="35745464"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4AD645C9"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system fan.</w:t>
            </w:r>
          </w:p>
        </w:tc>
      </w:tr>
      <w:tr w:rsidR="009276DC" w:rsidRPr="00C07C4A" w14:paraId="7A4F9C6E" w14:textId="77777777" w:rsidTr="00B91A7B">
        <w:tc>
          <w:tcPr>
            <w:tcW w:w="1345" w:type="dxa"/>
            <w:shd w:val="clear" w:color="auto" w:fill="auto"/>
            <w:noWrap/>
            <w:vAlign w:val="bottom"/>
            <w:hideMark/>
          </w:tcPr>
          <w:p w14:paraId="4AF79560" w14:textId="77777777" w:rsidR="009276DC" w:rsidRPr="00C07C4A" w:rsidRDefault="009276DC" w:rsidP="00835A56">
            <w:pPr>
              <w:rPr>
                <w:color w:val="000000"/>
                <w:sz w:val="16"/>
                <w:szCs w:val="16"/>
                <w:lang w:eastAsia="zh-CN"/>
              </w:rPr>
            </w:pPr>
            <w:r w:rsidRPr="00C07C4A">
              <w:rPr>
                <w:color w:val="000000"/>
                <w:sz w:val="16"/>
                <w:szCs w:val="16"/>
                <w:lang w:eastAsia="zh-CN"/>
              </w:rPr>
              <w:t>2751463427</w:t>
            </w:r>
          </w:p>
        </w:tc>
        <w:tc>
          <w:tcPr>
            <w:tcW w:w="2340" w:type="dxa"/>
            <w:shd w:val="clear" w:color="auto" w:fill="auto"/>
            <w:noWrap/>
            <w:vAlign w:val="bottom"/>
            <w:hideMark/>
          </w:tcPr>
          <w:p w14:paraId="172A5F4A" w14:textId="77777777" w:rsidR="009276DC" w:rsidRPr="00C07C4A" w:rsidRDefault="009276DC" w:rsidP="00835A56">
            <w:pPr>
              <w:rPr>
                <w:color w:val="000000"/>
                <w:sz w:val="16"/>
                <w:szCs w:val="16"/>
                <w:lang w:eastAsia="zh-CN"/>
              </w:rPr>
            </w:pPr>
            <w:r w:rsidRPr="00C07C4A">
              <w:rPr>
                <w:color w:val="000000"/>
                <w:sz w:val="16"/>
                <w:szCs w:val="16"/>
                <w:lang w:eastAsia="zh-CN"/>
              </w:rPr>
              <w:t>MCH Fan Speed</w:t>
            </w:r>
          </w:p>
        </w:tc>
        <w:tc>
          <w:tcPr>
            <w:tcW w:w="630" w:type="dxa"/>
            <w:shd w:val="clear" w:color="auto" w:fill="auto"/>
            <w:noWrap/>
            <w:vAlign w:val="bottom"/>
            <w:hideMark/>
          </w:tcPr>
          <w:p w14:paraId="4F966470"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5797EC43"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Memory Controller Hub fan.</w:t>
            </w:r>
          </w:p>
        </w:tc>
      </w:tr>
      <w:tr w:rsidR="009276DC" w:rsidRPr="00C07C4A" w14:paraId="7BFFF657" w14:textId="77777777" w:rsidTr="00B91A7B">
        <w:tc>
          <w:tcPr>
            <w:tcW w:w="1345" w:type="dxa"/>
            <w:shd w:val="clear" w:color="auto" w:fill="auto"/>
            <w:noWrap/>
            <w:vAlign w:val="bottom"/>
            <w:hideMark/>
          </w:tcPr>
          <w:p w14:paraId="5B311CD9" w14:textId="77777777" w:rsidR="009276DC" w:rsidRPr="00C07C4A" w:rsidRDefault="009276DC" w:rsidP="00835A56">
            <w:pPr>
              <w:rPr>
                <w:color w:val="000000"/>
                <w:sz w:val="16"/>
                <w:szCs w:val="16"/>
                <w:lang w:eastAsia="zh-CN"/>
              </w:rPr>
            </w:pPr>
            <w:r w:rsidRPr="00C07C4A">
              <w:rPr>
                <w:color w:val="000000"/>
                <w:sz w:val="16"/>
                <w:szCs w:val="16"/>
                <w:lang w:eastAsia="zh-CN"/>
              </w:rPr>
              <w:t>2751463428</w:t>
            </w:r>
          </w:p>
        </w:tc>
        <w:tc>
          <w:tcPr>
            <w:tcW w:w="2340" w:type="dxa"/>
            <w:shd w:val="clear" w:color="auto" w:fill="auto"/>
            <w:noWrap/>
            <w:vAlign w:val="bottom"/>
            <w:hideMark/>
          </w:tcPr>
          <w:p w14:paraId="062C9876" w14:textId="77777777" w:rsidR="009276DC" w:rsidRPr="00C07C4A" w:rsidRDefault="009276DC" w:rsidP="00835A56">
            <w:pPr>
              <w:rPr>
                <w:color w:val="000000"/>
                <w:sz w:val="16"/>
                <w:szCs w:val="16"/>
                <w:lang w:eastAsia="zh-CN"/>
              </w:rPr>
            </w:pPr>
            <w:r w:rsidRPr="00C07C4A">
              <w:rPr>
                <w:color w:val="000000"/>
                <w:sz w:val="16"/>
                <w:szCs w:val="16"/>
                <w:lang w:eastAsia="zh-CN"/>
              </w:rPr>
              <w:t>VR Fan Speed</w:t>
            </w:r>
          </w:p>
        </w:tc>
        <w:tc>
          <w:tcPr>
            <w:tcW w:w="630" w:type="dxa"/>
            <w:shd w:val="clear" w:color="auto" w:fill="auto"/>
            <w:noWrap/>
            <w:vAlign w:val="bottom"/>
            <w:hideMark/>
          </w:tcPr>
          <w:p w14:paraId="77E1A25B"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261E85CE"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Voltage Regulator fan.</w:t>
            </w:r>
          </w:p>
        </w:tc>
      </w:tr>
      <w:tr w:rsidR="009276DC" w:rsidRPr="00C07C4A" w14:paraId="3A06884E" w14:textId="77777777" w:rsidTr="00B91A7B">
        <w:tc>
          <w:tcPr>
            <w:tcW w:w="1345" w:type="dxa"/>
            <w:shd w:val="clear" w:color="auto" w:fill="auto"/>
            <w:noWrap/>
            <w:vAlign w:val="bottom"/>
            <w:hideMark/>
          </w:tcPr>
          <w:p w14:paraId="259A64E3" w14:textId="77777777" w:rsidR="009276DC" w:rsidRPr="00C07C4A" w:rsidRDefault="009276DC" w:rsidP="00835A56">
            <w:pPr>
              <w:rPr>
                <w:color w:val="000000"/>
                <w:sz w:val="16"/>
                <w:szCs w:val="16"/>
                <w:lang w:eastAsia="zh-CN"/>
              </w:rPr>
            </w:pPr>
            <w:r w:rsidRPr="00C07C4A">
              <w:rPr>
                <w:color w:val="000000"/>
                <w:sz w:val="16"/>
                <w:szCs w:val="16"/>
                <w:lang w:eastAsia="zh-CN"/>
              </w:rPr>
              <w:t>2751463429</w:t>
            </w:r>
          </w:p>
        </w:tc>
        <w:tc>
          <w:tcPr>
            <w:tcW w:w="2340" w:type="dxa"/>
            <w:shd w:val="clear" w:color="auto" w:fill="auto"/>
            <w:noWrap/>
            <w:vAlign w:val="bottom"/>
            <w:hideMark/>
          </w:tcPr>
          <w:p w14:paraId="2F1D26EB" w14:textId="77777777" w:rsidR="009276DC" w:rsidRPr="00C07C4A" w:rsidRDefault="009276DC" w:rsidP="00835A56">
            <w:pPr>
              <w:rPr>
                <w:color w:val="000000"/>
                <w:sz w:val="16"/>
                <w:szCs w:val="16"/>
                <w:lang w:eastAsia="zh-CN"/>
              </w:rPr>
            </w:pPr>
            <w:r w:rsidRPr="00C07C4A">
              <w:rPr>
                <w:color w:val="000000"/>
                <w:sz w:val="16"/>
                <w:szCs w:val="16"/>
                <w:lang w:eastAsia="zh-CN"/>
              </w:rPr>
              <w:t>Chassis Fan Speed</w:t>
            </w:r>
          </w:p>
        </w:tc>
        <w:tc>
          <w:tcPr>
            <w:tcW w:w="630" w:type="dxa"/>
            <w:shd w:val="clear" w:color="auto" w:fill="auto"/>
            <w:noWrap/>
            <w:vAlign w:val="bottom"/>
            <w:hideMark/>
          </w:tcPr>
          <w:p w14:paraId="0C6ABFAB"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7647C2BB"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chassis fan.</w:t>
            </w:r>
          </w:p>
        </w:tc>
      </w:tr>
      <w:tr w:rsidR="009276DC" w:rsidRPr="00C07C4A" w14:paraId="29D1A615" w14:textId="77777777" w:rsidTr="00B91A7B">
        <w:tc>
          <w:tcPr>
            <w:tcW w:w="1345" w:type="dxa"/>
            <w:shd w:val="clear" w:color="auto" w:fill="auto"/>
            <w:noWrap/>
            <w:vAlign w:val="bottom"/>
            <w:hideMark/>
          </w:tcPr>
          <w:p w14:paraId="27A7E24B" w14:textId="77777777" w:rsidR="009276DC" w:rsidRPr="00C07C4A" w:rsidRDefault="009276DC" w:rsidP="00835A56">
            <w:pPr>
              <w:rPr>
                <w:color w:val="000000"/>
                <w:sz w:val="16"/>
                <w:szCs w:val="16"/>
                <w:lang w:eastAsia="zh-CN"/>
              </w:rPr>
            </w:pPr>
            <w:r w:rsidRPr="00C07C4A">
              <w:rPr>
                <w:color w:val="000000"/>
                <w:sz w:val="16"/>
                <w:szCs w:val="16"/>
                <w:lang w:eastAsia="zh-CN"/>
              </w:rPr>
              <w:t>2751463430</w:t>
            </w:r>
          </w:p>
        </w:tc>
        <w:tc>
          <w:tcPr>
            <w:tcW w:w="2340" w:type="dxa"/>
            <w:shd w:val="clear" w:color="auto" w:fill="auto"/>
            <w:noWrap/>
            <w:vAlign w:val="bottom"/>
            <w:hideMark/>
          </w:tcPr>
          <w:p w14:paraId="6EA1156F" w14:textId="77777777" w:rsidR="009276DC" w:rsidRPr="00C07C4A" w:rsidRDefault="009276DC" w:rsidP="00835A56">
            <w:pPr>
              <w:rPr>
                <w:color w:val="000000"/>
                <w:sz w:val="16"/>
                <w:szCs w:val="16"/>
                <w:lang w:eastAsia="zh-CN"/>
              </w:rPr>
            </w:pPr>
            <w:r w:rsidRPr="00C07C4A">
              <w:rPr>
                <w:color w:val="000000"/>
                <w:sz w:val="16"/>
                <w:szCs w:val="16"/>
                <w:lang w:eastAsia="zh-CN"/>
              </w:rPr>
              <w:t>Chassis Inlet Fan Speed</w:t>
            </w:r>
          </w:p>
        </w:tc>
        <w:tc>
          <w:tcPr>
            <w:tcW w:w="630" w:type="dxa"/>
            <w:shd w:val="clear" w:color="auto" w:fill="auto"/>
            <w:noWrap/>
            <w:vAlign w:val="bottom"/>
            <w:hideMark/>
          </w:tcPr>
          <w:p w14:paraId="34C03A63"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4D8CB391"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chassis inlet fan.</w:t>
            </w:r>
          </w:p>
        </w:tc>
      </w:tr>
      <w:tr w:rsidR="009276DC" w:rsidRPr="00C07C4A" w14:paraId="77358BCB" w14:textId="77777777" w:rsidTr="00B91A7B">
        <w:tc>
          <w:tcPr>
            <w:tcW w:w="1345" w:type="dxa"/>
            <w:shd w:val="clear" w:color="auto" w:fill="auto"/>
            <w:noWrap/>
            <w:vAlign w:val="bottom"/>
            <w:hideMark/>
          </w:tcPr>
          <w:p w14:paraId="6ADD3663" w14:textId="77777777" w:rsidR="009276DC" w:rsidRPr="00C07C4A" w:rsidRDefault="009276DC" w:rsidP="00835A56">
            <w:pPr>
              <w:rPr>
                <w:color w:val="000000"/>
                <w:sz w:val="16"/>
                <w:szCs w:val="16"/>
                <w:lang w:eastAsia="zh-CN"/>
              </w:rPr>
            </w:pPr>
            <w:r w:rsidRPr="00C07C4A">
              <w:rPr>
                <w:color w:val="000000"/>
                <w:sz w:val="16"/>
                <w:szCs w:val="16"/>
                <w:lang w:eastAsia="zh-CN"/>
              </w:rPr>
              <w:t>2751463431</w:t>
            </w:r>
          </w:p>
        </w:tc>
        <w:tc>
          <w:tcPr>
            <w:tcW w:w="2340" w:type="dxa"/>
            <w:shd w:val="clear" w:color="auto" w:fill="auto"/>
            <w:noWrap/>
            <w:vAlign w:val="bottom"/>
            <w:hideMark/>
          </w:tcPr>
          <w:p w14:paraId="437C6E19" w14:textId="77777777" w:rsidR="009276DC" w:rsidRPr="00C07C4A" w:rsidRDefault="009276DC" w:rsidP="00835A56">
            <w:pPr>
              <w:rPr>
                <w:color w:val="000000"/>
                <w:sz w:val="16"/>
                <w:szCs w:val="16"/>
                <w:lang w:eastAsia="zh-CN"/>
              </w:rPr>
            </w:pPr>
            <w:r w:rsidRPr="00C07C4A">
              <w:rPr>
                <w:color w:val="000000"/>
                <w:sz w:val="16"/>
                <w:szCs w:val="16"/>
                <w:lang w:eastAsia="zh-CN"/>
              </w:rPr>
              <w:t>Chassis Outlet Fan Speed</w:t>
            </w:r>
          </w:p>
        </w:tc>
        <w:tc>
          <w:tcPr>
            <w:tcW w:w="630" w:type="dxa"/>
            <w:shd w:val="clear" w:color="auto" w:fill="auto"/>
            <w:noWrap/>
            <w:vAlign w:val="bottom"/>
            <w:hideMark/>
          </w:tcPr>
          <w:p w14:paraId="179891EC"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5322C03B"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chassis outlet fan.</w:t>
            </w:r>
          </w:p>
        </w:tc>
      </w:tr>
      <w:tr w:rsidR="009276DC" w:rsidRPr="00C07C4A" w14:paraId="5A01BFB0" w14:textId="77777777" w:rsidTr="00B91A7B">
        <w:tc>
          <w:tcPr>
            <w:tcW w:w="1345" w:type="dxa"/>
            <w:shd w:val="clear" w:color="auto" w:fill="auto"/>
            <w:noWrap/>
            <w:vAlign w:val="bottom"/>
            <w:hideMark/>
          </w:tcPr>
          <w:p w14:paraId="5C40EE52" w14:textId="77777777" w:rsidR="009276DC" w:rsidRPr="00C07C4A" w:rsidRDefault="009276DC" w:rsidP="00835A56">
            <w:pPr>
              <w:rPr>
                <w:color w:val="000000"/>
                <w:sz w:val="16"/>
                <w:szCs w:val="16"/>
                <w:lang w:eastAsia="zh-CN"/>
              </w:rPr>
            </w:pPr>
            <w:r w:rsidRPr="00C07C4A">
              <w:rPr>
                <w:color w:val="000000"/>
                <w:sz w:val="16"/>
                <w:szCs w:val="16"/>
                <w:lang w:eastAsia="zh-CN"/>
              </w:rPr>
              <w:t>2751463432</w:t>
            </w:r>
          </w:p>
        </w:tc>
        <w:tc>
          <w:tcPr>
            <w:tcW w:w="2340" w:type="dxa"/>
            <w:shd w:val="clear" w:color="auto" w:fill="auto"/>
            <w:noWrap/>
            <w:vAlign w:val="bottom"/>
            <w:hideMark/>
          </w:tcPr>
          <w:p w14:paraId="42039821" w14:textId="77777777" w:rsidR="009276DC" w:rsidRPr="00C07C4A" w:rsidRDefault="009276DC" w:rsidP="00835A56">
            <w:pPr>
              <w:rPr>
                <w:color w:val="000000"/>
                <w:sz w:val="16"/>
                <w:szCs w:val="16"/>
                <w:lang w:eastAsia="zh-CN"/>
              </w:rPr>
            </w:pPr>
            <w:r w:rsidRPr="00C07C4A">
              <w:rPr>
                <w:color w:val="000000"/>
                <w:sz w:val="16"/>
                <w:szCs w:val="16"/>
                <w:lang w:eastAsia="zh-CN"/>
              </w:rPr>
              <w:t>PSU Fan Speed</w:t>
            </w:r>
          </w:p>
        </w:tc>
        <w:tc>
          <w:tcPr>
            <w:tcW w:w="630" w:type="dxa"/>
            <w:shd w:val="clear" w:color="auto" w:fill="auto"/>
            <w:noWrap/>
            <w:vAlign w:val="bottom"/>
            <w:hideMark/>
          </w:tcPr>
          <w:p w14:paraId="1EF009C0"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79B2C378"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Power Supply Unit fan.</w:t>
            </w:r>
          </w:p>
        </w:tc>
      </w:tr>
      <w:tr w:rsidR="009276DC" w:rsidRPr="00C07C4A" w14:paraId="7CA546B8" w14:textId="77777777" w:rsidTr="00B91A7B">
        <w:tc>
          <w:tcPr>
            <w:tcW w:w="1345" w:type="dxa"/>
            <w:shd w:val="clear" w:color="auto" w:fill="auto"/>
            <w:noWrap/>
            <w:vAlign w:val="bottom"/>
            <w:hideMark/>
          </w:tcPr>
          <w:p w14:paraId="1023AEC3" w14:textId="77777777" w:rsidR="009276DC" w:rsidRPr="00C07C4A" w:rsidRDefault="009276DC" w:rsidP="00835A56">
            <w:pPr>
              <w:rPr>
                <w:color w:val="000000"/>
                <w:sz w:val="16"/>
                <w:szCs w:val="16"/>
                <w:lang w:eastAsia="zh-CN"/>
              </w:rPr>
            </w:pPr>
            <w:r w:rsidRPr="00C07C4A">
              <w:rPr>
                <w:color w:val="000000"/>
                <w:sz w:val="16"/>
                <w:szCs w:val="16"/>
                <w:lang w:eastAsia="zh-CN"/>
              </w:rPr>
              <w:t>2751463433</w:t>
            </w:r>
          </w:p>
        </w:tc>
        <w:tc>
          <w:tcPr>
            <w:tcW w:w="2340" w:type="dxa"/>
            <w:shd w:val="clear" w:color="auto" w:fill="auto"/>
            <w:noWrap/>
            <w:vAlign w:val="bottom"/>
            <w:hideMark/>
          </w:tcPr>
          <w:p w14:paraId="43F430ED" w14:textId="77777777" w:rsidR="009276DC" w:rsidRPr="00C07C4A" w:rsidRDefault="009276DC" w:rsidP="00835A56">
            <w:pPr>
              <w:rPr>
                <w:color w:val="000000"/>
                <w:sz w:val="16"/>
                <w:szCs w:val="16"/>
                <w:lang w:eastAsia="zh-CN"/>
              </w:rPr>
            </w:pPr>
            <w:r w:rsidRPr="00C07C4A">
              <w:rPr>
                <w:color w:val="000000"/>
                <w:sz w:val="16"/>
                <w:szCs w:val="16"/>
                <w:lang w:eastAsia="zh-CN"/>
              </w:rPr>
              <w:t>PSU Inlet Fan Speed</w:t>
            </w:r>
          </w:p>
        </w:tc>
        <w:tc>
          <w:tcPr>
            <w:tcW w:w="630" w:type="dxa"/>
            <w:shd w:val="clear" w:color="auto" w:fill="auto"/>
            <w:noWrap/>
            <w:vAlign w:val="bottom"/>
            <w:hideMark/>
          </w:tcPr>
          <w:p w14:paraId="0A05D5E2"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1CEAF427"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Power Supply Unit inlet fan.</w:t>
            </w:r>
          </w:p>
        </w:tc>
      </w:tr>
      <w:tr w:rsidR="009276DC" w:rsidRPr="00C07C4A" w14:paraId="6853C63D" w14:textId="77777777" w:rsidTr="00B91A7B">
        <w:tc>
          <w:tcPr>
            <w:tcW w:w="1345" w:type="dxa"/>
            <w:shd w:val="clear" w:color="auto" w:fill="auto"/>
            <w:noWrap/>
            <w:vAlign w:val="bottom"/>
            <w:hideMark/>
          </w:tcPr>
          <w:p w14:paraId="6B96F6C7" w14:textId="77777777" w:rsidR="009276DC" w:rsidRPr="00C07C4A" w:rsidRDefault="009276DC" w:rsidP="00835A56">
            <w:pPr>
              <w:rPr>
                <w:color w:val="000000"/>
                <w:sz w:val="16"/>
                <w:szCs w:val="16"/>
                <w:lang w:eastAsia="zh-CN"/>
              </w:rPr>
            </w:pPr>
            <w:r w:rsidRPr="00C07C4A">
              <w:rPr>
                <w:color w:val="000000"/>
                <w:sz w:val="16"/>
                <w:szCs w:val="16"/>
                <w:lang w:eastAsia="zh-CN"/>
              </w:rPr>
              <w:t>2751463434</w:t>
            </w:r>
          </w:p>
        </w:tc>
        <w:tc>
          <w:tcPr>
            <w:tcW w:w="2340" w:type="dxa"/>
            <w:shd w:val="clear" w:color="auto" w:fill="auto"/>
            <w:noWrap/>
            <w:vAlign w:val="bottom"/>
            <w:hideMark/>
          </w:tcPr>
          <w:p w14:paraId="19862CE7" w14:textId="77777777" w:rsidR="009276DC" w:rsidRPr="00C07C4A" w:rsidRDefault="009276DC" w:rsidP="00835A56">
            <w:pPr>
              <w:rPr>
                <w:color w:val="000000"/>
                <w:sz w:val="16"/>
                <w:szCs w:val="16"/>
                <w:lang w:eastAsia="zh-CN"/>
              </w:rPr>
            </w:pPr>
            <w:r w:rsidRPr="00C07C4A">
              <w:rPr>
                <w:color w:val="000000"/>
                <w:sz w:val="16"/>
                <w:szCs w:val="16"/>
                <w:lang w:eastAsia="zh-CN"/>
              </w:rPr>
              <w:t>PSU Outlet Fan Speed</w:t>
            </w:r>
          </w:p>
        </w:tc>
        <w:tc>
          <w:tcPr>
            <w:tcW w:w="630" w:type="dxa"/>
            <w:shd w:val="clear" w:color="auto" w:fill="auto"/>
            <w:noWrap/>
            <w:vAlign w:val="bottom"/>
            <w:hideMark/>
          </w:tcPr>
          <w:p w14:paraId="4B755017"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6E8E68B4"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Power Supply Unit outlet fan.</w:t>
            </w:r>
          </w:p>
        </w:tc>
      </w:tr>
      <w:tr w:rsidR="009276DC" w:rsidRPr="00C07C4A" w14:paraId="31C6DA4B" w14:textId="77777777" w:rsidTr="00B91A7B">
        <w:tc>
          <w:tcPr>
            <w:tcW w:w="1345" w:type="dxa"/>
            <w:shd w:val="clear" w:color="auto" w:fill="auto"/>
            <w:noWrap/>
            <w:vAlign w:val="bottom"/>
            <w:hideMark/>
          </w:tcPr>
          <w:p w14:paraId="70E8EDF2" w14:textId="77777777" w:rsidR="009276DC" w:rsidRPr="00C07C4A" w:rsidRDefault="009276DC" w:rsidP="00835A56">
            <w:pPr>
              <w:rPr>
                <w:color w:val="000000"/>
                <w:sz w:val="16"/>
                <w:szCs w:val="16"/>
                <w:lang w:eastAsia="zh-CN"/>
              </w:rPr>
            </w:pPr>
            <w:r w:rsidRPr="00C07C4A">
              <w:rPr>
                <w:color w:val="000000"/>
                <w:sz w:val="16"/>
                <w:szCs w:val="16"/>
                <w:lang w:eastAsia="zh-CN"/>
              </w:rPr>
              <w:t>2751463435</w:t>
            </w:r>
          </w:p>
        </w:tc>
        <w:tc>
          <w:tcPr>
            <w:tcW w:w="2340" w:type="dxa"/>
            <w:shd w:val="clear" w:color="auto" w:fill="auto"/>
            <w:noWrap/>
            <w:vAlign w:val="bottom"/>
            <w:hideMark/>
          </w:tcPr>
          <w:p w14:paraId="32FD4A4F" w14:textId="77777777" w:rsidR="009276DC" w:rsidRPr="00C07C4A" w:rsidRDefault="009276DC" w:rsidP="00835A56">
            <w:pPr>
              <w:rPr>
                <w:color w:val="000000"/>
                <w:sz w:val="16"/>
                <w:szCs w:val="16"/>
                <w:lang w:eastAsia="zh-CN"/>
              </w:rPr>
            </w:pPr>
            <w:r w:rsidRPr="00C07C4A">
              <w:rPr>
                <w:color w:val="000000"/>
                <w:sz w:val="16"/>
                <w:szCs w:val="16"/>
                <w:lang w:eastAsia="zh-CN"/>
              </w:rPr>
              <w:t>Hard Disk Drive Fan Speed</w:t>
            </w:r>
          </w:p>
        </w:tc>
        <w:tc>
          <w:tcPr>
            <w:tcW w:w="630" w:type="dxa"/>
            <w:shd w:val="clear" w:color="auto" w:fill="auto"/>
            <w:noWrap/>
            <w:vAlign w:val="bottom"/>
            <w:hideMark/>
          </w:tcPr>
          <w:p w14:paraId="3A189A08"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5CD9FCDF"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Hard Disk Drive fan.</w:t>
            </w:r>
          </w:p>
        </w:tc>
      </w:tr>
      <w:tr w:rsidR="009276DC" w:rsidRPr="00C07C4A" w14:paraId="644C5509" w14:textId="77777777" w:rsidTr="00B91A7B">
        <w:tc>
          <w:tcPr>
            <w:tcW w:w="1345" w:type="dxa"/>
            <w:shd w:val="clear" w:color="auto" w:fill="auto"/>
            <w:noWrap/>
            <w:vAlign w:val="bottom"/>
            <w:hideMark/>
          </w:tcPr>
          <w:p w14:paraId="34B13C93" w14:textId="77777777" w:rsidR="009276DC" w:rsidRPr="00C07C4A" w:rsidRDefault="009276DC" w:rsidP="00835A56">
            <w:pPr>
              <w:rPr>
                <w:color w:val="000000"/>
                <w:sz w:val="16"/>
                <w:szCs w:val="16"/>
                <w:lang w:eastAsia="zh-CN"/>
              </w:rPr>
            </w:pPr>
            <w:r w:rsidRPr="00C07C4A">
              <w:rPr>
                <w:color w:val="000000"/>
                <w:sz w:val="16"/>
                <w:szCs w:val="16"/>
                <w:lang w:eastAsia="zh-CN"/>
              </w:rPr>
              <w:t>2751463436</w:t>
            </w:r>
          </w:p>
        </w:tc>
        <w:tc>
          <w:tcPr>
            <w:tcW w:w="2340" w:type="dxa"/>
            <w:shd w:val="clear" w:color="auto" w:fill="auto"/>
            <w:noWrap/>
            <w:vAlign w:val="bottom"/>
            <w:hideMark/>
          </w:tcPr>
          <w:p w14:paraId="0E6D9844" w14:textId="77777777" w:rsidR="009276DC" w:rsidRPr="00C07C4A" w:rsidRDefault="009276DC" w:rsidP="00835A56">
            <w:pPr>
              <w:rPr>
                <w:color w:val="000000"/>
                <w:sz w:val="16"/>
                <w:szCs w:val="16"/>
                <w:lang w:eastAsia="zh-CN"/>
              </w:rPr>
            </w:pPr>
            <w:r w:rsidRPr="00C07C4A">
              <w:rPr>
                <w:color w:val="000000"/>
                <w:sz w:val="16"/>
                <w:szCs w:val="16"/>
                <w:lang w:eastAsia="zh-CN"/>
              </w:rPr>
              <w:t>GPU Fan Speed</w:t>
            </w:r>
          </w:p>
        </w:tc>
        <w:tc>
          <w:tcPr>
            <w:tcW w:w="630" w:type="dxa"/>
            <w:shd w:val="clear" w:color="auto" w:fill="auto"/>
            <w:noWrap/>
            <w:vAlign w:val="bottom"/>
            <w:hideMark/>
          </w:tcPr>
          <w:p w14:paraId="1D771969"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7D16872A"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Graphics Processing Unit fan.</w:t>
            </w:r>
          </w:p>
        </w:tc>
      </w:tr>
      <w:tr w:rsidR="009276DC" w:rsidRPr="00C07C4A" w14:paraId="2223B107" w14:textId="77777777" w:rsidTr="00B91A7B">
        <w:tc>
          <w:tcPr>
            <w:tcW w:w="1345" w:type="dxa"/>
            <w:shd w:val="clear" w:color="auto" w:fill="auto"/>
            <w:noWrap/>
            <w:vAlign w:val="bottom"/>
            <w:hideMark/>
          </w:tcPr>
          <w:p w14:paraId="5F6720FF" w14:textId="77777777" w:rsidR="009276DC" w:rsidRPr="00C07C4A" w:rsidRDefault="009276DC" w:rsidP="00835A56">
            <w:pPr>
              <w:rPr>
                <w:color w:val="000000"/>
                <w:sz w:val="16"/>
                <w:szCs w:val="16"/>
                <w:lang w:eastAsia="zh-CN"/>
              </w:rPr>
            </w:pPr>
            <w:r w:rsidRPr="00C07C4A">
              <w:rPr>
                <w:color w:val="000000"/>
                <w:sz w:val="16"/>
                <w:szCs w:val="16"/>
                <w:lang w:eastAsia="zh-CN"/>
              </w:rPr>
              <w:t>2751463437</w:t>
            </w:r>
          </w:p>
        </w:tc>
        <w:tc>
          <w:tcPr>
            <w:tcW w:w="2340" w:type="dxa"/>
            <w:shd w:val="clear" w:color="auto" w:fill="auto"/>
            <w:noWrap/>
            <w:vAlign w:val="bottom"/>
            <w:hideMark/>
          </w:tcPr>
          <w:p w14:paraId="1269B19A" w14:textId="77777777" w:rsidR="009276DC" w:rsidRPr="00C07C4A" w:rsidRDefault="009276DC" w:rsidP="00835A56">
            <w:pPr>
              <w:rPr>
                <w:color w:val="000000"/>
                <w:sz w:val="16"/>
                <w:szCs w:val="16"/>
                <w:lang w:eastAsia="zh-CN"/>
              </w:rPr>
            </w:pPr>
            <w:r w:rsidRPr="00C07C4A">
              <w:rPr>
                <w:color w:val="000000"/>
                <w:sz w:val="16"/>
                <w:szCs w:val="16"/>
                <w:lang w:eastAsia="zh-CN"/>
              </w:rPr>
              <w:t>Auxiliary Fan Speed</w:t>
            </w:r>
          </w:p>
        </w:tc>
        <w:tc>
          <w:tcPr>
            <w:tcW w:w="630" w:type="dxa"/>
            <w:shd w:val="clear" w:color="auto" w:fill="auto"/>
            <w:noWrap/>
            <w:vAlign w:val="bottom"/>
            <w:hideMark/>
          </w:tcPr>
          <w:p w14:paraId="7BCF280D"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55406306"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auxiliary fan.</w:t>
            </w:r>
          </w:p>
        </w:tc>
      </w:tr>
      <w:tr w:rsidR="009276DC" w:rsidRPr="00C07C4A" w14:paraId="3D452832" w14:textId="77777777" w:rsidTr="00B91A7B">
        <w:tc>
          <w:tcPr>
            <w:tcW w:w="1345" w:type="dxa"/>
            <w:shd w:val="clear" w:color="auto" w:fill="auto"/>
            <w:noWrap/>
            <w:vAlign w:val="bottom"/>
            <w:hideMark/>
          </w:tcPr>
          <w:p w14:paraId="4E4B16D5" w14:textId="77777777" w:rsidR="009276DC" w:rsidRPr="00C07C4A" w:rsidRDefault="009276DC" w:rsidP="00835A56">
            <w:pPr>
              <w:rPr>
                <w:color w:val="000000"/>
                <w:sz w:val="16"/>
                <w:szCs w:val="16"/>
                <w:lang w:eastAsia="zh-CN"/>
              </w:rPr>
            </w:pPr>
            <w:r w:rsidRPr="00C07C4A">
              <w:rPr>
                <w:color w:val="000000"/>
                <w:sz w:val="16"/>
                <w:szCs w:val="16"/>
                <w:lang w:eastAsia="zh-CN"/>
              </w:rPr>
              <w:t>2751463438</w:t>
            </w:r>
          </w:p>
        </w:tc>
        <w:tc>
          <w:tcPr>
            <w:tcW w:w="2340" w:type="dxa"/>
            <w:shd w:val="clear" w:color="auto" w:fill="auto"/>
            <w:noWrap/>
            <w:vAlign w:val="bottom"/>
            <w:hideMark/>
          </w:tcPr>
          <w:p w14:paraId="31B7D98C" w14:textId="77777777" w:rsidR="009276DC" w:rsidRPr="00C07C4A" w:rsidRDefault="009276DC" w:rsidP="00835A56">
            <w:pPr>
              <w:rPr>
                <w:color w:val="000000"/>
                <w:sz w:val="16"/>
                <w:szCs w:val="16"/>
                <w:lang w:eastAsia="zh-CN"/>
              </w:rPr>
            </w:pPr>
            <w:r w:rsidRPr="00C07C4A">
              <w:rPr>
                <w:color w:val="000000"/>
                <w:sz w:val="16"/>
                <w:szCs w:val="16"/>
                <w:lang w:eastAsia="zh-CN"/>
              </w:rPr>
              <w:t>PCH Fan Speed</w:t>
            </w:r>
          </w:p>
        </w:tc>
        <w:tc>
          <w:tcPr>
            <w:tcW w:w="630" w:type="dxa"/>
            <w:shd w:val="clear" w:color="auto" w:fill="auto"/>
            <w:noWrap/>
            <w:vAlign w:val="bottom"/>
            <w:hideMark/>
          </w:tcPr>
          <w:p w14:paraId="7521A679"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26FC6F43"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Platform Controller Hub fan.</w:t>
            </w:r>
          </w:p>
        </w:tc>
      </w:tr>
      <w:tr w:rsidR="009276DC" w:rsidRPr="00C07C4A" w14:paraId="0A558D4E" w14:textId="77777777" w:rsidTr="00B91A7B">
        <w:tc>
          <w:tcPr>
            <w:tcW w:w="1345" w:type="dxa"/>
            <w:shd w:val="clear" w:color="auto" w:fill="auto"/>
            <w:noWrap/>
            <w:vAlign w:val="bottom"/>
            <w:hideMark/>
          </w:tcPr>
          <w:p w14:paraId="2123CB40" w14:textId="77777777" w:rsidR="009276DC" w:rsidRPr="00C07C4A" w:rsidRDefault="009276DC" w:rsidP="00835A56">
            <w:pPr>
              <w:rPr>
                <w:color w:val="000000"/>
                <w:sz w:val="16"/>
                <w:szCs w:val="16"/>
                <w:lang w:eastAsia="zh-CN"/>
              </w:rPr>
            </w:pPr>
            <w:r w:rsidRPr="00C07C4A">
              <w:rPr>
                <w:color w:val="000000"/>
                <w:sz w:val="16"/>
                <w:szCs w:val="16"/>
                <w:lang w:eastAsia="zh-CN"/>
              </w:rPr>
              <w:t>2751463439</w:t>
            </w:r>
          </w:p>
        </w:tc>
        <w:tc>
          <w:tcPr>
            <w:tcW w:w="2340" w:type="dxa"/>
            <w:shd w:val="clear" w:color="auto" w:fill="auto"/>
            <w:noWrap/>
            <w:vAlign w:val="bottom"/>
            <w:hideMark/>
          </w:tcPr>
          <w:p w14:paraId="75391BDB" w14:textId="77777777" w:rsidR="009276DC" w:rsidRPr="00C07C4A" w:rsidRDefault="009276DC" w:rsidP="00835A56">
            <w:pPr>
              <w:rPr>
                <w:color w:val="000000"/>
                <w:sz w:val="16"/>
                <w:szCs w:val="16"/>
                <w:lang w:eastAsia="zh-CN"/>
              </w:rPr>
            </w:pPr>
            <w:r w:rsidRPr="00C07C4A">
              <w:rPr>
                <w:color w:val="000000"/>
                <w:sz w:val="16"/>
                <w:szCs w:val="16"/>
                <w:lang w:eastAsia="zh-CN"/>
              </w:rPr>
              <w:t>Battery Fan Speed</w:t>
            </w:r>
          </w:p>
        </w:tc>
        <w:tc>
          <w:tcPr>
            <w:tcW w:w="630" w:type="dxa"/>
            <w:shd w:val="clear" w:color="auto" w:fill="auto"/>
            <w:noWrap/>
            <w:vAlign w:val="bottom"/>
            <w:hideMark/>
          </w:tcPr>
          <w:p w14:paraId="2AEE96F2"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1E219B75"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battery fan.</w:t>
            </w:r>
          </w:p>
        </w:tc>
      </w:tr>
      <w:tr w:rsidR="009276DC" w:rsidRPr="00C07C4A" w14:paraId="369A0D7A" w14:textId="77777777" w:rsidTr="00B91A7B">
        <w:tc>
          <w:tcPr>
            <w:tcW w:w="1345" w:type="dxa"/>
            <w:shd w:val="clear" w:color="auto" w:fill="auto"/>
            <w:noWrap/>
            <w:vAlign w:val="bottom"/>
            <w:hideMark/>
          </w:tcPr>
          <w:p w14:paraId="0F1AACDA" w14:textId="77777777" w:rsidR="009276DC" w:rsidRPr="00C07C4A" w:rsidRDefault="009276DC" w:rsidP="00835A56">
            <w:pPr>
              <w:rPr>
                <w:color w:val="000000"/>
                <w:sz w:val="16"/>
                <w:szCs w:val="16"/>
                <w:lang w:eastAsia="zh-CN"/>
              </w:rPr>
            </w:pPr>
            <w:r w:rsidRPr="00C07C4A">
              <w:rPr>
                <w:color w:val="000000"/>
                <w:sz w:val="16"/>
                <w:szCs w:val="16"/>
                <w:lang w:eastAsia="zh-CN"/>
              </w:rPr>
              <w:t>2768240641</w:t>
            </w:r>
          </w:p>
        </w:tc>
        <w:tc>
          <w:tcPr>
            <w:tcW w:w="2340" w:type="dxa"/>
            <w:shd w:val="clear" w:color="auto" w:fill="auto"/>
            <w:noWrap/>
            <w:vAlign w:val="bottom"/>
            <w:hideMark/>
          </w:tcPr>
          <w:p w14:paraId="0D65CD90" w14:textId="77777777" w:rsidR="009276DC" w:rsidRPr="00C07C4A" w:rsidRDefault="009276DC" w:rsidP="00835A56">
            <w:pPr>
              <w:rPr>
                <w:color w:val="000000"/>
                <w:sz w:val="16"/>
                <w:szCs w:val="16"/>
                <w:lang w:eastAsia="zh-CN"/>
              </w:rPr>
            </w:pPr>
            <w:r w:rsidRPr="00C07C4A">
              <w:rPr>
                <w:color w:val="000000"/>
                <w:sz w:val="16"/>
                <w:szCs w:val="16"/>
                <w:lang w:eastAsia="zh-CN"/>
              </w:rPr>
              <w:t>Memory Temperature</w:t>
            </w:r>
          </w:p>
        </w:tc>
        <w:tc>
          <w:tcPr>
            <w:tcW w:w="630" w:type="dxa"/>
            <w:shd w:val="clear" w:color="auto" w:fill="auto"/>
            <w:noWrap/>
            <w:vAlign w:val="bottom"/>
            <w:hideMark/>
          </w:tcPr>
          <w:p w14:paraId="158BC0CB"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2D6FD70E"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memory.</w:t>
            </w:r>
          </w:p>
        </w:tc>
      </w:tr>
      <w:tr w:rsidR="009276DC" w:rsidRPr="00C07C4A" w14:paraId="7DE553F9" w14:textId="77777777" w:rsidTr="00B91A7B">
        <w:tc>
          <w:tcPr>
            <w:tcW w:w="1345" w:type="dxa"/>
            <w:shd w:val="clear" w:color="auto" w:fill="auto"/>
            <w:noWrap/>
            <w:vAlign w:val="bottom"/>
            <w:hideMark/>
          </w:tcPr>
          <w:p w14:paraId="4F03CF8B" w14:textId="77777777" w:rsidR="009276DC" w:rsidRPr="00C07C4A" w:rsidRDefault="009276DC" w:rsidP="00835A56">
            <w:pPr>
              <w:rPr>
                <w:color w:val="000000"/>
                <w:sz w:val="16"/>
                <w:szCs w:val="16"/>
                <w:lang w:eastAsia="zh-CN"/>
              </w:rPr>
            </w:pPr>
            <w:r w:rsidRPr="00C07C4A">
              <w:rPr>
                <w:color w:val="000000"/>
                <w:sz w:val="16"/>
                <w:szCs w:val="16"/>
                <w:lang w:eastAsia="zh-CN"/>
              </w:rPr>
              <w:t>2768240642</w:t>
            </w:r>
          </w:p>
        </w:tc>
        <w:tc>
          <w:tcPr>
            <w:tcW w:w="2340" w:type="dxa"/>
            <w:shd w:val="clear" w:color="auto" w:fill="auto"/>
            <w:noWrap/>
            <w:vAlign w:val="bottom"/>
            <w:hideMark/>
          </w:tcPr>
          <w:p w14:paraId="603DF99C" w14:textId="77777777" w:rsidR="009276DC" w:rsidRPr="00C07C4A" w:rsidRDefault="009276DC" w:rsidP="00835A56">
            <w:pPr>
              <w:rPr>
                <w:color w:val="000000"/>
                <w:sz w:val="16"/>
                <w:szCs w:val="16"/>
                <w:lang w:eastAsia="zh-CN"/>
              </w:rPr>
            </w:pPr>
            <w:r w:rsidRPr="00C07C4A">
              <w:rPr>
                <w:color w:val="000000"/>
                <w:sz w:val="16"/>
                <w:szCs w:val="16"/>
                <w:lang w:eastAsia="zh-CN"/>
              </w:rPr>
              <w:t>Power Supply Hot-Spot Temperature</w:t>
            </w:r>
          </w:p>
        </w:tc>
        <w:tc>
          <w:tcPr>
            <w:tcW w:w="630" w:type="dxa"/>
            <w:shd w:val="clear" w:color="auto" w:fill="auto"/>
            <w:noWrap/>
            <w:vAlign w:val="bottom"/>
            <w:hideMark/>
          </w:tcPr>
          <w:p w14:paraId="449DC803"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740EFBF8"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power supply hot-spot.</w:t>
            </w:r>
          </w:p>
        </w:tc>
      </w:tr>
      <w:tr w:rsidR="009276DC" w:rsidRPr="00C07C4A" w14:paraId="44DB3236" w14:textId="77777777" w:rsidTr="00B91A7B">
        <w:tc>
          <w:tcPr>
            <w:tcW w:w="1345" w:type="dxa"/>
            <w:shd w:val="clear" w:color="auto" w:fill="auto"/>
            <w:noWrap/>
            <w:vAlign w:val="bottom"/>
            <w:hideMark/>
          </w:tcPr>
          <w:p w14:paraId="61D37376" w14:textId="77777777" w:rsidR="009276DC" w:rsidRPr="00C07C4A" w:rsidRDefault="009276DC" w:rsidP="00835A56">
            <w:pPr>
              <w:rPr>
                <w:color w:val="000000"/>
                <w:sz w:val="16"/>
                <w:szCs w:val="16"/>
                <w:lang w:eastAsia="zh-CN"/>
              </w:rPr>
            </w:pPr>
            <w:r w:rsidRPr="00C07C4A">
              <w:rPr>
                <w:color w:val="000000"/>
                <w:sz w:val="16"/>
                <w:szCs w:val="16"/>
                <w:lang w:eastAsia="zh-CN"/>
              </w:rPr>
              <w:t>2768240643</w:t>
            </w:r>
          </w:p>
        </w:tc>
        <w:tc>
          <w:tcPr>
            <w:tcW w:w="2340" w:type="dxa"/>
            <w:shd w:val="clear" w:color="auto" w:fill="auto"/>
            <w:noWrap/>
            <w:vAlign w:val="bottom"/>
            <w:hideMark/>
          </w:tcPr>
          <w:p w14:paraId="08016763" w14:textId="77777777" w:rsidR="009276DC" w:rsidRPr="00C07C4A" w:rsidRDefault="009276DC" w:rsidP="00835A56">
            <w:pPr>
              <w:rPr>
                <w:color w:val="000000"/>
                <w:sz w:val="16"/>
                <w:szCs w:val="16"/>
                <w:lang w:eastAsia="zh-CN"/>
              </w:rPr>
            </w:pPr>
            <w:r w:rsidRPr="00C07C4A">
              <w:rPr>
                <w:color w:val="000000"/>
                <w:sz w:val="16"/>
                <w:szCs w:val="16"/>
                <w:lang w:eastAsia="zh-CN"/>
              </w:rPr>
              <w:t>IOH Temperature</w:t>
            </w:r>
          </w:p>
        </w:tc>
        <w:tc>
          <w:tcPr>
            <w:tcW w:w="630" w:type="dxa"/>
            <w:shd w:val="clear" w:color="auto" w:fill="auto"/>
            <w:noWrap/>
            <w:vAlign w:val="bottom"/>
            <w:hideMark/>
          </w:tcPr>
          <w:p w14:paraId="38E7FB8F"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36AA7870"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IOH.</w:t>
            </w:r>
          </w:p>
        </w:tc>
      </w:tr>
      <w:tr w:rsidR="009276DC" w:rsidRPr="00C07C4A" w14:paraId="45B7455F" w14:textId="77777777" w:rsidTr="00B91A7B">
        <w:tc>
          <w:tcPr>
            <w:tcW w:w="1345" w:type="dxa"/>
            <w:shd w:val="clear" w:color="auto" w:fill="auto"/>
            <w:noWrap/>
            <w:vAlign w:val="bottom"/>
            <w:hideMark/>
          </w:tcPr>
          <w:p w14:paraId="28220D12" w14:textId="77777777" w:rsidR="009276DC" w:rsidRPr="00C07C4A" w:rsidRDefault="009276DC" w:rsidP="00835A56">
            <w:pPr>
              <w:rPr>
                <w:color w:val="000000"/>
                <w:sz w:val="16"/>
                <w:szCs w:val="16"/>
                <w:lang w:eastAsia="zh-CN"/>
              </w:rPr>
            </w:pPr>
            <w:r w:rsidRPr="00C07C4A">
              <w:rPr>
                <w:color w:val="000000"/>
                <w:sz w:val="16"/>
                <w:szCs w:val="16"/>
                <w:lang w:eastAsia="zh-CN"/>
              </w:rPr>
              <w:t>2768240644</w:t>
            </w:r>
          </w:p>
        </w:tc>
        <w:tc>
          <w:tcPr>
            <w:tcW w:w="2340" w:type="dxa"/>
            <w:shd w:val="clear" w:color="auto" w:fill="auto"/>
            <w:noWrap/>
            <w:vAlign w:val="bottom"/>
            <w:hideMark/>
          </w:tcPr>
          <w:p w14:paraId="3D5C4202" w14:textId="77777777" w:rsidR="009276DC" w:rsidRPr="00C07C4A" w:rsidRDefault="009276DC" w:rsidP="00835A56">
            <w:pPr>
              <w:rPr>
                <w:color w:val="000000"/>
                <w:sz w:val="16"/>
                <w:szCs w:val="16"/>
                <w:lang w:eastAsia="zh-CN"/>
              </w:rPr>
            </w:pPr>
            <w:r w:rsidRPr="00C07C4A">
              <w:rPr>
                <w:color w:val="000000"/>
                <w:sz w:val="16"/>
                <w:szCs w:val="16"/>
                <w:lang w:eastAsia="zh-CN"/>
              </w:rPr>
              <w:t>CPU Core Voltage</w:t>
            </w:r>
          </w:p>
        </w:tc>
        <w:tc>
          <w:tcPr>
            <w:tcW w:w="630" w:type="dxa"/>
            <w:shd w:val="clear" w:color="auto" w:fill="auto"/>
            <w:noWrap/>
            <w:vAlign w:val="bottom"/>
            <w:hideMark/>
          </w:tcPr>
          <w:p w14:paraId="175D11BC"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87E05F4" w14:textId="77777777" w:rsidR="009276DC" w:rsidRPr="00C07C4A" w:rsidRDefault="009276DC" w:rsidP="00835A56">
            <w:pPr>
              <w:rPr>
                <w:color w:val="000000"/>
                <w:sz w:val="16"/>
                <w:szCs w:val="16"/>
                <w:lang w:eastAsia="zh-CN"/>
              </w:rPr>
            </w:pPr>
            <w:r w:rsidRPr="00C07C4A">
              <w:rPr>
                <w:color w:val="000000"/>
                <w:sz w:val="16"/>
                <w:szCs w:val="16"/>
                <w:lang w:eastAsia="zh-CN"/>
              </w:rPr>
              <w:t>The CPU Core Voltage.</w:t>
            </w:r>
          </w:p>
        </w:tc>
      </w:tr>
      <w:tr w:rsidR="009276DC" w:rsidRPr="00C07C4A" w14:paraId="7500D986" w14:textId="77777777" w:rsidTr="00B91A7B">
        <w:tc>
          <w:tcPr>
            <w:tcW w:w="1345" w:type="dxa"/>
            <w:shd w:val="clear" w:color="auto" w:fill="auto"/>
            <w:noWrap/>
            <w:vAlign w:val="bottom"/>
            <w:hideMark/>
          </w:tcPr>
          <w:p w14:paraId="22ED1E49" w14:textId="77777777" w:rsidR="009276DC" w:rsidRPr="00C07C4A" w:rsidRDefault="009276DC" w:rsidP="00835A56">
            <w:pPr>
              <w:rPr>
                <w:color w:val="000000"/>
                <w:sz w:val="16"/>
                <w:szCs w:val="16"/>
                <w:lang w:eastAsia="zh-CN"/>
              </w:rPr>
            </w:pPr>
            <w:r w:rsidRPr="00C07C4A">
              <w:rPr>
                <w:color w:val="000000"/>
                <w:sz w:val="16"/>
                <w:szCs w:val="16"/>
                <w:lang w:eastAsia="zh-CN"/>
              </w:rPr>
              <w:t>2768240645</w:t>
            </w:r>
          </w:p>
        </w:tc>
        <w:tc>
          <w:tcPr>
            <w:tcW w:w="2340" w:type="dxa"/>
            <w:shd w:val="clear" w:color="auto" w:fill="auto"/>
            <w:noWrap/>
            <w:vAlign w:val="bottom"/>
            <w:hideMark/>
          </w:tcPr>
          <w:p w14:paraId="7DAFA903" w14:textId="77777777" w:rsidR="009276DC" w:rsidRPr="00C07C4A" w:rsidRDefault="009276DC" w:rsidP="00835A56">
            <w:pPr>
              <w:rPr>
                <w:color w:val="000000"/>
                <w:sz w:val="16"/>
                <w:szCs w:val="16"/>
                <w:lang w:eastAsia="zh-CN"/>
              </w:rPr>
            </w:pPr>
            <w:r w:rsidRPr="00C07C4A">
              <w:rPr>
                <w:color w:val="000000"/>
                <w:sz w:val="16"/>
                <w:szCs w:val="16"/>
                <w:lang w:eastAsia="zh-CN"/>
              </w:rPr>
              <w:t>SDRAM Voltage</w:t>
            </w:r>
          </w:p>
        </w:tc>
        <w:tc>
          <w:tcPr>
            <w:tcW w:w="630" w:type="dxa"/>
            <w:shd w:val="clear" w:color="auto" w:fill="auto"/>
            <w:noWrap/>
            <w:vAlign w:val="bottom"/>
            <w:hideMark/>
          </w:tcPr>
          <w:p w14:paraId="56F3D7C4"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3A967D2" w14:textId="77777777" w:rsidR="009276DC" w:rsidRPr="00C07C4A" w:rsidRDefault="009276DC" w:rsidP="00835A56">
            <w:pPr>
              <w:rPr>
                <w:color w:val="000000"/>
                <w:sz w:val="16"/>
                <w:szCs w:val="16"/>
                <w:lang w:eastAsia="zh-CN"/>
              </w:rPr>
            </w:pPr>
            <w:r w:rsidRPr="00C07C4A">
              <w:rPr>
                <w:color w:val="000000"/>
                <w:sz w:val="16"/>
                <w:szCs w:val="16"/>
                <w:lang w:eastAsia="zh-CN"/>
              </w:rPr>
              <w:t>Voltage measured at the SDRAM.</w:t>
            </w:r>
          </w:p>
        </w:tc>
      </w:tr>
      <w:tr w:rsidR="009276DC" w:rsidRPr="00C07C4A" w14:paraId="5A0EA64D" w14:textId="77777777" w:rsidTr="00B91A7B">
        <w:tc>
          <w:tcPr>
            <w:tcW w:w="1345" w:type="dxa"/>
            <w:shd w:val="clear" w:color="auto" w:fill="auto"/>
            <w:noWrap/>
            <w:vAlign w:val="bottom"/>
            <w:hideMark/>
          </w:tcPr>
          <w:p w14:paraId="3CA5DBA5" w14:textId="77777777" w:rsidR="009276DC" w:rsidRPr="00C07C4A" w:rsidRDefault="009276DC" w:rsidP="00835A56">
            <w:pPr>
              <w:rPr>
                <w:color w:val="000000"/>
                <w:sz w:val="16"/>
                <w:szCs w:val="16"/>
                <w:lang w:eastAsia="zh-CN"/>
              </w:rPr>
            </w:pPr>
            <w:r w:rsidRPr="00C07C4A">
              <w:rPr>
                <w:color w:val="000000"/>
                <w:sz w:val="16"/>
                <w:szCs w:val="16"/>
                <w:lang w:eastAsia="zh-CN"/>
              </w:rPr>
              <w:t>2768240646</w:t>
            </w:r>
          </w:p>
        </w:tc>
        <w:tc>
          <w:tcPr>
            <w:tcW w:w="2340" w:type="dxa"/>
            <w:shd w:val="clear" w:color="auto" w:fill="auto"/>
            <w:noWrap/>
            <w:vAlign w:val="bottom"/>
            <w:hideMark/>
          </w:tcPr>
          <w:p w14:paraId="41E82D6C" w14:textId="77777777" w:rsidR="009276DC" w:rsidRPr="00C07C4A" w:rsidRDefault="009276DC" w:rsidP="00835A56">
            <w:pPr>
              <w:rPr>
                <w:color w:val="000000"/>
                <w:sz w:val="16"/>
                <w:szCs w:val="16"/>
                <w:lang w:eastAsia="zh-CN"/>
              </w:rPr>
            </w:pPr>
            <w:r w:rsidRPr="00C07C4A">
              <w:rPr>
                <w:color w:val="000000"/>
                <w:sz w:val="16"/>
                <w:szCs w:val="16"/>
                <w:lang w:eastAsia="zh-CN"/>
              </w:rPr>
              <w:t>Memory Channel A/B Voltage</w:t>
            </w:r>
          </w:p>
        </w:tc>
        <w:tc>
          <w:tcPr>
            <w:tcW w:w="630" w:type="dxa"/>
            <w:shd w:val="clear" w:color="auto" w:fill="auto"/>
            <w:noWrap/>
            <w:vAlign w:val="bottom"/>
            <w:hideMark/>
          </w:tcPr>
          <w:p w14:paraId="032351F8"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7D0C4060" w14:textId="77777777" w:rsidR="009276DC" w:rsidRPr="00C07C4A" w:rsidRDefault="009276DC" w:rsidP="00835A56">
            <w:pPr>
              <w:rPr>
                <w:color w:val="000000"/>
                <w:sz w:val="16"/>
                <w:szCs w:val="16"/>
                <w:lang w:eastAsia="zh-CN"/>
              </w:rPr>
            </w:pPr>
            <w:r w:rsidRPr="00C07C4A">
              <w:rPr>
                <w:color w:val="000000"/>
                <w:sz w:val="16"/>
                <w:szCs w:val="16"/>
                <w:lang w:eastAsia="zh-CN"/>
              </w:rPr>
              <w:t>The voltage of memory channels A and B.</w:t>
            </w:r>
          </w:p>
        </w:tc>
      </w:tr>
      <w:tr w:rsidR="009276DC" w:rsidRPr="00C07C4A" w14:paraId="0AF6D906" w14:textId="77777777" w:rsidTr="00B91A7B">
        <w:tc>
          <w:tcPr>
            <w:tcW w:w="1345" w:type="dxa"/>
            <w:shd w:val="clear" w:color="auto" w:fill="auto"/>
            <w:noWrap/>
            <w:vAlign w:val="bottom"/>
            <w:hideMark/>
          </w:tcPr>
          <w:p w14:paraId="7F0EB973" w14:textId="77777777" w:rsidR="009276DC" w:rsidRPr="00C07C4A" w:rsidRDefault="009276DC" w:rsidP="00835A56">
            <w:pPr>
              <w:rPr>
                <w:color w:val="000000"/>
                <w:sz w:val="16"/>
                <w:szCs w:val="16"/>
                <w:lang w:eastAsia="zh-CN"/>
              </w:rPr>
            </w:pPr>
            <w:r w:rsidRPr="00C07C4A">
              <w:rPr>
                <w:color w:val="000000"/>
                <w:sz w:val="16"/>
                <w:szCs w:val="16"/>
                <w:lang w:eastAsia="zh-CN"/>
              </w:rPr>
              <w:lastRenderedPageBreak/>
              <w:t>2768240647</w:t>
            </w:r>
          </w:p>
        </w:tc>
        <w:tc>
          <w:tcPr>
            <w:tcW w:w="2340" w:type="dxa"/>
            <w:shd w:val="clear" w:color="auto" w:fill="auto"/>
            <w:noWrap/>
            <w:vAlign w:val="bottom"/>
            <w:hideMark/>
          </w:tcPr>
          <w:p w14:paraId="72ED7D0A" w14:textId="77777777" w:rsidR="009276DC" w:rsidRPr="00C07C4A" w:rsidRDefault="009276DC" w:rsidP="00835A56">
            <w:pPr>
              <w:rPr>
                <w:color w:val="000000"/>
                <w:sz w:val="16"/>
                <w:szCs w:val="16"/>
                <w:lang w:eastAsia="zh-CN"/>
              </w:rPr>
            </w:pPr>
            <w:r w:rsidRPr="00C07C4A">
              <w:rPr>
                <w:color w:val="000000"/>
                <w:sz w:val="16"/>
                <w:szCs w:val="16"/>
                <w:lang w:eastAsia="zh-CN"/>
              </w:rPr>
              <w:t>Memory Channel C/D Voltage</w:t>
            </w:r>
          </w:p>
        </w:tc>
        <w:tc>
          <w:tcPr>
            <w:tcW w:w="630" w:type="dxa"/>
            <w:shd w:val="clear" w:color="auto" w:fill="auto"/>
            <w:noWrap/>
            <w:vAlign w:val="bottom"/>
            <w:hideMark/>
          </w:tcPr>
          <w:p w14:paraId="1BE2EA09"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6B39296B" w14:textId="77777777" w:rsidR="009276DC" w:rsidRPr="00C07C4A" w:rsidRDefault="009276DC" w:rsidP="00835A56">
            <w:pPr>
              <w:rPr>
                <w:color w:val="000000"/>
                <w:sz w:val="16"/>
                <w:szCs w:val="16"/>
                <w:lang w:eastAsia="zh-CN"/>
              </w:rPr>
            </w:pPr>
            <w:r w:rsidRPr="00C07C4A">
              <w:rPr>
                <w:color w:val="000000"/>
                <w:sz w:val="16"/>
                <w:szCs w:val="16"/>
                <w:lang w:eastAsia="zh-CN"/>
              </w:rPr>
              <w:t>The voltage of memory channels C and D.</w:t>
            </w:r>
          </w:p>
        </w:tc>
      </w:tr>
      <w:tr w:rsidR="009276DC" w:rsidRPr="00C07C4A" w14:paraId="13B88EA0" w14:textId="77777777" w:rsidTr="00B91A7B">
        <w:tc>
          <w:tcPr>
            <w:tcW w:w="1345" w:type="dxa"/>
            <w:shd w:val="clear" w:color="auto" w:fill="auto"/>
            <w:noWrap/>
            <w:vAlign w:val="bottom"/>
            <w:hideMark/>
          </w:tcPr>
          <w:p w14:paraId="3AF06511" w14:textId="77777777" w:rsidR="009276DC" w:rsidRPr="00C07C4A" w:rsidRDefault="009276DC" w:rsidP="00835A56">
            <w:pPr>
              <w:rPr>
                <w:color w:val="000000"/>
                <w:sz w:val="16"/>
                <w:szCs w:val="16"/>
                <w:lang w:eastAsia="zh-CN"/>
              </w:rPr>
            </w:pPr>
            <w:r w:rsidRPr="00C07C4A">
              <w:rPr>
                <w:color w:val="000000"/>
                <w:sz w:val="16"/>
                <w:szCs w:val="16"/>
                <w:lang w:eastAsia="zh-CN"/>
              </w:rPr>
              <w:t>2768240648</w:t>
            </w:r>
          </w:p>
        </w:tc>
        <w:tc>
          <w:tcPr>
            <w:tcW w:w="2340" w:type="dxa"/>
            <w:shd w:val="clear" w:color="auto" w:fill="auto"/>
            <w:noWrap/>
            <w:vAlign w:val="bottom"/>
            <w:hideMark/>
          </w:tcPr>
          <w:p w14:paraId="33620542" w14:textId="77777777" w:rsidR="009276DC" w:rsidRPr="00C07C4A" w:rsidRDefault="009276DC" w:rsidP="00835A56">
            <w:pPr>
              <w:rPr>
                <w:color w:val="000000"/>
                <w:sz w:val="16"/>
                <w:szCs w:val="16"/>
                <w:lang w:eastAsia="zh-CN"/>
              </w:rPr>
            </w:pPr>
            <w:r w:rsidRPr="00C07C4A">
              <w:rPr>
                <w:color w:val="000000"/>
                <w:sz w:val="16"/>
                <w:szCs w:val="16"/>
                <w:lang w:eastAsia="zh-CN"/>
              </w:rPr>
              <w:t>+12V ATX Voltage</w:t>
            </w:r>
          </w:p>
        </w:tc>
        <w:tc>
          <w:tcPr>
            <w:tcW w:w="630" w:type="dxa"/>
            <w:shd w:val="clear" w:color="auto" w:fill="auto"/>
            <w:noWrap/>
            <w:vAlign w:val="bottom"/>
            <w:hideMark/>
          </w:tcPr>
          <w:p w14:paraId="527084C6"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41A28AED" w14:textId="77777777" w:rsidR="009276DC" w:rsidRPr="00C07C4A" w:rsidRDefault="009276DC" w:rsidP="00835A56">
            <w:pPr>
              <w:rPr>
                <w:color w:val="000000"/>
                <w:sz w:val="16"/>
                <w:szCs w:val="16"/>
                <w:lang w:eastAsia="zh-CN"/>
              </w:rPr>
            </w:pPr>
            <w:r w:rsidRPr="00C07C4A">
              <w:rPr>
                <w:color w:val="000000"/>
                <w:sz w:val="16"/>
                <w:szCs w:val="16"/>
                <w:lang w:eastAsia="zh-CN"/>
              </w:rPr>
              <w:t>The positive 12 volt ATX power rail monitor.</w:t>
            </w:r>
          </w:p>
        </w:tc>
      </w:tr>
      <w:tr w:rsidR="009276DC" w:rsidRPr="00C07C4A" w14:paraId="7089DFDA" w14:textId="77777777" w:rsidTr="00B91A7B">
        <w:tc>
          <w:tcPr>
            <w:tcW w:w="1345" w:type="dxa"/>
            <w:shd w:val="clear" w:color="auto" w:fill="auto"/>
            <w:noWrap/>
            <w:vAlign w:val="bottom"/>
            <w:hideMark/>
          </w:tcPr>
          <w:p w14:paraId="2A445283" w14:textId="77777777" w:rsidR="009276DC" w:rsidRPr="00C07C4A" w:rsidRDefault="009276DC" w:rsidP="00835A56">
            <w:pPr>
              <w:rPr>
                <w:color w:val="000000"/>
                <w:sz w:val="16"/>
                <w:szCs w:val="16"/>
                <w:lang w:eastAsia="zh-CN"/>
              </w:rPr>
            </w:pPr>
            <w:r w:rsidRPr="00C07C4A">
              <w:rPr>
                <w:color w:val="000000"/>
                <w:sz w:val="16"/>
                <w:szCs w:val="16"/>
                <w:lang w:eastAsia="zh-CN"/>
              </w:rPr>
              <w:t>2768240649</w:t>
            </w:r>
          </w:p>
        </w:tc>
        <w:tc>
          <w:tcPr>
            <w:tcW w:w="2340" w:type="dxa"/>
            <w:shd w:val="clear" w:color="auto" w:fill="auto"/>
            <w:noWrap/>
            <w:vAlign w:val="bottom"/>
            <w:hideMark/>
          </w:tcPr>
          <w:p w14:paraId="1A1E42E2" w14:textId="77777777" w:rsidR="009276DC" w:rsidRPr="00C07C4A" w:rsidRDefault="009276DC" w:rsidP="00835A56">
            <w:pPr>
              <w:rPr>
                <w:color w:val="000000"/>
                <w:sz w:val="16"/>
                <w:szCs w:val="16"/>
                <w:lang w:eastAsia="zh-CN"/>
              </w:rPr>
            </w:pPr>
            <w:r w:rsidRPr="00C07C4A">
              <w:rPr>
                <w:color w:val="000000"/>
                <w:sz w:val="16"/>
                <w:szCs w:val="16"/>
                <w:lang w:eastAsia="zh-CN"/>
              </w:rPr>
              <w:t>+12V ATX CPU Voltage</w:t>
            </w:r>
          </w:p>
        </w:tc>
        <w:tc>
          <w:tcPr>
            <w:tcW w:w="630" w:type="dxa"/>
            <w:shd w:val="clear" w:color="auto" w:fill="auto"/>
            <w:noWrap/>
            <w:vAlign w:val="bottom"/>
            <w:hideMark/>
          </w:tcPr>
          <w:p w14:paraId="15F8A308"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7E9335F4" w14:textId="77777777" w:rsidR="009276DC" w:rsidRPr="00C07C4A" w:rsidRDefault="009276DC" w:rsidP="00835A56">
            <w:pPr>
              <w:rPr>
                <w:color w:val="000000"/>
                <w:sz w:val="16"/>
                <w:szCs w:val="16"/>
                <w:lang w:eastAsia="zh-CN"/>
              </w:rPr>
            </w:pPr>
            <w:r w:rsidRPr="00C07C4A">
              <w:rPr>
                <w:color w:val="000000"/>
                <w:sz w:val="16"/>
                <w:szCs w:val="16"/>
                <w:lang w:eastAsia="zh-CN"/>
              </w:rPr>
              <w:t>The positive 12 volt ATX CPU voltage rail monitor.</w:t>
            </w:r>
          </w:p>
        </w:tc>
      </w:tr>
      <w:tr w:rsidR="009276DC" w:rsidRPr="00C07C4A" w14:paraId="1D652250" w14:textId="77777777" w:rsidTr="00B91A7B">
        <w:tc>
          <w:tcPr>
            <w:tcW w:w="1345" w:type="dxa"/>
            <w:shd w:val="clear" w:color="auto" w:fill="auto"/>
            <w:noWrap/>
            <w:vAlign w:val="bottom"/>
            <w:hideMark/>
          </w:tcPr>
          <w:p w14:paraId="745DA51B" w14:textId="77777777" w:rsidR="009276DC" w:rsidRPr="00C07C4A" w:rsidRDefault="009276DC" w:rsidP="00835A56">
            <w:pPr>
              <w:rPr>
                <w:color w:val="000000"/>
                <w:sz w:val="16"/>
                <w:szCs w:val="16"/>
                <w:lang w:eastAsia="zh-CN"/>
              </w:rPr>
            </w:pPr>
            <w:r w:rsidRPr="00C07C4A">
              <w:rPr>
                <w:color w:val="000000"/>
                <w:sz w:val="16"/>
                <w:szCs w:val="16"/>
                <w:lang w:eastAsia="zh-CN"/>
              </w:rPr>
              <w:t>2768240650</w:t>
            </w:r>
          </w:p>
        </w:tc>
        <w:tc>
          <w:tcPr>
            <w:tcW w:w="2340" w:type="dxa"/>
            <w:shd w:val="clear" w:color="auto" w:fill="auto"/>
            <w:noWrap/>
            <w:vAlign w:val="bottom"/>
            <w:hideMark/>
          </w:tcPr>
          <w:p w14:paraId="4793E0D6" w14:textId="77777777" w:rsidR="009276DC" w:rsidRPr="00C07C4A" w:rsidRDefault="009276DC" w:rsidP="00835A56">
            <w:pPr>
              <w:rPr>
                <w:color w:val="000000"/>
                <w:sz w:val="16"/>
                <w:szCs w:val="16"/>
                <w:lang w:eastAsia="zh-CN"/>
              </w:rPr>
            </w:pPr>
            <w:r w:rsidRPr="00C07C4A">
              <w:rPr>
                <w:color w:val="000000"/>
                <w:sz w:val="16"/>
                <w:szCs w:val="16"/>
                <w:lang w:eastAsia="zh-CN"/>
              </w:rPr>
              <w:t>IOH Cooling Fan Speed</w:t>
            </w:r>
          </w:p>
        </w:tc>
        <w:tc>
          <w:tcPr>
            <w:tcW w:w="630" w:type="dxa"/>
            <w:shd w:val="clear" w:color="auto" w:fill="auto"/>
            <w:noWrap/>
            <w:vAlign w:val="bottom"/>
            <w:hideMark/>
          </w:tcPr>
          <w:p w14:paraId="0F255E77"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27A5C436"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IOH cooling fan.</w:t>
            </w:r>
          </w:p>
        </w:tc>
      </w:tr>
      <w:tr w:rsidR="009276DC" w:rsidRPr="00C07C4A" w14:paraId="25409441" w14:textId="77777777" w:rsidTr="00B91A7B">
        <w:tc>
          <w:tcPr>
            <w:tcW w:w="1345" w:type="dxa"/>
            <w:shd w:val="clear" w:color="auto" w:fill="auto"/>
            <w:noWrap/>
            <w:vAlign w:val="bottom"/>
            <w:hideMark/>
          </w:tcPr>
          <w:p w14:paraId="4BE2109B" w14:textId="77777777" w:rsidR="009276DC" w:rsidRPr="00C07C4A" w:rsidRDefault="009276DC" w:rsidP="00835A56">
            <w:pPr>
              <w:rPr>
                <w:color w:val="000000"/>
                <w:sz w:val="16"/>
                <w:szCs w:val="16"/>
                <w:lang w:eastAsia="zh-CN"/>
              </w:rPr>
            </w:pPr>
            <w:r w:rsidRPr="00C07C4A">
              <w:rPr>
                <w:color w:val="000000"/>
                <w:sz w:val="16"/>
                <w:szCs w:val="16"/>
                <w:lang w:eastAsia="zh-CN"/>
              </w:rPr>
              <w:t>2768240651</w:t>
            </w:r>
          </w:p>
        </w:tc>
        <w:tc>
          <w:tcPr>
            <w:tcW w:w="2340" w:type="dxa"/>
            <w:shd w:val="clear" w:color="auto" w:fill="auto"/>
            <w:noWrap/>
            <w:vAlign w:val="bottom"/>
            <w:hideMark/>
          </w:tcPr>
          <w:p w14:paraId="3AA3F754" w14:textId="77777777" w:rsidR="009276DC" w:rsidRPr="00C07C4A" w:rsidRDefault="009276DC" w:rsidP="00835A56">
            <w:pPr>
              <w:rPr>
                <w:color w:val="000000"/>
                <w:sz w:val="16"/>
                <w:szCs w:val="16"/>
                <w:lang w:eastAsia="zh-CN"/>
              </w:rPr>
            </w:pPr>
            <w:r w:rsidRPr="00C07C4A">
              <w:rPr>
                <w:color w:val="000000"/>
                <w:sz w:val="16"/>
                <w:szCs w:val="16"/>
                <w:lang w:eastAsia="zh-CN"/>
              </w:rPr>
              <w:t>Memory Cooling Fan Speed</w:t>
            </w:r>
          </w:p>
        </w:tc>
        <w:tc>
          <w:tcPr>
            <w:tcW w:w="630" w:type="dxa"/>
            <w:shd w:val="clear" w:color="auto" w:fill="auto"/>
            <w:noWrap/>
            <w:vAlign w:val="bottom"/>
            <w:hideMark/>
          </w:tcPr>
          <w:p w14:paraId="3F54365F" w14:textId="77777777" w:rsidR="009276DC" w:rsidRPr="00C07C4A" w:rsidRDefault="009276DC" w:rsidP="00835A56">
            <w:pPr>
              <w:rPr>
                <w:color w:val="000000"/>
                <w:sz w:val="16"/>
                <w:szCs w:val="16"/>
                <w:lang w:eastAsia="zh-CN"/>
              </w:rPr>
            </w:pPr>
            <w:r w:rsidRPr="00C07C4A">
              <w:rPr>
                <w:color w:val="000000"/>
                <w:sz w:val="16"/>
                <w:szCs w:val="16"/>
                <w:lang w:eastAsia="zh-CN"/>
              </w:rPr>
              <w:t>RPM</w:t>
            </w:r>
          </w:p>
        </w:tc>
        <w:tc>
          <w:tcPr>
            <w:tcW w:w="4230" w:type="dxa"/>
            <w:vAlign w:val="bottom"/>
          </w:tcPr>
          <w:p w14:paraId="1CB6A0B9" w14:textId="77777777" w:rsidR="009276DC" w:rsidRPr="00C07C4A" w:rsidRDefault="009276DC" w:rsidP="00835A56">
            <w:pPr>
              <w:rPr>
                <w:color w:val="000000"/>
                <w:sz w:val="16"/>
                <w:szCs w:val="16"/>
                <w:lang w:eastAsia="zh-CN"/>
              </w:rPr>
            </w:pPr>
            <w:r w:rsidRPr="00C07C4A">
              <w:rPr>
                <w:color w:val="000000"/>
                <w:sz w:val="16"/>
                <w:szCs w:val="16"/>
                <w:lang w:eastAsia="zh-CN"/>
              </w:rPr>
              <w:t>The speed of the memory cooling fan.</w:t>
            </w:r>
          </w:p>
        </w:tc>
      </w:tr>
      <w:tr w:rsidR="009276DC" w:rsidRPr="00C07C4A" w14:paraId="5FB91C91" w14:textId="77777777" w:rsidTr="00B91A7B">
        <w:tc>
          <w:tcPr>
            <w:tcW w:w="1345" w:type="dxa"/>
            <w:shd w:val="clear" w:color="auto" w:fill="auto"/>
            <w:noWrap/>
            <w:vAlign w:val="bottom"/>
            <w:hideMark/>
          </w:tcPr>
          <w:p w14:paraId="39843A2F" w14:textId="77777777" w:rsidR="009276DC" w:rsidRPr="00C07C4A" w:rsidRDefault="009276DC" w:rsidP="00835A56">
            <w:pPr>
              <w:rPr>
                <w:color w:val="000000"/>
                <w:sz w:val="16"/>
                <w:szCs w:val="16"/>
                <w:lang w:eastAsia="zh-CN"/>
              </w:rPr>
            </w:pPr>
            <w:r w:rsidRPr="00C07C4A">
              <w:rPr>
                <w:color w:val="000000"/>
                <w:sz w:val="16"/>
                <w:szCs w:val="16"/>
                <w:lang w:eastAsia="zh-CN"/>
              </w:rPr>
              <w:t>2768240652</w:t>
            </w:r>
          </w:p>
        </w:tc>
        <w:tc>
          <w:tcPr>
            <w:tcW w:w="2340" w:type="dxa"/>
            <w:shd w:val="clear" w:color="auto" w:fill="auto"/>
            <w:noWrap/>
            <w:vAlign w:val="bottom"/>
            <w:hideMark/>
          </w:tcPr>
          <w:p w14:paraId="20B8FC3C" w14:textId="77777777" w:rsidR="009276DC" w:rsidRPr="00C07C4A" w:rsidRDefault="009276DC" w:rsidP="00835A56">
            <w:pPr>
              <w:rPr>
                <w:color w:val="000000"/>
                <w:sz w:val="16"/>
                <w:szCs w:val="16"/>
                <w:lang w:eastAsia="zh-CN"/>
              </w:rPr>
            </w:pPr>
            <w:r w:rsidRPr="00C07C4A">
              <w:rPr>
                <w:color w:val="000000"/>
                <w:sz w:val="16"/>
                <w:szCs w:val="16"/>
                <w:lang w:eastAsia="zh-CN"/>
              </w:rPr>
              <w:t>Graphics Voltage</w:t>
            </w:r>
          </w:p>
        </w:tc>
        <w:tc>
          <w:tcPr>
            <w:tcW w:w="630" w:type="dxa"/>
            <w:shd w:val="clear" w:color="auto" w:fill="auto"/>
            <w:noWrap/>
            <w:vAlign w:val="bottom"/>
            <w:hideMark/>
          </w:tcPr>
          <w:p w14:paraId="73B1577F" w14:textId="77777777" w:rsidR="009276DC" w:rsidRPr="00C07C4A" w:rsidRDefault="009276DC" w:rsidP="00835A56">
            <w:pPr>
              <w:rPr>
                <w:color w:val="000000"/>
                <w:sz w:val="16"/>
                <w:szCs w:val="16"/>
                <w:lang w:eastAsia="zh-CN"/>
              </w:rPr>
            </w:pPr>
            <w:r w:rsidRPr="00C07C4A">
              <w:rPr>
                <w:color w:val="000000"/>
                <w:sz w:val="16"/>
                <w:szCs w:val="16"/>
                <w:lang w:eastAsia="zh-CN"/>
              </w:rPr>
              <w:t>V</w:t>
            </w:r>
          </w:p>
        </w:tc>
        <w:tc>
          <w:tcPr>
            <w:tcW w:w="4230" w:type="dxa"/>
            <w:vAlign w:val="bottom"/>
          </w:tcPr>
          <w:p w14:paraId="75768AD6" w14:textId="77777777" w:rsidR="009276DC" w:rsidRPr="00C07C4A" w:rsidRDefault="009276DC" w:rsidP="00835A56">
            <w:pPr>
              <w:rPr>
                <w:color w:val="000000"/>
                <w:sz w:val="16"/>
                <w:szCs w:val="16"/>
                <w:lang w:eastAsia="zh-CN"/>
              </w:rPr>
            </w:pPr>
            <w:r w:rsidRPr="00C07C4A">
              <w:rPr>
                <w:color w:val="000000"/>
                <w:sz w:val="16"/>
                <w:szCs w:val="16"/>
                <w:lang w:eastAsia="zh-CN"/>
              </w:rPr>
              <w:t>The voltage of the processor graphics cores.</w:t>
            </w:r>
          </w:p>
        </w:tc>
      </w:tr>
      <w:tr w:rsidR="009276DC" w:rsidRPr="00C07C4A" w14:paraId="0872109B" w14:textId="77777777" w:rsidTr="00B91A7B">
        <w:tc>
          <w:tcPr>
            <w:tcW w:w="1345" w:type="dxa"/>
            <w:shd w:val="clear" w:color="auto" w:fill="auto"/>
            <w:noWrap/>
            <w:vAlign w:val="bottom"/>
            <w:hideMark/>
          </w:tcPr>
          <w:p w14:paraId="5B89C502" w14:textId="77777777" w:rsidR="009276DC" w:rsidRPr="00C07C4A" w:rsidRDefault="009276DC" w:rsidP="00835A56">
            <w:pPr>
              <w:rPr>
                <w:color w:val="000000"/>
                <w:sz w:val="16"/>
                <w:szCs w:val="16"/>
                <w:lang w:eastAsia="zh-CN"/>
              </w:rPr>
            </w:pPr>
            <w:r w:rsidRPr="00C07C4A">
              <w:rPr>
                <w:color w:val="000000"/>
                <w:sz w:val="16"/>
                <w:szCs w:val="16"/>
                <w:lang w:eastAsia="zh-CN"/>
              </w:rPr>
              <w:t>2768240653</w:t>
            </w:r>
          </w:p>
        </w:tc>
        <w:tc>
          <w:tcPr>
            <w:tcW w:w="2340" w:type="dxa"/>
            <w:shd w:val="clear" w:color="auto" w:fill="auto"/>
            <w:noWrap/>
            <w:vAlign w:val="bottom"/>
            <w:hideMark/>
          </w:tcPr>
          <w:p w14:paraId="4F57D1DD" w14:textId="77777777" w:rsidR="009276DC" w:rsidRPr="00C07C4A" w:rsidRDefault="009276DC" w:rsidP="00835A56">
            <w:pPr>
              <w:rPr>
                <w:color w:val="000000"/>
                <w:sz w:val="16"/>
                <w:szCs w:val="16"/>
                <w:lang w:eastAsia="zh-CN"/>
              </w:rPr>
            </w:pPr>
            <w:r w:rsidRPr="00C07C4A">
              <w:rPr>
                <w:color w:val="000000"/>
                <w:sz w:val="16"/>
                <w:szCs w:val="16"/>
                <w:lang w:eastAsia="zh-CN"/>
              </w:rPr>
              <w:t>Graphics Temperature</w:t>
            </w:r>
          </w:p>
        </w:tc>
        <w:tc>
          <w:tcPr>
            <w:tcW w:w="630" w:type="dxa"/>
            <w:shd w:val="clear" w:color="auto" w:fill="auto"/>
            <w:noWrap/>
            <w:vAlign w:val="bottom"/>
            <w:hideMark/>
          </w:tcPr>
          <w:p w14:paraId="771AF9F4" w14:textId="77777777" w:rsidR="009276DC" w:rsidRPr="00C07C4A" w:rsidRDefault="009276DC" w:rsidP="00835A56">
            <w:pPr>
              <w:rPr>
                <w:color w:val="000000"/>
                <w:sz w:val="16"/>
                <w:szCs w:val="16"/>
                <w:lang w:eastAsia="zh-CN"/>
              </w:rPr>
            </w:pPr>
            <w:r w:rsidRPr="00C07C4A">
              <w:rPr>
                <w:color w:val="000000"/>
                <w:sz w:val="16"/>
                <w:szCs w:val="16"/>
                <w:vertAlign w:val="superscript"/>
                <w:lang w:eastAsia="zh-CN"/>
              </w:rPr>
              <w:t>0</w:t>
            </w:r>
            <w:r w:rsidRPr="00C07C4A">
              <w:rPr>
                <w:color w:val="000000"/>
                <w:sz w:val="16"/>
                <w:szCs w:val="16"/>
                <w:lang w:eastAsia="zh-CN"/>
              </w:rPr>
              <w:t>C</w:t>
            </w:r>
          </w:p>
        </w:tc>
        <w:tc>
          <w:tcPr>
            <w:tcW w:w="4230" w:type="dxa"/>
            <w:vAlign w:val="bottom"/>
          </w:tcPr>
          <w:p w14:paraId="60F3EA58" w14:textId="77777777" w:rsidR="009276DC" w:rsidRPr="00C07C4A" w:rsidRDefault="009276DC" w:rsidP="00835A56">
            <w:pPr>
              <w:rPr>
                <w:color w:val="000000"/>
                <w:sz w:val="16"/>
                <w:szCs w:val="16"/>
                <w:lang w:eastAsia="zh-CN"/>
              </w:rPr>
            </w:pPr>
            <w:r w:rsidRPr="00C07C4A">
              <w:rPr>
                <w:color w:val="000000"/>
                <w:sz w:val="16"/>
                <w:szCs w:val="16"/>
                <w:lang w:eastAsia="zh-CN"/>
              </w:rPr>
              <w:t>The temperature of the processor graphics cores.</w:t>
            </w:r>
          </w:p>
        </w:tc>
      </w:tr>
    </w:tbl>
    <w:p w14:paraId="156F38F7" w14:textId="77777777" w:rsidR="008D3E4F" w:rsidRDefault="008D3E4F" w:rsidP="008D3E4F"/>
    <w:p w14:paraId="30875461" w14:textId="77777777" w:rsidR="00B91A7B" w:rsidRDefault="00B91A7B" w:rsidP="008D3E4F"/>
    <w:p w14:paraId="52BCE760" w14:textId="77777777" w:rsidR="00B91A7B" w:rsidRDefault="00B91A7B" w:rsidP="008D3E4F"/>
    <w:p w14:paraId="34053B6C" w14:textId="77777777" w:rsidR="00B91A7B" w:rsidRDefault="00B91A7B" w:rsidP="008D3E4F"/>
    <w:p w14:paraId="7B129FCC" w14:textId="642901E9" w:rsidR="00B91A7B" w:rsidRPr="008D3E4F" w:rsidRDefault="00B91A7B" w:rsidP="00B91A7B">
      <w:r>
        <w:t>* Actual maximum value of this range is dependent on number of cores in the target machine.</w:t>
      </w:r>
    </w:p>
    <w:p w14:paraId="41E13A8C" w14:textId="77777777" w:rsidR="00315BB5" w:rsidRDefault="00315BB5">
      <w:pPr>
        <w:pStyle w:val="Heading1"/>
      </w:pPr>
      <w:bookmarkStart w:id="2970" w:name="_Toc461460152"/>
      <w:r>
        <w:lastRenderedPageBreak/>
        <w:t xml:space="preserve">Platform </w:t>
      </w:r>
      <w:r w:rsidR="00452CF5">
        <w:t>Compatibility</w:t>
      </w:r>
      <w:bookmarkEnd w:id="2970"/>
    </w:p>
    <w:tbl>
      <w:tblPr>
        <w:tblStyle w:val="TableGrid"/>
        <w:tblW w:w="0" w:type="auto"/>
        <w:tblLayout w:type="fixed"/>
        <w:tblLook w:val="04A0" w:firstRow="1" w:lastRow="0" w:firstColumn="1" w:lastColumn="0" w:noHBand="0" w:noVBand="1"/>
      </w:tblPr>
      <w:tblGrid>
        <w:gridCol w:w="1075"/>
        <w:gridCol w:w="769"/>
        <w:gridCol w:w="699"/>
        <w:gridCol w:w="661"/>
        <w:gridCol w:w="779"/>
        <w:gridCol w:w="750"/>
        <w:gridCol w:w="780"/>
        <w:gridCol w:w="630"/>
      </w:tblGrid>
      <w:tr w:rsidR="009D5C9A" w14:paraId="7638DAAA" w14:textId="10261FFA" w:rsidTr="00C230AA">
        <w:tc>
          <w:tcPr>
            <w:tcW w:w="1075" w:type="dxa"/>
          </w:tcPr>
          <w:p w14:paraId="788FEB57" w14:textId="77777777" w:rsidR="009D5C9A" w:rsidRDefault="009D5C9A" w:rsidP="00BE582D">
            <w:r>
              <w:t>Control ID</w:t>
            </w:r>
          </w:p>
        </w:tc>
        <w:tc>
          <w:tcPr>
            <w:tcW w:w="769" w:type="dxa"/>
          </w:tcPr>
          <w:p w14:paraId="44446AAE" w14:textId="77777777" w:rsidR="009D5C9A" w:rsidRDefault="009D5C9A" w:rsidP="00BE582D">
            <w:r>
              <w:t>IVB</w:t>
            </w:r>
          </w:p>
        </w:tc>
        <w:tc>
          <w:tcPr>
            <w:tcW w:w="699" w:type="dxa"/>
          </w:tcPr>
          <w:p w14:paraId="0FBD7BA4" w14:textId="77777777" w:rsidR="009D5C9A" w:rsidRDefault="009D5C9A" w:rsidP="00BE582D">
            <w:r>
              <w:t>IVB-E</w:t>
            </w:r>
          </w:p>
        </w:tc>
        <w:tc>
          <w:tcPr>
            <w:tcW w:w="661" w:type="dxa"/>
          </w:tcPr>
          <w:p w14:paraId="733D01AA" w14:textId="77777777" w:rsidR="009D5C9A" w:rsidRDefault="009D5C9A" w:rsidP="00BE582D">
            <w:r>
              <w:t>HSW</w:t>
            </w:r>
          </w:p>
        </w:tc>
        <w:tc>
          <w:tcPr>
            <w:tcW w:w="779" w:type="dxa"/>
          </w:tcPr>
          <w:p w14:paraId="0675D4B7" w14:textId="77777777" w:rsidR="009D5C9A" w:rsidRDefault="009D5C9A" w:rsidP="00BE582D">
            <w:r>
              <w:t>HSW-E</w:t>
            </w:r>
          </w:p>
        </w:tc>
        <w:tc>
          <w:tcPr>
            <w:tcW w:w="750" w:type="dxa"/>
          </w:tcPr>
          <w:p w14:paraId="716E30FE" w14:textId="77777777" w:rsidR="009D5C9A" w:rsidRDefault="009D5C9A" w:rsidP="00BE582D">
            <w:r>
              <w:t>BDW</w:t>
            </w:r>
          </w:p>
        </w:tc>
        <w:tc>
          <w:tcPr>
            <w:tcW w:w="780" w:type="dxa"/>
          </w:tcPr>
          <w:p w14:paraId="2B5A692D" w14:textId="77777777" w:rsidR="009D5C9A" w:rsidRDefault="009D5C9A" w:rsidP="00BE582D">
            <w:r>
              <w:t>BDW-E</w:t>
            </w:r>
          </w:p>
        </w:tc>
        <w:tc>
          <w:tcPr>
            <w:tcW w:w="630" w:type="dxa"/>
          </w:tcPr>
          <w:p w14:paraId="4681A236" w14:textId="77777777" w:rsidR="009D5C9A" w:rsidRDefault="009D5C9A" w:rsidP="00BE582D">
            <w:r>
              <w:t>SKL</w:t>
            </w:r>
          </w:p>
        </w:tc>
      </w:tr>
      <w:tr w:rsidR="009D5C9A" w14:paraId="38E09643" w14:textId="6480F5B5" w:rsidTr="00C230AA">
        <w:trPr>
          <w:trHeight w:val="278"/>
        </w:trPr>
        <w:tc>
          <w:tcPr>
            <w:tcW w:w="1075" w:type="dxa"/>
          </w:tcPr>
          <w:p w14:paraId="7E299EEB" w14:textId="77777777" w:rsidR="009D5C9A" w:rsidRDefault="009D5C9A" w:rsidP="00BE582D">
            <w:r>
              <w:t>00h</w:t>
            </w:r>
          </w:p>
        </w:tc>
        <w:tc>
          <w:tcPr>
            <w:tcW w:w="769" w:type="dxa"/>
          </w:tcPr>
          <w:p w14:paraId="1DC2A49E" w14:textId="77777777" w:rsidR="009D5C9A" w:rsidRDefault="009D5C9A" w:rsidP="00BE582D">
            <w:r>
              <w:t>x</w:t>
            </w:r>
          </w:p>
        </w:tc>
        <w:tc>
          <w:tcPr>
            <w:tcW w:w="699" w:type="dxa"/>
          </w:tcPr>
          <w:p w14:paraId="4F3215FE" w14:textId="77777777" w:rsidR="009D5C9A" w:rsidRDefault="009D5C9A" w:rsidP="00BE582D">
            <w:r>
              <w:t>x</w:t>
            </w:r>
          </w:p>
        </w:tc>
        <w:tc>
          <w:tcPr>
            <w:tcW w:w="661" w:type="dxa"/>
          </w:tcPr>
          <w:p w14:paraId="4F828DE2" w14:textId="77777777" w:rsidR="009D5C9A" w:rsidRDefault="009D5C9A" w:rsidP="00BE582D">
            <w:r>
              <w:t>x</w:t>
            </w:r>
          </w:p>
        </w:tc>
        <w:tc>
          <w:tcPr>
            <w:tcW w:w="779" w:type="dxa"/>
          </w:tcPr>
          <w:p w14:paraId="5E8A046C" w14:textId="77777777" w:rsidR="009D5C9A" w:rsidRDefault="009D5C9A" w:rsidP="00BE582D">
            <w:r>
              <w:t>x</w:t>
            </w:r>
          </w:p>
        </w:tc>
        <w:tc>
          <w:tcPr>
            <w:tcW w:w="750" w:type="dxa"/>
          </w:tcPr>
          <w:p w14:paraId="6FD87D98" w14:textId="77777777" w:rsidR="009D5C9A" w:rsidRDefault="009D5C9A" w:rsidP="00BE582D">
            <w:r>
              <w:t>x</w:t>
            </w:r>
          </w:p>
        </w:tc>
        <w:tc>
          <w:tcPr>
            <w:tcW w:w="780" w:type="dxa"/>
          </w:tcPr>
          <w:p w14:paraId="5F5732AB" w14:textId="77777777" w:rsidR="009D5C9A" w:rsidRDefault="009D5C9A" w:rsidP="00BE582D">
            <w:r>
              <w:t>x</w:t>
            </w:r>
          </w:p>
        </w:tc>
        <w:tc>
          <w:tcPr>
            <w:tcW w:w="630" w:type="dxa"/>
          </w:tcPr>
          <w:p w14:paraId="2F3FAD1A" w14:textId="77777777" w:rsidR="009D5C9A" w:rsidRDefault="009D5C9A" w:rsidP="00BE582D">
            <w:r>
              <w:t>x</w:t>
            </w:r>
          </w:p>
        </w:tc>
      </w:tr>
      <w:tr w:rsidR="009D5C9A" w14:paraId="01846683" w14:textId="5413449C" w:rsidTr="00C230AA">
        <w:tc>
          <w:tcPr>
            <w:tcW w:w="1075" w:type="dxa"/>
          </w:tcPr>
          <w:p w14:paraId="1AF15DB0" w14:textId="77777777" w:rsidR="009D5C9A" w:rsidRDefault="009D5C9A" w:rsidP="00BE582D">
            <w:r>
              <w:t>01h</w:t>
            </w:r>
          </w:p>
        </w:tc>
        <w:tc>
          <w:tcPr>
            <w:tcW w:w="769" w:type="dxa"/>
          </w:tcPr>
          <w:p w14:paraId="38A3D825" w14:textId="77777777" w:rsidR="009D5C9A" w:rsidRDefault="009D5C9A" w:rsidP="00BE582D">
            <w:r>
              <w:t>x</w:t>
            </w:r>
          </w:p>
        </w:tc>
        <w:tc>
          <w:tcPr>
            <w:tcW w:w="699" w:type="dxa"/>
          </w:tcPr>
          <w:p w14:paraId="00A7C78E" w14:textId="77777777" w:rsidR="009D5C9A" w:rsidRDefault="009D5C9A" w:rsidP="00BE582D">
            <w:r>
              <w:t>x</w:t>
            </w:r>
          </w:p>
        </w:tc>
        <w:tc>
          <w:tcPr>
            <w:tcW w:w="661" w:type="dxa"/>
          </w:tcPr>
          <w:p w14:paraId="3F9F4A55" w14:textId="77777777" w:rsidR="009D5C9A" w:rsidRDefault="009D5C9A" w:rsidP="00BE582D">
            <w:r>
              <w:t>x</w:t>
            </w:r>
          </w:p>
        </w:tc>
        <w:tc>
          <w:tcPr>
            <w:tcW w:w="779" w:type="dxa"/>
          </w:tcPr>
          <w:p w14:paraId="5CF37E1D" w14:textId="77777777" w:rsidR="009D5C9A" w:rsidRDefault="009D5C9A" w:rsidP="00BE582D">
            <w:r>
              <w:t>x</w:t>
            </w:r>
          </w:p>
        </w:tc>
        <w:tc>
          <w:tcPr>
            <w:tcW w:w="750" w:type="dxa"/>
          </w:tcPr>
          <w:p w14:paraId="0439FEAC" w14:textId="77777777" w:rsidR="009D5C9A" w:rsidRDefault="009D5C9A" w:rsidP="00BE582D">
            <w:r>
              <w:t>x</w:t>
            </w:r>
          </w:p>
        </w:tc>
        <w:tc>
          <w:tcPr>
            <w:tcW w:w="780" w:type="dxa"/>
          </w:tcPr>
          <w:p w14:paraId="3FEBC1AF" w14:textId="77777777" w:rsidR="009D5C9A" w:rsidRDefault="009D5C9A" w:rsidP="00BE582D">
            <w:r>
              <w:t>x</w:t>
            </w:r>
          </w:p>
        </w:tc>
        <w:tc>
          <w:tcPr>
            <w:tcW w:w="630" w:type="dxa"/>
          </w:tcPr>
          <w:p w14:paraId="52722F10" w14:textId="77777777" w:rsidR="009D5C9A" w:rsidRDefault="009D5C9A" w:rsidP="00BE582D">
            <w:r>
              <w:t>x</w:t>
            </w:r>
          </w:p>
        </w:tc>
      </w:tr>
      <w:tr w:rsidR="009D5C9A" w14:paraId="642859D5" w14:textId="51539C96" w:rsidTr="00C230AA">
        <w:tc>
          <w:tcPr>
            <w:tcW w:w="1075" w:type="dxa"/>
          </w:tcPr>
          <w:p w14:paraId="4F5D6011" w14:textId="77777777" w:rsidR="009D5C9A" w:rsidRDefault="009D5C9A" w:rsidP="00BE582D">
            <w:r>
              <w:t>02h</w:t>
            </w:r>
          </w:p>
        </w:tc>
        <w:tc>
          <w:tcPr>
            <w:tcW w:w="769" w:type="dxa"/>
          </w:tcPr>
          <w:p w14:paraId="4C3B5A05" w14:textId="77777777" w:rsidR="009D5C9A" w:rsidRDefault="009D5C9A" w:rsidP="00BE582D">
            <w:r>
              <w:t>x</w:t>
            </w:r>
          </w:p>
        </w:tc>
        <w:tc>
          <w:tcPr>
            <w:tcW w:w="699" w:type="dxa"/>
          </w:tcPr>
          <w:p w14:paraId="1BF96210" w14:textId="77777777" w:rsidR="009D5C9A" w:rsidRDefault="009D5C9A" w:rsidP="00BE582D">
            <w:r>
              <w:t>x</w:t>
            </w:r>
          </w:p>
        </w:tc>
        <w:tc>
          <w:tcPr>
            <w:tcW w:w="661" w:type="dxa"/>
          </w:tcPr>
          <w:p w14:paraId="4933B709" w14:textId="77777777" w:rsidR="009D5C9A" w:rsidRDefault="009D5C9A" w:rsidP="00BE582D">
            <w:r>
              <w:t>x</w:t>
            </w:r>
          </w:p>
        </w:tc>
        <w:tc>
          <w:tcPr>
            <w:tcW w:w="779" w:type="dxa"/>
          </w:tcPr>
          <w:p w14:paraId="6001A916" w14:textId="77777777" w:rsidR="009D5C9A" w:rsidRDefault="009D5C9A" w:rsidP="00BE582D">
            <w:r>
              <w:t>x</w:t>
            </w:r>
          </w:p>
        </w:tc>
        <w:tc>
          <w:tcPr>
            <w:tcW w:w="750" w:type="dxa"/>
          </w:tcPr>
          <w:p w14:paraId="3AC0A282" w14:textId="77777777" w:rsidR="009D5C9A" w:rsidRDefault="009D5C9A" w:rsidP="00BE582D">
            <w:r>
              <w:t>x</w:t>
            </w:r>
          </w:p>
        </w:tc>
        <w:tc>
          <w:tcPr>
            <w:tcW w:w="780" w:type="dxa"/>
          </w:tcPr>
          <w:p w14:paraId="0B273630" w14:textId="77777777" w:rsidR="009D5C9A" w:rsidRDefault="009D5C9A" w:rsidP="00BE582D">
            <w:r>
              <w:t>x</w:t>
            </w:r>
          </w:p>
        </w:tc>
        <w:tc>
          <w:tcPr>
            <w:tcW w:w="630" w:type="dxa"/>
          </w:tcPr>
          <w:p w14:paraId="7A56848F" w14:textId="77777777" w:rsidR="009D5C9A" w:rsidRDefault="009D5C9A" w:rsidP="00BE582D">
            <w:r>
              <w:t>x</w:t>
            </w:r>
          </w:p>
        </w:tc>
      </w:tr>
      <w:tr w:rsidR="009D5C9A" w14:paraId="464C842A" w14:textId="30DF0709" w:rsidTr="00C230AA">
        <w:tc>
          <w:tcPr>
            <w:tcW w:w="1075" w:type="dxa"/>
          </w:tcPr>
          <w:p w14:paraId="7B0B3231" w14:textId="77777777" w:rsidR="009D5C9A" w:rsidRDefault="009D5C9A" w:rsidP="00BE582D">
            <w:r>
              <w:t>05h</w:t>
            </w:r>
          </w:p>
        </w:tc>
        <w:tc>
          <w:tcPr>
            <w:tcW w:w="769" w:type="dxa"/>
          </w:tcPr>
          <w:p w14:paraId="77917EA1" w14:textId="77777777" w:rsidR="009D5C9A" w:rsidRDefault="009D5C9A" w:rsidP="00BE582D">
            <w:r>
              <w:t>x</w:t>
            </w:r>
          </w:p>
        </w:tc>
        <w:tc>
          <w:tcPr>
            <w:tcW w:w="699" w:type="dxa"/>
          </w:tcPr>
          <w:p w14:paraId="23B3D802" w14:textId="77777777" w:rsidR="009D5C9A" w:rsidRDefault="009D5C9A" w:rsidP="00BE582D">
            <w:r>
              <w:t>x</w:t>
            </w:r>
          </w:p>
        </w:tc>
        <w:tc>
          <w:tcPr>
            <w:tcW w:w="661" w:type="dxa"/>
          </w:tcPr>
          <w:p w14:paraId="45727F65" w14:textId="77777777" w:rsidR="009D5C9A" w:rsidRDefault="009D5C9A" w:rsidP="00BE582D">
            <w:r>
              <w:t>x</w:t>
            </w:r>
          </w:p>
        </w:tc>
        <w:tc>
          <w:tcPr>
            <w:tcW w:w="779" w:type="dxa"/>
          </w:tcPr>
          <w:p w14:paraId="548E2825" w14:textId="77777777" w:rsidR="009D5C9A" w:rsidRDefault="009D5C9A" w:rsidP="00BE582D">
            <w:r>
              <w:t>x</w:t>
            </w:r>
          </w:p>
        </w:tc>
        <w:tc>
          <w:tcPr>
            <w:tcW w:w="750" w:type="dxa"/>
          </w:tcPr>
          <w:p w14:paraId="6CA70734" w14:textId="77777777" w:rsidR="009D5C9A" w:rsidRDefault="009D5C9A" w:rsidP="00BE582D">
            <w:r>
              <w:t>x</w:t>
            </w:r>
          </w:p>
        </w:tc>
        <w:tc>
          <w:tcPr>
            <w:tcW w:w="780" w:type="dxa"/>
          </w:tcPr>
          <w:p w14:paraId="5ECC4814" w14:textId="77777777" w:rsidR="009D5C9A" w:rsidRDefault="009D5C9A" w:rsidP="00BE582D">
            <w:r>
              <w:t>x</w:t>
            </w:r>
          </w:p>
        </w:tc>
        <w:tc>
          <w:tcPr>
            <w:tcW w:w="630" w:type="dxa"/>
          </w:tcPr>
          <w:p w14:paraId="5DF62093" w14:textId="77777777" w:rsidR="009D5C9A" w:rsidRDefault="009D5C9A" w:rsidP="00BE582D">
            <w:r>
              <w:t>x</w:t>
            </w:r>
          </w:p>
        </w:tc>
      </w:tr>
      <w:tr w:rsidR="009D5C9A" w14:paraId="04C6E8FE" w14:textId="47A0918C" w:rsidTr="00C230AA">
        <w:tc>
          <w:tcPr>
            <w:tcW w:w="1075" w:type="dxa"/>
          </w:tcPr>
          <w:p w14:paraId="00771428" w14:textId="77777777" w:rsidR="009D5C9A" w:rsidRDefault="009D5C9A" w:rsidP="00BE582D">
            <w:r>
              <w:t>07h</w:t>
            </w:r>
          </w:p>
        </w:tc>
        <w:tc>
          <w:tcPr>
            <w:tcW w:w="769" w:type="dxa"/>
          </w:tcPr>
          <w:p w14:paraId="734CEE49" w14:textId="77777777" w:rsidR="009D5C9A" w:rsidRDefault="009D5C9A" w:rsidP="00BE582D">
            <w:r>
              <w:t>x</w:t>
            </w:r>
          </w:p>
        </w:tc>
        <w:tc>
          <w:tcPr>
            <w:tcW w:w="699" w:type="dxa"/>
          </w:tcPr>
          <w:p w14:paraId="695E69B8" w14:textId="77777777" w:rsidR="009D5C9A" w:rsidRDefault="009D5C9A" w:rsidP="00BE582D">
            <w:r>
              <w:t>x</w:t>
            </w:r>
          </w:p>
        </w:tc>
        <w:tc>
          <w:tcPr>
            <w:tcW w:w="661" w:type="dxa"/>
          </w:tcPr>
          <w:p w14:paraId="660A9F51" w14:textId="77777777" w:rsidR="009D5C9A" w:rsidRDefault="009D5C9A" w:rsidP="00BE582D">
            <w:r>
              <w:t>x</w:t>
            </w:r>
          </w:p>
        </w:tc>
        <w:tc>
          <w:tcPr>
            <w:tcW w:w="779" w:type="dxa"/>
          </w:tcPr>
          <w:p w14:paraId="408EE0B6" w14:textId="77777777" w:rsidR="009D5C9A" w:rsidRDefault="009D5C9A" w:rsidP="00BE582D">
            <w:r>
              <w:t>x</w:t>
            </w:r>
          </w:p>
        </w:tc>
        <w:tc>
          <w:tcPr>
            <w:tcW w:w="750" w:type="dxa"/>
          </w:tcPr>
          <w:p w14:paraId="444F6A60" w14:textId="77777777" w:rsidR="009D5C9A" w:rsidRDefault="009D5C9A" w:rsidP="00BE582D">
            <w:r>
              <w:t>x</w:t>
            </w:r>
          </w:p>
        </w:tc>
        <w:tc>
          <w:tcPr>
            <w:tcW w:w="780" w:type="dxa"/>
          </w:tcPr>
          <w:p w14:paraId="35B0D0EC" w14:textId="77777777" w:rsidR="009D5C9A" w:rsidRDefault="009D5C9A" w:rsidP="00BE582D">
            <w:r>
              <w:t>x</w:t>
            </w:r>
          </w:p>
        </w:tc>
        <w:tc>
          <w:tcPr>
            <w:tcW w:w="630" w:type="dxa"/>
          </w:tcPr>
          <w:p w14:paraId="5B4BC4BA" w14:textId="77777777" w:rsidR="009D5C9A" w:rsidRDefault="009D5C9A" w:rsidP="00BE582D">
            <w:r>
              <w:t>x</w:t>
            </w:r>
          </w:p>
        </w:tc>
      </w:tr>
      <w:tr w:rsidR="009D5C9A" w14:paraId="7FD178E4" w14:textId="72DA83C4" w:rsidTr="00C230AA">
        <w:tc>
          <w:tcPr>
            <w:tcW w:w="1075" w:type="dxa"/>
          </w:tcPr>
          <w:p w14:paraId="5DE50E72" w14:textId="77777777" w:rsidR="009D5C9A" w:rsidRDefault="009D5C9A" w:rsidP="00BE582D">
            <w:r>
              <w:t>08h</w:t>
            </w:r>
          </w:p>
        </w:tc>
        <w:tc>
          <w:tcPr>
            <w:tcW w:w="769" w:type="dxa"/>
          </w:tcPr>
          <w:p w14:paraId="376811C4" w14:textId="77777777" w:rsidR="009D5C9A" w:rsidRDefault="009D5C9A" w:rsidP="00BE582D">
            <w:r>
              <w:t>x</w:t>
            </w:r>
          </w:p>
        </w:tc>
        <w:tc>
          <w:tcPr>
            <w:tcW w:w="699" w:type="dxa"/>
          </w:tcPr>
          <w:p w14:paraId="2E7E6AB0" w14:textId="77777777" w:rsidR="009D5C9A" w:rsidRDefault="009D5C9A" w:rsidP="00BE582D">
            <w:r>
              <w:t>x</w:t>
            </w:r>
          </w:p>
        </w:tc>
        <w:tc>
          <w:tcPr>
            <w:tcW w:w="661" w:type="dxa"/>
          </w:tcPr>
          <w:p w14:paraId="42CFBDA6" w14:textId="77777777" w:rsidR="009D5C9A" w:rsidRDefault="009D5C9A" w:rsidP="00BE582D">
            <w:r>
              <w:t>x</w:t>
            </w:r>
          </w:p>
        </w:tc>
        <w:tc>
          <w:tcPr>
            <w:tcW w:w="779" w:type="dxa"/>
          </w:tcPr>
          <w:p w14:paraId="36AB6FBC" w14:textId="77777777" w:rsidR="009D5C9A" w:rsidRDefault="009D5C9A" w:rsidP="00BE582D">
            <w:r>
              <w:t>x</w:t>
            </w:r>
          </w:p>
        </w:tc>
        <w:tc>
          <w:tcPr>
            <w:tcW w:w="750" w:type="dxa"/>
          </w:tcPr>
          <w:p w14:paraId="69EA3E62" w14:textId="77777777" w:rsidR="009D5C9A" w:rsidRDefault="009D5C9A" w:rsidP="00BE582D">
            <w:r>
              <w:t>x</w:t>
            </w:r>
          </w:p>
        </w:tc>
        <w:tc>
          <w:tcPr>
            <w:tcW w:w="780" w:type="dxa"/>
          </w:tcPr>
          <w:p w14:paraId="5A68338E" w14:textId="77777777" w:rsidR="009D5C9A" w:rsidRDefault="009D5C9A" w:rsidP="00BE582D">
            <w:r>
              <w:t>x</w:t>
            </w:r>
          </w:p>
        </w:tc>
        <w:tc>
          <w:tcPr>
            <w:tcW w:w="630" w:type="dxa"/>
          </w:tcPr>
          <w:p w14:paraId="6A8EB563" w14:textId="77777777" w:rsidR="009D5C9A" w:rsidRDefault="009D5C9A" w:rsidP="00BE582D">
            <w:r>
              <w:t>x</w:t>
            </w:r>
          </w:p>
        </w:tc>
      </w:tr>
      <w:tr w:rsidR="009D5C9A" w14:paraId="01312DD3" w14:textId="7F3958AA" w:rsidTr="00C230AA">
        <w:tc>
          <w:tcPr>
            <w:tcW w:w="1075" w:type="dxa"/>
          </w:tcPr>
          <w:p w14:paraId="2217D28B" w14:textId="77777777" w:rsidR="009D5C9A" w:rsidRDefault="009D5C9A" w:rsidP="00BE582D">
            <w:r>
              <w:t>09h</w:t>
            </w:r>
          </w:p>
        </w:tc>
        <w:tc>
          <w:tcPr>
            <w:tcW w:w="769" w:type="dxa"/>
          </w:tcPr>
          <w:p w14:paraId="06F4E0F6" w14:textId="77777777" w:rsidR="009D5C9A" w:rsidRDefault="009D5C9A" w:rsidP="00BE582D">
            <w:r>
              <w:t>x</w:t>
            </w:r>
          </w:p>
        </w:tc>
        <w:tc>
          <w:tcPr>
            <w:tcW w:w="699" w:type="dxa"/>
          </w:tcPr>
          <w:p w14:paraId="7B66F543" w14:textId="77777777" w:rsidR="009D5C9A" w:rsidRDefault="009D5C9A" w:rsidP="00BE582D">
            <w:r>
              <w:t>x</w:t>
            </w:r>
          </w:p>
        </w:tc>
        <w:tc>
          <w:tcPr>
            <w:tcW w:w="661" w:type="dxa"/>
          </w:tcPr>
          <w:p w14:paraId="37DBF883" w14:textId="77777777" w:rsidR="009D5C9A" w:rsidRDefault="009D5C9A" w:rsidP="00BE582D">
            <w:r>
              <w:t>x</w:t>
            </w:r>
          </w:p>
        </w:tc>
        <w:tc>
          <w:tcPr>
            <w:tcW w:w="779" w:type="dxa"/>
          </w:tcPr>
          <w:p w14:paraId="0CD98618" w14:textId="77777777" w:rsidR="009D5C9A" w:rsidRDefault="009D5C9A" w:rsidP="00BE582D">
            <w:r>
              <w:t>x</w:t>
            </w:r>
          </w:p>
        </w:tc>
        <w:tc>
          <w:tcPr>
            <w:tcW w:w="750" w:type="dxa"/>
          </w:tcPr>
          <w:p w14:paraId="0FFA0BA8" w14:textId="77777777" w:rsidR="009D5C9A" w:rsidRDefault="009D5C9A" w:rsidP="00BE582D">
            <w:r>
              <w:t>x</w:t>
            </w:r>
          </w:p>
        </w:tc>
        <w:tc>
          <w:tcPr>
            <w:tcW w:w="780" w:type="dxa"/>
          </w:tcPr>
          <w:p w14:paraId="069DE3B5" w14:textId="77777777" w:rsidR="009D5C9A" w:rsidRDefault="009D5C9A" w:rsidP="00BE582D">
            <w:r>
              <w:t>x</w:t>
            </w:r>
          </w:p>
        </w:tc>
        <w:tc>
          <w:tcPr>
            <w:tcW w:w="630" w:type="dxa"/>
          </w:tcPr>
          <w:p w14:paraId="723548A7" w14:textId="77777777" w:rsidR="009D5C9A" w:rsidRDefault="009D5C9A" w:rsidP="00BE582D">
            <w:r>
              <w:t>x</w:t>
            </w:r>
          </w:p>
        </w:tc>
      </w:tr>
      <w:tr w:rsidR="009D5C9A" w14:paraId="7A8A2E55" w14:textId="108457AA" w:rsidTr="00C230AA">
        <w:tc>
          <w:tcPr>
            <w:tcW w:w="1075" w:type="dxa"/>
          </w:tcPr>
          <w:p w14:paraId="56B7B491" w14:textId="77777777" w:rsidR="009D5C9A" w:rsidRDefault="009D5C9A" w:rsidP="00BE582D">
            <w:r>
              <w:t>0Ah</w:t>
            </w:r>
          </w:p>
        </w:tc>
        <w:tc>
          <w:tcPr>
            <w:tcW w:w="769" w:type="dxa"/>
          </w:tcPr>
          <w:p w14:paraId="6097125D" w14:textId="77777777" w:rsidR="009D5C9A" w:rsidRDefault="009D5C9A" w:rsidP="00BE582D">
            <w:r>
              <w:t>x</w:t>
            </w:r>
          </w:p>
        </w:tc>
        <w:tc>
          <w:tcPr>
            <w:tcW w:w="699" w:type="dxa"/>
          </w:tcPr>
          <w:p w14:paraId="1EA87079" w14:textId="77777777" w:rsidR="009D5C9A" w:rsidRDefault="009D5C9A" w:rsidP="00BE582D">
            <w:r>
              <w:t>x</w:t>
            </w:r>
          </w:p>
        </w:tc>
        <w:tc>
          <w:tcPr>
            <w:tcW w:w="661" w:type="dxa"/>
          </w:tcPr>
          <w:p w14:paraId="3EEFA102" w14:textId="77777777" w:rsidR="009D5C9A" w:rsidRDefault="009D5C9A" w:rsidP="00BE582D">
            <w:r>
              <w:t>x</w:t>
            </w:r>
          </w:p>
        </w:tc>
        <w:tc>
          <w:tcPr>
            <w:tcW w:w="779" w:type="dxa"/>
          </w:tcPr>
          <w:p w14:paraId="0A009568" w14:textId="77777777" w:rsidR="009D5C9A" w:rsidRDefault="009D5C9A" w:rsidP="00BE582D">
            <w:r>
              <w:t>x</w:t>
            </w:r>
          </w:p>
        </w:tc>
        <w:tc>
          <w:tcPr>
            <w:tcW w:w="750" w:type="dxa"/>
          </w:tcPr>
          <w:p w14:paraId="53707BCA" w14:textId="77777777" w:rsidR="009D5C9A" w:rsidRDefault="009D5C9A" w:rsidP="00BE582D">
            <w:r>
              <w:t>x</w:t>
            </w:r>
          </w:p>
        </w:tc>
        <w:tc>
          <w:tcPr>
            <w:tcW w:w="780" w:type="dxa"/>
          </w:tcPr>
          <w:p w14:paraId="1D49D963" w14:textId="77777777" w:rsidR="009D5C9A" w:rsidRDefault="009D5C9A" w:rsidP="00BE582D">
            <w:r>
              <w:t>x</w:t>
            </w:r>
          </w:p>
        </w:tc>
        <w:tc>
          <w:tcPr>
            <w:tcW w:w="630" w:type="dxa"/>
          </w:tcPr>
          <w:p w14:paraId="35257F1C" w14:textId="77777777" w:rsidR="009D5C9A" w:rsidRDefault="009D5C9A" w:rsidP="00BE582D">
            <w:r>
              <w:t>x</w:t>
            </w:r>
          </w:p>
        </w:tc>
      </w:tr>
      <w:tr w:rsidR="009D5C9A" w14:paraId="6D6818CE" w14:textId="3B2C7049" w:rsidTr="00C230AA">
        <w:tc>
          <w:tcPr>
            <w:tcW w:w="1075" w:type="dxa"/>
          </w:tcPr>
          <w:p w14:paraId="222078EE" w14:textId="77777777" w:rsidR="009D5C9A" w:rsidRDefault="009D5C9A" w:rsidP="00BE582D">
            <w:r>
              <w:t>0Bh</w:t>
            </w:r>
          </w:p>
        </w:tc>
        <w:tc>
          <w:tcPr>
            <w:tcW w:w="769" w:type="dxa"/>
          </w:tcPr>
          <w:p w14:paraId="52CBF44A" w14:textId="77777777" w:rsidR="009D5C9A" w:rsidRDefault="009D5C9A" w:rsidP="00BE582D">
            <w:r>
              <w:t>x</w:t>
            </w:r>
          </w:p>
        </w:tc>
        <w:tc>
          <w:tcPr>
            <w:tcW w:w="699" w:type="dxa"/>
          </w:tcPr>
          <w:p w14:paraId="75678CB4" w14:textId="77777777" w:rsidR="009D5C9A" w:rsidRDefault="009D5C9A" w:rsidP="00BE582D">
            <w:r>
              <w:t>x</w:t>
            </w:r>
          </w:p>
        </w:tc>
        <w:tc>
          <w:tcPr>
            <w:tcW w:w="661" w:type="dxa"/>
          </w:tcPr>
          <w:p w14:paraId="208DBCB8" w14:textId="77777777" w:rsidR="009D5C9A" w:rsidRDefault="009D5C9A" w:rsidP="00BE582D">
            <w:r>
              <w:t>x</w:t>
            </w:r>
          </w:p>
        </w:tc>
        <w:tc>
          <w:tcPr>
            <w:tcW w:w="779" w:type="dxa"/>
          </w:tcPr>
          <w:p w14:paraId="788DA4E6" w14:textId="77777777" w:rsidR="009D5C9A" w:rsidRDefault="009D5C9A" w:rsidP="00BE582D">
            <w:r>
              <w:t>x</w:t>
            </w:r>
          </w:p>
        </w:tc>
        <w:tc>
          <w:tcPr>
            <w:tcW w:w="750" w:type="dxa"/>
          </w:tcPr>
          <w:p w14:paraId="6CFC0563" w14:textId="77777777" w:rsidR="009D5C9A" w:rsidRDefault="009D5C9A" w:rsidP="00BE582D">
            <w:r>
              <w:t>x</w:t>
            </w:r>
          </w:p>
        </w:tc>
        <w:tc>
          <w:tcPr>
            <w:tcW w:w="780" w:type="dxa"/>
          </w:tcPr>
          <w:p w14:paraId="1B678E4B" w14:textId="77777777" w:rsidR="009D5C9A" w:rsidRDefault="009D5C9A" w:rsidP="00BE582D">
            <w:r>
              <w:t>x</w:t>
            </w:r>
          </w:p>
        </w:tc>
        <w:tc>
          <w:tcPr>
            <w:tcW w:w="630" w:type="dxa"/>
          </w:tcPr>
          <w:p w14:paraId="6ECA994D" w14:textId="77777777" w:rsidR="009D5C9A" w:rsidRDefault="009D5C9A" w:rsidP="00BE582D">
            <w:r>
              <w:t>x</w:t>
            </w:r>
          </w:p>
        </w:tc>
      </w:tr>
      <w:tr w:rsidR="009D5C9A" w14:paraId="3DF5D9C2" w14:textId="4C15F236" w:rsidTr="00C230AA">
        <w:tc>
          <w:tcPr>
            <w:tcW w:w="1075" w:type="dxa"/>
          </w:tcPr>
          <w:p w14:paraId="4D8C7E29" w14:textId="77777777" w:rsidR="009D5C9A" w:rsidRDefault="009D5C9A" w:rsidP="00BE582D">
            <w:r>
              <w:t>0Dh</w:t>
            </w:r>
          </w:p>
        </w:tc>
        <w:tc>
          <w:tcPr>
            <w:tcW w:w="769" w:type="dxa"/>
          </w:tcPr>
          <w:p w14:paraId="21D0D751" w14:textId="77777777" w:rsidR="009D5C9A" w:rsidRDefault="009D5C9A" w:rsidP="00BE582D">
            <w:r>
              <w:t>x</w:t>
            </w:r>
          </w:p>
        </w:tc>
        <w:tc>
          <w:tcPr>
            <w:tcW w:w="699" w:type="dxa"/>
          </w:tcPr>
          <w:p w14:paraId="63E111E5" w14:textId="77777777" w:rsidR="009D5C9A" w:rsidRDefault="009D5C9A" w:rsidP="00BE582D">
            <w:r>
              <w:t>x</w:t>
            </w:r>
          </w:p>
        </w:tc>
        <w:tc>
          <w:tcPr>
            <w:tcW w:w="661" w:type="dxa"/>
          </w:tcPr>
          <w:p w14:paraId="4C78655E" w14:textId="77777777" w:rsidR="009D5C9A" w:rsidRDefault="009D5C9A" w:rsidP="00BE582D">
            <w:r>
              <w:t>x</w:t>
            </w:r>
          </w:p>
        </w:tc>
        <w:tc>
          <w:tcPr>
            <w:tcW w:w="779" w:type="dxa"/>
          </w:tcPr>
          <w:p w14:paraId="41D5A58F" w14:textId="77777777" w:rsidR="009D5C9A" w:rsidRDefault="009D5C9A" w:rsidP="00BE582D">
            <w:r>
              <w:t>x</w:t>
            </w:r>
          </w:p>
        </w:tc>
        <w:tc>
          <w:tcPr>
            <w:tcW w:w="750" w:type="dxa"/>
          </w:tcPr>
          <w:p w14:paraId="3C3D33B2" w14:textId="77777777" w:rsidR="009D5C9A" w:rsidRDefault="009D5C9A" w:rsidP="00BE582D">
            <w:r>
              <w:t>x</w:t>
            </w:r>
          </w:p>
        </w:tc>
        <w:tc>
          <w:tcPr>
            <w:tcW w:w="780" w:type="dxa"/>
          </w:tcPr>
          <w:p w14:paraId="12F4F7DA" w14:textId="77777777" w:rsidR="009D5C9A" w:rsidRDefault="009D5C9A" w:rsidP="00BE582D">
            <w:r>
              <w:t>x</w:t>
            </w:r>
          </w:p>
        </w:tc>
        <w:tc>
          <w:tcPr>
            <w:tcW w:w="630" w:type="dxa"/>
          </w:tcPr>
          <w:p w14:paraId="5AD524E9" w14:textId="77777777" w:rsidR="009D5C9A" w:rsidRDefault="009D5C9A" w:rsidP="00BE582D">
            <w:r>
              <w:t>x</w:t>
            </w:r>
          </w:p>
        </w:tc>
      </w:tr>
      <w:tr w:rsidR="009D5C9A" w14:paraId="12F14D40" w14:textId="0B599535" w:rsidTr="00C230AA">
        <w:tc>
          <w:tcPr>
            <w:tcW w:w="1075" w:type="dxa"/>
          </w:tcPr>
          <w:p w14:paraId="1BAFBC86" w14:textId="77777777" w:rsidR="009D5C9A" w:rsidRDefault="009D5C9A" w:rsidP="00BE582D">
            <w:r>
              <w:t>0Eh</w:t>
            </w:r>
          </w:p>
        </w:tc>
        <w:tc>
          <w:tcPr>
            <w:tcW w:w="769" w:type="dxa"/>
          </w:tcPr>
          <w:p w14:paraId="3FE01A60" w14:textId="77777777" w:rsidR="009D5C9A" w:rsidRDefault="009D5C9A" w:rsidP="00BE582D">
            <w:r>
              <w:t>x</w:t>
            </w:r>
          </w:p>
        </w:tc>
        <w:tc>
          <w:tcPr>
            <w:tcW w:w="699" w:type="dxa"/>
          </w:tcPr>
          <w:p w14:paraId="1360A979" w14:textId="77777777" w:rsidR="009D5C9A" w:rsidRDefault="009D5C9A" w:rsidP="00BE582D">
            <w:r>
              <w:t>x</w:t>
            </w:r>
          </w:p>
        </w:tc>
        <w:tc>
          <w:tcPr>
            <w:tcW w:w="661" w:type="dxa"/>
          </w:tcPr>
          <w:p w14:paraId="7E523D34" w14:textId="77777777" w:rsidR="009D5C9A" w:rsidRDefault="009D5C9A" w:rsidP="00BE582D">
            <w:r>
              <w:t>x</w:t>
            </w:r>
          </w:p>
        </w:tc>
        <w:tc>
          <w:tcPr>
            <w:tcW w:w="779" w:type="dxa"/>
          </w:tcPr>
          <w:p w14:paraId="3402E136" w14:textId="77777777" w:rsidR="009D5C9A" w:rsidRDefault="009D5C9A" w:rsidP="00BE582D">
            <w:r>
              <w:t>x</w:t>
            </w:r>
          </w:p>
        </w:tc>
        <w:tc>
          <w:tcPr>
            <w:tcW w:w="750" w:type="dxa"/>
          </w:tcPr>
          <w:p w14:paraId="6D86AF0E" w14:textId="77777777" w:rsidR="009D5C9A" w:rsidRDefault="009D5C9A" w:rsidP="00BE582D">
            <w:r>
              <w:t>x</w:t>
            </w:r>
          </w:p>
        </w:tc>
        <w:tc>
          <w:tcPr>
            <w:tcW w:w="780" w:type="dxa"/>
          </w:tcPr>
          <w:p w14:paraId="62F68F24" w14:textId="77777777" w:rsidR="009D5C9A" w:rsidRDefault="009D5C9A" w:rsidP="00BE582D">
            <w:r>
              <w:t>x</w:t>
            </w:r>
          </w:p>
        </w:tc>
        <w:tc>
          <w:tcPr>
            <w:tcW w:w="630" w:type="dxa"/>
          </w:tcPr>
          <w:p w14:paraId="27DE3704" w14:textId="77777777" w:rsidR="009D5C9A" w:rsidRDefault="009D5C9A" w:rsidP="00BE582D">
            <w:r>
              <w:t>x</w:t>
            </w:r>
          </w:p>
        </w:tc>
      </w:tr>
      <w:tr w:rsidR="009D5C9A" w14:paraId="2A5379A4" w14:textId="3937D588" w:rsidTr="00C230AA">
        <w:tc>
          <w:tcPr>
            <w:tcW w:w="1075" w:type="dxa"/>
          </w:tcPr>
          <w:p w14:paraId="4E2D5DF3" w14:textId="77777777" w:rsidR="009D5C9A" w:rsidRDefault="009D5C9A" w:rsidP="00BE582D">
            <w:r>
              <w:t>13h</w:t>
            </w:r>
          </w:p>
        </w:tc>
        <w:tc>
          <w:tcPr>
            <w:tcW w:w="769" w:type="dxa"/>
          </w:tcPr>
          <w:p w14:paraId="3D7A1AFB" w14:textId="77777777" w:rsidR="009D5C9A" w:rsidRDefault="009D5C9A" w:rsidP="00BE582D">
            <w:r>
              <w:t>x</w:t>
            </w:r>
          </w:p>
        </w:tc>
        <w:tc>
          <w:tcPr>
            <w:tcW w:w="699" w:type="dxa"/>
          </w:tcPr>
          <w:p w14:paraId="1069D1A6" w14:textId="77777777" w:rsidR="009D5C9A" w:rsidRDefault="009D5C9A" w:rsidP="00BE582D">
            <w:r>
              <w:t>x</w:t>
            </w:r>
          </w:p>
        </w:tc>
        <w:tc>
          <w:tcPr>
            <w:tcW w:w="661" w:type="dxa"/>
          </w:tcPr>
          <w:p w14:paraId="469C8533" w14:textId="77777777" w:rsidR="009D5C9A" w:rsidRDefault="009D5C9A" w:rsidP="00BE582D">
            <w:r>
              <w:t>x</w:t>
            </w:r>
          </w:p>
        </w:tc>
        <w:tc>
          <w:tcPr>
            <w:tcW w:w="779" w:type="dxa"/>
          </w:tcPr>
          <w:p w14:paraId="7DAEE2B2" w14:textId="77777777" w:rsidR="009D5C9A" w:rsidRDefault="009D5C9A" w:rsidP="00BE582D">
            <w:r>
              <w:t>x</w:t>
            </w:r>
          </w:p>
        </w:tc>
        <w:tc>
          <w:tcPr>
            <w:tcW w:w="750" w:type="dxa"/>
          </w:tcPr>
          <w:p w14:paraId="393BB974" w14:textId="77777777" w:rsidR="009D5C9A" w:rsidRDefault="009D5C9A" w:rsidP="00BE582D">
            <w:r>
              <w:t>x</w:t>
            </w:r>
          </w:p>
        </w:tc>
        <w:tc>
          <w:tcPr>
            <w:tcW w:w="780" w:type="dxa"/>
          </w:tcPr>
          <w:p w14:paraId="43467B78" w14:textId="77777777" w:rsidR="009D5C9A" w:rsidRDefault="009D5C9A" w:rsidP="00BE582D">
            <w:r>
              <w:t>x</w:t>
            </w:r>
          </w:p>
        </w:tc>
        <w:tc>
          <w:tcPr>
            <w:tcW w:w="630" w:type="dxa"/>
          </w:tcPr>
          <w:p w14:paraId="01FB8CC1" w14:textId="77777777" w:rsidR="009D5C9A" w:rsidRDefault="009D5C9A" w:rsidP="00BE582D">
            <w:r>
              <w:t>x</w:t>
            </w:r>
          </w:p>
        </w:tc>
      </w:tr>
      <w:tr w:rsidR="009D5C9A" w14:paraId="6215DF76" w14:textId="726E3C33" w:rsidTr="00C230AA">
        <w:tc>
          <w:tcPr>
            <w:tcW w:w="1075" w:type="dxa"/>
          </w:tcPr>
          <w:p w14:paraId="5F6E64E4" w14:textId="77777777" w:rsidR="009D5C9A" w:rsidRDefault="009D5C9A" w:rsidP="00BE582D">
            <w:r>
              <w:t>15h</w:t>
            </w:r>
          </w:p>
        </w:tc>
        <w:tc>
          <w:tcPr>
            <w:tcW w:w="769" w:type="dxa"/>
          </w:tcPr>
          <w:p w14:paraId="29216748" w14:textId="77777777" w:rsidR="009D5C9A" w:rsidRDefault="009D5C9A" w:rsidP="00BE582D">
            <w:r>
              <w:t>x</w:t>
            </w:r>
          </w:p>
        </w:tc>
        <w:tc>
          <w:tcPr>
            <w:tcW w:w="699" w:type="dxa"/>
          </w:tcPr>
          <w:p w14:paraId="0183F094" w14:textId="77777777" w:rsidR="009D5C9A" w:rsidRDefault="009D5C9A" w:rsidP="00BE582D">
            <w:r>
              <w:t>x</w:t>
            </w:r>
          </w:p>
        </w:tc>
        <w:tc>
          <w:tcPr>
            <w:tcW w:w="661" w:type="dxa"/>
          </w:tcPr>
          <w:p w14:paraId="3DB112D1" w14:textId="77777777" w:rsidR="009D5C9A" w:rsidRDefault="009D5C9A" w:rsidP="00BE582D">
            <w:r>
              <w:t>x</w:t>
            </w:r>
          </w:p>
        </w:tc>
        <w:tc>
          <w:tcPr>
            <w:tcW w:w="779" w:type="dxa"/>
          </w:tcPr>
          <w:p w14:paraId="4D2BA67B" w14:textId="77777777" w:rsidR="009D5C9A" w:rsidRDefault="009D5C9A" w:rsidP="00BE582D">
            <w:r>
              <w:t>x</w:t>
            </w:r>
          </w:p>
        </w:tc>
        <w:tc>
          <w:tcPr>
            <w:tcW w:w="750" w:type="dxa"/>
          </w:tcPr>
          <w:p w14:paraId="1E9E97B9" w14:textId="77777777" w:rsidR="009D5C9A" w:rsidRDefault="009D5C9A" w:rsidP="00BE582D">
            <w:r>
              <w:t>x</w:t>
            </w:r>
          </w:p>
        </w:tc>
        <w:tc>
          <w:tcPr>
            <w:tcW w:w="780" w:type="dxa"/>
          </w:tcPr>
          <w:p w14:paraId="452F6248" w14:textId="77777777" w:rsidR="009D5C9A" w:rsidRDefault="009D5C9A" w:rsidP="00BE582D">
            <w:r>
              <w:t>x</w:t>
            </w:r>
          </w:p>
        </w:tc>
        <w:tc>
          <w:tcPr>
            <w:tcW w:w="630" w:type="dxa"/>
          </w:tcPr>
          <w:p w14:paraId="45DA4856" w14:textId="77777777" w:rsidR="009D5C9A" w:rsidRDefault="009D5C9A" w:rsidP="00BE582D">
            <w:r>
              <w:t>x</w:t>
            </w:r>
          </w:p>
        </w:tc>
      </w:tr>
      <w:tr w:rsidR="009D5C9A" w14:paraId="5C3F4095" w14:textId="7E44656C" w:rsidTr="00C230AA">
        <w:tc>
          <w:tcPr>
            <w:tcW w:w="1075" w:type="dxa"/>
          </w:tcPr>
          <w:p w14:paraId="7C2A91FF" w14:textId="77777777" w:rsidR="009D5C9A" w:rsidRDefault="009D5C9A" w:rsidP="00BE582D">
            <w:r>
              <w:t>16h</w:t>
            </w:r>
          </w:p>
        </w:tc>
        <w:tc>
          <w:tcPr>
            <w:tcW w:w="769" w:type="dxa"/>
          </w:tcPr>
          <w:p w14:paraId="082FE591" w14:textId="77777777" w:rsidR="009D5C9A" w:rsidRDefault="009D5C9A" w:rsidP="00BE582D">
            <w:r>
              <w:t>x</w:t>
            </w:r>
          </w:p>
        </w:tc>
        <w:tc>
          <w:tcPr>
            <w:tcW w:w="699" w:type="dxa"/>
          </w:tcPr>
          <w:p w14:paraId="30869DF4" w14:textId="77777777" w:rsidR="009D5C9A" w:rsidRDefault="009D5C9A" w:rsidP="00BE582D">
            <w:r>
              <w:t>x</w:t>
            </w:r>
          </w:p>
        </w:tc>
        <w:tc>
          <w:tcPr>
            <w:tcW w:w="661" w:type="dxa"/>
          </w:tcPr>
          <w:p w14:paraId="37666EE9" w14:textId="77777777" w:rsidR="009D5C9A" w:rsidRDefault="009D5C9A" w:rsidP="00BE582D">
            <w:r>
              <w:t>x</w:t>
            </w:r>
          </w:p>
        </w:tc>
        <w:tc>
          <w:tcPr>
            <w:tcW w:w="779" w:type="dxa"/>
          </w:tcPr>
          <w:p w14:paraId="6FB9AF3E" w14:textId="77777777" w:rsidR="009D5C9A" w:rsidRDefault="009D5C9A" w:rsidP="00BE582D">
            <w:r>
              <w:t>x</w:t>
            </w:r>
          </w:p>
        </w:tc>
        <w:tc>
          <w:tcPr>
            <w:tcW w:w="750" w:type="dxa"/>
          </w:tcPr>
          <w:p w14:paraId="4184CC1E" w14:textId="77777777" w:rsidR="009D5C9A" w:rsidRDefault="009D5C9A" w:rsidP="00BE582D">
            <w:r>
              <w:t>x</w:t>
            </w:r>
          </w:p>
        </w:tc>
        <w:tc>
          <w:tcPr>
            <w:tcW w:w="780" w:type="dxa"/>
          </w:tcPr>
          <w:p w14:paraId="1E9778A3" w14:textId="77777777" w:rsidR="009D5C9A" w:rsidRDefault="009D5C9A" w:rsidP="00BE582D">
            <w:r>
              <w:t>x</w:t>
            </w:r>
          </w:p>
        </w:tc>
        <w:tc>
          <w:tcPr>
            <w:tcW w:w="630" w:type="dxa"/>
          </w:tcPr>
          <w:p w14:paraId="33FBC19C" w14:textId="77777777" w:rsidR="009D5C9A" w:rsidRDefault="009D5C9A" w:rsidP="00BE582D">
            <w:r>
              <w:t>x</w:t>
            </w:r>
          </w:p>
        </w:tc>
      </w:tr>
      <w:tr w:rsidR="009D5C9A" w14:paraId="6CFD94EA" w14:textId="4640E282" w:rsidTr="00C230AA">
        <w:tc>
          <w:tcPr>
            <w:tcW w:w="1075" w:type="dxa"/>
          </w:tcPr>
          <w:p w14:paraId="019D75D7" w14:textId="77777777" w:rsidR="009D5C9A" w:rsidRDefault="009D5C9A" w:rsidP="00BE582D">
            <w:r>
              <w:t>17h</w:t>
            </w:r>
          </w:p>
        </w:tc>
        <w:tc>
          <w:tcPr>
            <w:tcW w:w="769" w:type="dxa"/>
          </w:tcPr>
          <w:p w14:paraId="10BE6731" w14:textId="77777777" w:rsidR="009D5C9A" w:rsidRDefault="009D5C9A" w:rsidP="00BE582D">
            <w:r>
              <w:t>x</w:t>
            </w:r>
          </w:p>
        </w:tc>
        <w:tc>
          <w:tcPr>
            <w:tcW w:w="699" w:type="dxa"/>
          </w:tcPr>
          <w:p w14:paraId="73896B1C" w14:textId="77777777" w:rsidR="009D5C9A" w:rsidRDefault="009D5C9A" w:rsidP="00BE582D">
            <w:r>
              <w:t>x</w:t>
            </w:r>
          </w:p>
        </w:tc>
        <w:tc>
          <w:tcPr>
            <w:tcW w:w="661" w:type="dxa"/>
          </w:tcPr>
          <w:p w14:paraId="79DF123C" w14:textId="77777777" w:rsidR="009D5C9A" w:rsidRDefault="009D5C9A" w:rsidP="00BE582D">
            <w:r>
              <w:t>x</w:t>
            </w:r>
          </w:p>
        </w:tc>
        <w:tc>
          <w:tcPr>
            <w:tcW w:w="779" w:type="dxa"/>
          </w:tcPr>
          <w:p w14:paraId="7DCB702B" w14:textId="77777777" w:rsidR="009D5C9A" w:rsidRDefault="009D5C9A" w:rsidP="00BE582D">
            <w:r>
              <w:t>x</w:t>
            </w:r>
          </w:p>
        </w:tc>
        <w:tc>
          <w:tcPr>
            <w:tcW w:w="750" w:type="dxa"/>
          </w:tcPr>
          <w:p w14:paraId="009B22E0" w14:textId="77777777" w:rsidR="009D5C9A" w:rsidRDefault="009D5C9A" w:rsidP="00BE582D">
            <w:r>
              <w:t>x</w:t>
            </w:r>
          </w:p>
        </w:tc>
        <w:tc>
          <w:tcPr>
            <w:tcW w:w="780" w:type="dxa"/>
          </w:tcPr>
          <w:p w14:paraId="5A95AB96" w14:textId="77777777" w:rsidR="009D5C9A" w:rsidRDefault="009D5C9A" w:rsidP="00BE582D">
            <w:r>
              <w:t>x</w:t>
            </w:r>
          </w:p>
        </w:tc>
        <w:tc>
          <w:tcPr>
            <w:tcW w:w="630" w:type="dxa"/>
          </w:tcPr>
          <w:p w14:paraId="3AE48CE2" w14:textId="77777777" w:rsidR="009D5C9A" w:rsidRDefault="009D5C9A" w:rsidP="00BE582D">
            <w:r>
              <w:t>x</w:t>
            </w:r>
          </w:p>
        </w:tc>
      </w:tr>
      <w:tr w:rsidR="009D5C9A" w14:paraId="044E49EC" w14:textId="6ED06103" w:rsidTr="00C230AA">
        <w:tc>
          <w:tcPr>
            <w:tcW w:w="1075" w:type="dxa"/>
          </w:tcPr>
          <w:p w14:paraId="5746B48A" w14:textId="77777777" w:rsidR="009D5C9A" w:rsidRDefault="009D5C9A" w:rsidP="00BE582D">
            <w:r>
              <w:t>18h</w:t>
            </w:r>
          </w:p>
        </w:tc>
        <w:tc>
          <w:tcPr>
            <w:tcW w:w="769" w:type="dxa"/>
          </w:tcPr>
          <w:p w14:paraId="4E8902C0" w14:textId="77777777" w:rsidR="009D5C9A" w:rsidRDefault="009D5C9A" w:rsidP="00BE582D">
            <w:r>
              <w:t>x</w:t>
            </w:r>
          </w:p>
        </w:tc>
        <w:tc>
          <w:tcPr>
            <w:tcW w:w="699" w:type="dxa"/>
          </w:tcPr>
          <w:p w14:paraId="793B59D0" w14:textId="77777777" w:rsidR="009D5C9A" w:rsidRDefault="009D5C9A" w:rsidP="00BE582D">
            <w:r>
              <w:t>x</w:t>
            </w:r>
          </w:p>
        </w:tc>
        <w:tc>
          <w:tcPr>
            <w:tcW w:w="661" w:type="dxa"/>
          </w:tcPr>
          <w:p w14:paraId="74F16723" w14:textId="77777777" w:rsidR="009D5C9A" w:rsidRDefault="009D5C9A" w:rsidP="00BE582D">
            <w:r>
              <w:t>x</w:t>
            </w:r>
          </w:p>
        </w:tc>
        <w:tc>
          <w:tcPr>
            <w:tcW w:w="779" w:type="dxa"/>
          </w:tcPr>
          <w:p w14:paraId="6C0E9D2D" w14:textId="77777777" w:rsidR="009D5C9A" w:rsidRDefault="009D5C9A" w:rsidP="00BE582D">
            <w:r>
              <w:t>x</w:t>
            </w:r>
          </w:p>
        </w:tc>
        <w:tc>
          <w:tcPr>
            <w:tcW w:w="750" w:type="dxa"/>
          </w:tcPr>
          <w:p w14:paraId="07B0C41B" w14:textId="77777777" w:rsidR="009D5C9A" w:rsidRDefault="009D5C9A" w:rsidP="00BE582D">
            <w:r>
              <w:t>x</w:t>
            </w:r>
          </w:p>
        </w:tc>
        <w:tc>
          <w:tcPr>
            <w:tcW w:w="780" w:type="dxa"/>
          </w:tcPr>
          <w:p w14:paraId="236003EC" w14:textId="77777777" w:rsidR="009D5C9A" w:rsidRDefault="009D5C9A" w:rsidP="00BE582D">
            <w:r>
              <w:t>x</w:t>
            </w:r>
          </w:p>
        </w:tc>
        <w:tc>
          <w:tcPr>
            <w:tcW w:w="630" w:type="dxa"/>
          </w:tcPr>
          <w:p w14:paraId="35832C7B" w14:textId="77777777" w:rsidR="009D5C9A" w:rsidRDefault="009D5C9A" w:rsidP="00BE582D">
            <w:r>
              <w:t>x</w:t>
            </w:r>
          </w:p>
        </w:tc>
      </w:tr>
      <w:tr w:rsidR="009D5C9A" w14:paraId="0318DC57" w14:textId="22EA8597" w:rsidTr="00C230AA">
        <w:tc>
          <w:tcPr>
            <w:tcW w:w="1075" w:type="dxa"/>
          </w:tcPr>
          <w:p w14:paraId="4A76910A" w14:textId="77777777" w:rsidR="009D5C9A" w:rsidRDefault="009D5C9A" w:rsidP="00BE582D">
            <w:r>
              <w:t>19h</w:t>
            </w:r>
          </w:p>
        </w:tc>
        <w:tc>
          <w:tcPr>
            <w:tcW w:w="769" w:type="dxa"/>
          </w:tcPr>
          <w:p w14:paraId="41A71036" w14:textId="77777777" w:rsidR="009D5C9A" w:rsidRDefault="009D5C9A" w:rsidP="00BE582D">
            <w:r>
              <w:t>x</w:t>
            </w:r>
          </w:p>
        </w:tc>
        <w:tc>
          <w:tcPr>
            <w:tcW w:w="699" w:type="dxa"/>
          </w:tcPr>
          <w:p w14:paraId="4125D0D1" w14:textId="77777777" w:rsidR="009D5C9A" w:rsidRDefault="009D5C9A" w:rsidP="00BE582D">
            <w:r>
              <w:t>x</w:t>
            </w:r>
          </w:p>
        </w:tc>
        <w:tc>
          <w:tcPr>
            <w:tcW w:w="661" w:type="dxa"/>
          </w:tcPr>
          <w:p w14:paraId="62C8BCAA" w14:textId="77777777" w:rsidR="009D5C9A" w:rsidRDefault="009D5C9A" w:rsidP="00BE582D">
            <w:r>
              <w:t>x</w:t>
            </w:r>
          </w:p>
        </w:tc>
        <w:tc>
          <w:tcPr>
            <w:tcW w:w="779" w:type="dxa"/>
          </w:tcPr>
          <w:p w14:paraId="49FA9E53" w14:textId="77777777" w:rsidR="009D5C9A" w:rsidRDefault="009D5C9A" w:rsidP="00BE582D">
            <w:r>
              <w:t>x</w:t>
            </w:r>
          </w:p>
        </w:tc>
        <w:tc>
          <w:tcPr>
            <w:tcW w:w="750" w:type="dxa"/>
          </w:tcPr>
          <w:p w14:paraId="2E98A474" w14:textId="77777777" w:rsidR="009D5C9A" w:rsidRDefault="009D5C9A" w:rsidP="00BE582D">
            <w:r>
              <w:t>x</w:t>
            </w:r>
          </w:p>
        </w:tc>
        <w:tc>
          <w:tcPr>
            <w:tcW w:w="780" w:type="dxa"/>
          </w:tcPr>
          <w:p w14:paraId="30E9C8DD" w14:textId="77777777" w:rsidR="009D5C9A" w:rsidRDefault="009D5C9A" w:rsidP="00BE582D">
            <w:r>
              <w:t>x</w:t>
            </w:r>
          </w:p>
        </w:tc>
        <w:tc>
          <w:tcPr>
            <w:tcW w:w="630" w:type="dxa"/>
          </w:tcPr>
          <w:p w14:paraId="13CB8E25" w14:textId="77777777" w:rsidR="009D5C9A" w:rsidRDefault="009D5C9A" w:rsidP="00BE582D">
            <w:r>
              <w:t>x</w:t>
            </w:r>
          </w:p>
        </w:tc>
      </w:tr>
      <w:tr w:rsidR="009D5C9A" w14:paraId="0BFA1610" w14:textId="7F58986F" w:rsidTr="00C230AA">
        <w:tc>
          <w:tcPr>
            <w:tcW w:w="1075" w:type="dxa"/>
          </w:tcPr>
          <w:p w14:paraId="6BC9A03D" w14:textId="77777777" w:rsidR="009D5C9A" w:rsidRDefault="009D5C9A" w:rsidP="00BE582D">
            <w:r>
              <w:t>1Ah</w:t>
            </w:r>
          </w:p>
        </w:tc>
        <w:tc>
          <w:tcPr>
            <w:tcW w:w="769" w:type="dxa"/>
          </w:tcPr>
          <w:p w14:paraId="31152B91" w14:textId="77777777" w:rsidR="009D5C9A" w:rsidRDefault="009D5C9A" w:rsidP="00BE582D">
            <w:r>
              <w:t>x</w:t>
            </w:r>
          </w:p>
        </w:tc>
        <w:tc>
          <w:tcPr>
            <w:tcW w:w="699" w:type="dxa"/>
          </w:tcPr>
          <w:p w14:paraId="14351758" w14:textId="77777777" w:rsidR="009D5C9A" w:rsidRDefault="009D5C9A" w:rsidP="00BE582D">
            <w:r>
              <w:t>x</w:t>
            </w:r>
          </w:p>
        </w:tc>
        <w:tc>
          <w:tcPr>
            <w:tcW w:w="661" w:type="dxa"/>
          </w:tcPr>
          <w:p w14:paraId="53CD5140" w14:textId="77777777" w:rsidR="009D5C9A" w:rsidRDefault="009D5C9A" w:rsidP="00BE582D">
            <w:r>
              <w:t>x</w:t>
            </w:r>
          </w:p>
        </w:tc>
        <w:tc>
          <w:tcPr>
            <w:tcW w:w="779" w:type="dxa"/>
          </w:tcPr>
          <w:p w14:paraId="06B2ECA1" w14:textId="77777777" w:rsidR="009D5C9A" w:rsidRDefault="009D5C9A" w:rsidP="00BE582D">
            <w:r>
              <w:t>x</w:t>
            </w:r>
          </w:p>
        </w:tc>
        <w:tc>
          <w:tcPr>
            <w:tcW w:w="750" w:type="dxa"/>
          </w:tcPr>
          <w:p w14:paraId="192C90F1" w14:textId="77777777" w:rsidR="009D5C9A" w:rsidRDefault="009D5C9A" w:rsidP="00BE582D">
            <w:r>
              <w:t>x</w:t>
            </w:r>
          </w:p>
        </w:tc>
        <w:tc>
          <w:tcPr>
            <w:tcW w:w="780" w:type="dxa"/>
          </w:tcPr>
          <w:p w14:paraId="5DC126B8" w14:textId="77777777" w:rsidR="009D5C9A" w:rsidRDefault="009D5C9A" w:rsidP="00BE582D">
            <w:r>
              <w:t>x</w:t>
            </w:r>
          </w:p>
        </w:tc>
        <w:tc>
          <w:tcPr>
            <w:tcW w:w="630" w:type="dxa"/>
          </w:tcPr>
          <w:p w14:paraId="55F75163" w14:textId="77777777" w:rsidR="009D5C9A" w:rsidRDefault="009D5C9A" w:rsidP="00BE582D">
            <w:r>
              <w:t>x</w:t>
            </w:r>
          </w:p>
        </w:tc>
      </w:tr>
      <w:tr w:rsidR="009D5C9A" w14:paraId="226CD27A" w14:textId="282E196A" w:rsidTr="00C230AA">
        <w:tc>
          <w:tcPr>
            <w:tcW w:w="1075" w:type="dxa"/>
          </w:tcPr>
          <w:p w14:paraId="142D2826" w14:textId="77777777" w:rsidR="009D5C9A" w:rsidRDefault="009D5C9A" w:rsidP="00BE582D">
            <w:r>
              <w:t>1Dh</w:t>
            </w:r>
          </w:p>
        </w:tc>
        <w:tc>
          <w:tcPr>
            <w:tcW w:w="769" w:type="dxa"/>
          </w:tcPr>
          <w:p w14:paraId="236A0675" w14:textId="77777777" w:rsidR="009D5C9A" w:rsidRDefault="009D5C9A" w:rsidP="00BE582D">
            <w:r>
              <w:t>x</w:t>
            </w:r>
          </w:p>
        </w:tc>
        <w:tc>
          <w:tcPr>
            <w:tcW w:w="699" w:type="dxa"/>
          </w:tcPr>
          <w:p w14:paraId="35868960" w14:textId="77777777" w:rsidR="009D5C9A" w:rsidRDefault="009D5C9A" w:rsidP="00BE582D">
            <w:r>
              <w:t>x</w:t>
            </w:r>
          </w:p>
        </w:tc>
        <w:tc>
          <w:tcPr>
            <w:tcW w:w="661" w:type="dxa"/>
          </w:tcPr>
          <w:p w14:paraId="0550FDAC" w14:textId="77777777" w:rsidR="009D5C9A" w:rsidRDefault="009D5C9A" w:rsidP="00BE582D">
            <w:r>
              <w:t>x</w:t>
            </w:r>
          </w:p>
        </w:tc>
        <w:tc>
          <w:tcPr>
            <w:tcW w:w="779" w:type="dxa"/>
          </w:tcPr>
          <w:p w14:paraId="0F206224" w14:textId="77777777" w:rsidR="009D5C9A" w:rsidRDefault="009D5C9A" w:rsidP="00BE582D">
            <w:r>
              <w:t>x</w:t>
            </w:r>
          </w:p>
        </w:tc>
        <w:tc>
          <w:tcPr>
            <w:tcW w:w="750" w:type="dxa"/>
          </w:tcPr>
          <w:p w14:paraId="6861AA76" w14:textId="77777777" w:rsidR="009D5C9A" w:rsidRDefault="009D5C9A" w:rsidP="00BE582D">
            <w:r>
              <w:t>x</w:t>
            </w:r>
          </w:p>
        </w:tc>
        <w:tc>
          <w:tcPr>
            <w:tcW w:w="780" w:type="dxa"/>
          </w:tcPr>
          <w:p w14:paraId="05D5513B" w14:textId="77777777" w:rsidR="009D5C9A" w:rsidRDefault="009D5C9A" w:rsidP="00BE582D">
            <w:r>
              <w:t>x</w:t>
            </w:r>
          </w:p>
        </w:tc>
        <w:tc>
          <w:tcPr>
            <w:tcW w:w="630" w:type="dxa"/>
          </w:tcPr>
          <w:p w14:paraId="6399E82C" w14:textId="77777777" w:rsidR="009D5C9A" w:rsidRDefault="009D5C9A" w:rsidP="00BE582D">
            <w:r>
              <w:t>x</w:t>
            </w:r>
          </w:p>
        </w:tc>
      </w:tr>
      <w:tr w:rsidR="009D5C9A" w14:paraId="787D0848" w14:textId="71B4D08C" w:rsidTr="00C230AA">
        <w:tc>
          <w:tcPr>
            <w:tcW w:w="1075" w:type="dxa"/>
          </w:tcPr>
          <w:p w14:paraId="43D35AC7" w14:textId="77777777" w:rsidR="009D5C9A" w:rsidRDefault="009D5C9A" w:rsidP="00BE582D">
            <w:r>
              <w:t>1Eh</w:t>
            </w:r>
          </w:p>
        </w:tc>
        <w:tc>
          <w:tcPr>
            <w:tcW w:w="769" w:type="dxa"/>
          </w:tcPr>
          <w:p w14:paraId="1E4E5093" w14:textId="77777777" w:rsidR="009D5C9A" w:rsidRDefault="009D5C9A" w:rsidP="00BE582D">
            <w:r>
              <w:t>x</w:t>
            </w:r>
          </w:p>
        </w:tc>
        <w:tc>
          <w:tcPr>
            <w:tcW w:w="699" w:type="dxa"/>
          </w:tcPr>
          <w:p w14:paraId="3D75C76F" w14:textId="77777777" w:rsidR="009D5C9A" w:rsidRDefault="009D5C9A" w:rsidP="00BE582D">
            <w:r>
              <w:t>x</w:t>
            </w:r>
          </w:p>
        </w:tc>
        <w:tc>
          <w:tcPr>
            <w:tcW w:w="661" w:type="dxa"/>
          </w:tcPr>
          <w:p w14:paraId="6A70B15B" w14:textId="77777777" w:rsidR="009D5C9A" w:rsidRDefault="009D5C9A" w:rsidP="00BE582D">
            <w:r>
              <w:t>x</w:t>
            </w:r>
          </w:p>
        </w:tc>
        <w:tc>
          <w:tcPr>
            <w:tcW w:w="779" w:type="dxa"/>
          </w:tcPr>
          <w:p w14:paraId="0050ED91" w14:textId="77777777" w:rsidR="009D5C9A" w:rsidRDefault="009D5C9A" w:rsidP="00BE582D">
            <w:r>
              <w:t>x</w:t>
            </w:r>
          </w:p>
        </w:tc>
        <w:tc>
          <w:tcPr>
            <w:tcW w:w="750" w:type="dxa"/>
          </w:tcPr>
          <w:p w14:paraId="3BB690AB" w14:textId="77777777" w:rsidR="009D5C9A" w:rsidRDefault="009D5C9A" w:rsidP="00BE582D">
            <w:r>
              <w:t>x</w:t>
            </w:r>
          </w:p>
        </w:tc>
        <w:tc>
          <w:tcPr>
            <w:tcW w:w="780" w:type="dxa"/>
          </w:tcPr>
          <w:p w14:paraId="65D8C46A" w14:textId="77777777" w:rsidR="009D5C9A" w:rsidRDefault="009D5C9A" w:rsidP="00BE582D">
            <w:r>
              <w:t>x</w:t>
            </w:r>
          </w:p>
        </w:tc>
        <w:tc>
          <w:tcPr>
            <w:tcW w:w="630" w:type="dxa"/>
          </w:tcPr>
          <w:p w14:paraId="47F40BFF" w14:textId="77777777" w:rsidR="009D5C9A" w:rsidRDefault="009D5C9A" w:rsidP="00BE582D">
            <w:r>
              <w:t>x</w:t>
            </w:r>
          </w:p>
        </w:tc>
      </w:tr>
      <w:tr w:rsidR="009D5C9A" w14:paraId="52E4BF9B" w14:textId="75701F25" w:rsidTr="00C230AA">
        <w:tc>
          <w:tcPr>
            <w:tcW w:w="1075" w:type="dxa"/>
          </w:tcPr>
          <w:p w14:paraId="6FB39968" w14:textId="77777777" w:rsidR="009D5C9A" w:rsidRDefault="009D5C9A" w:rsidP="00BE582D">
            <w:r>
              <w:t>1Fh</w:t>
            </w:r>
          </w:p>
        </w:tc>
        <w:tc>
          <w:tcPr>
            <w:tcW w:w="769" w:type="dxa"/>
          </w:tcPr>
          <w:p w14:paraId="5811104F" w14:textId="77777777" w:rsidR="009D5C9A" w:rsidRDefault="009D5C9A" w:rsidP="00BE582D">
            <w:r>
              <w:t>x</w:t>
            </w:r>
          </w:p>
        </w:tc>
        <w:tc>
          <w:tcPr>
            <w:tcW w:w="699" w:type="dxa"/>
          </w:tcPr>
          <w:p w14:paraId="21AB8556" w14:textId="77777777" w:rsidR="009D5C9A" w:rsidRDefault="009D5C9A" w:rsidP="00BE582D">
            <w:r>
              <w:t>x</w:t>
            </w:r>
          </w:p>
        </w:tc>
        <w:tc>
          <w:tcPr>
            <w:tcW w:w="661" w:type="dxa"/>
          </w:tcPr>
          <w:p w14:paraId="4C26F787" w14:textId="77777777" w:rsidR="009D5C9A" w:rsidRDefault="009D5C9A" w:rsidP="00BE582D">
            <w:r>
              <w:t>x</w:t>
            </w:r>
          </w:p>
        </w:tc>
        <w:tc>
          <w:tcPr>
            <w:tcW w:w="779" w:type="dxa"/>
          </w:tcPr>
          <w:p w14:paraId="0DF2D43B" w14:textId="77777777" w:rsidR="009D5C9A" w:rsidRDefault="009D5C9A" w:rsidP="00BE582D">
            <w:r>
              <w:t>x</w:t>
            </w:r>
          </w:p>
        </w:tc>
        <w:tc>
          <w:tcPr>
            <w:tcW w:w="750" w:type="dxa"/>
          </w:tcPr>
          <w:p w14:paraId="37C49B46" w14:textId="77777777" w:rsidR="009D5C9A" w:rsidRDefault="009D5C9A" w:rsidP="00BE582D">
            <w:r>
              <w:t>x</w:t>
            </w:r>
          </w:p>
        </w:tc>
        <w:tc>
          <w:tcPr>
            <w:tcW w:w="780" w:type="dxa"/>
          </w:tcPr>
          <w:p w14:paraId="0C859CFB" w14:textId="77777777" w:rsidR="009D5C9A" w:rsidRDefault="009D5C9A" w:rsidP="00BE582D">
            <w:r>
              <w:t>x</w:t>
            </w:r>
          </w:p>
        </w:tc>
        <w:tc>
          <w:tcPr>
            <w:tcW w:w="630" w:type="dxa"/>
          </w:tcPr>
          <w:p w14:paraId="7CE406C5" w14:textId="77777777" w:rsidR="009D5C9A" w:rsidRDefault="009D5C9A" w:rsidP="00BE582D">
            <w:r>
              <w:t>x</w:t>
            </w:r>
          </w:p>
        </w:tc>
      </w:tr>
      <w:tr w:rsidR="009D5C9A" w14:paraId="0091AF4E" w14:textId="4F80757A" w:rsidTr="00C230AA">
        <w:tc>
          <w:tcPr>
            <w:tcW w:w="1075" w:type="dxa"/>
          </w:tcPr>
          <w:p w14:paraId="2C9789E2" w14:textId="77777777" w:rsidR="009D5C9A" w:rsidRDefault="009D5C9A" w:rsidP="00BE582D">
            <w:r>
              <w:t>20h</w:t>
            </w:r>
          </w:p>
        </w:tc>
        <w:tc>
          <w:tcPr>
            <w:tcW w:w="769" w:type="dxa"/>
          </w:tcPr>
          <w:p w14:paraId="4C915E25" w14:textId="77777777" w:rsidR="009D5C9A" w:rsidRDefault="009D5C9A" w:rsidP="00BE582D">
            <w:r>
              <w:t>x</w:t>
            </w:r>
          </w:p>
        </w:tc>
        <w:tc>
          <w:tcPr>
            <w:tcW w:w="699" w:type="dxa"/>
          </w:tcPr>
          <w:p w14:paraId="7FD5905F" w14:textId="77777777" w:rsidR="009D5C9A" w:rsidRDefault="009D5C9A" w:rsidP="00BE582D">
            <w:r>
              <w:t>x</w:t>
            </w:r>
          </w:p>
        </w:tc>
        <w:tc>
          <w:tcPr>
            <w:tcW w:w="661" w:type="dxa"/>
          </w:tcPr>
          <w:p w14:paraId="3F109209" w14:textId="77777777" w:rsidR="009D5C9A" w:rsidRDefault="009D5C9A" w:rsidP="00BE582D">
            <w:r>
              <w:t>x</w:t>
            </w:r>
          </w:p>
        </w:tc>
        <w:tc>
          <w:tcPr>
            <w:tcW w:w="779" w:type="dxa"/>
          </w:tcPr>
          <w:p w14:paraId="79BF311E" w14:textId="77777777" w:rsidR="009D5C9A" w:rsidRDefault="009D5C9A" w:rsidP="00BE582D">
            <w:r>
              <w:t>x</w:t>
            </w:r>
          </w:p>
        </w:tc>
        <w:tc>
          <w:tcPr>
            <w:tcW w:w="750" w:type="dxa"/>
          </w:tcPr>
          <w:p w14:paraId="36CC4189" w14:textId="77777777" w:rsidR="009D5C9A" w:rsidRDefault="009D5C9A" w:rsidP="00BE582D">
            <w:r>
              <w:t>x</w:t>
            </w:r>
          </w:p>
        </w:tc>
        <w:tc>
          <w:tcPr>
            <w:tcW w:w="780" w:type="dxa"/>
          </w:tcPr>
          <w:p w14:paraId="54FB0580" w14:textId="77777777" w:rsidR="009D5C9A" w:rsidRDefault="009D5C9A" w:rsidP="00BE582D">
            <w:r>
              <w:t>x</w:t>
            </w:r>
          </w:p>
        </w:tc>
        <w:tc>
          <w:tcPr>
            <w:tcW w:w="630" w:type="dxa"/>
          </w:tcPr>
          <w:p w14:paraId="3D0EEC72" w14:textId="77777777" w:rsidR="009D5C9A" w:rsidRDefault="009D5C9A" w:rsidP="00BE582D">
            <w:r>
              <w:t>x</w:t>
            </w:r>
          </w:p>
        </w:tc>
      </w:tr>
      <w:tr w:rsidR="009D5C9A" w14:paraId="4E660507" w14:textId="2282C3DE" w:rsidTr="00C230AA">
        <w:tc>
          <w:tcPr>
            <w:tcW w:w="1075" w:type="dxa"/>
          </w:tcPr>
          <w:p w14:paraId="6FFEE74D" w14:textId="77777777" w:rsidR="009D5C9A" w:rsidRDefault="009D5C9A" w:rsidP="00BE582D">
            <w:r>
              <w:t>22h</w:t>
            </w:r>
          </w:p>
        </w:tc>
        <w:tc>
          <w:tcPr>
            <w:tcW w:w="769" w:type="dxa"/>
          </w:tcPr>
          <w:p w14:paraId="20FC5602" w14:textId="77777777" w:rsidR="009D5C9A" w:rsidRDefault="009D5C9A" w:rsidP="00BE582D">
            <w:r>
              <w:t>x</w:t>
            </w:r>
          </w:p>
        </w:tc>
        <w:tc>
          <w:tcPr>
            <w:tcW w:w="699" w:type="dxa"/>
          </w:tcPr>
          <w:p w14:paraId="0B7C5270" w14:textId="77777777" w:rsidR="009D5C9A" w:rsidRDefault="009D5C9A" w:rsidP="00BE582D">
            <w:r>
              <w:t>x</w:t>
            </w:r>
          </w:p>
        </w:tc>
        <w:tc>
          <w:tcPr>
            <w:tcW w:w="661" w:type="dxa"/>
          </w:tcPr>
          <w:p w14:paraId="3B733FA5" w14:textId="77777777" w:rsidR="009D5C9A" w:rsidRDefault="009D5C9A" w:rsidP="00BE582D">
            <w:r>
              <w:t>x</w:t>
            </w:r>
          </w:p>
        </w:tc>
        <w:tc>
          <w:tcPr>
            <w:tcW w:w="779" w:type="dxa"/>
          </w:tcPr>
          <w:p w14:paraId="4F5D762E" w14:textId="77777777" w:rsidR="009D5C9A" w:rsidRDefault="009D5C9A" w:rsidP="00BE582D">
            <w:r>
              <w:t>x</w:t>
            </w:r>
          </w:p>
        </w:tc>
        <w:tc>
          <w:tcPr>
            <w:tcW w:w="750" w:type="dxa"/>
          </w:tcPr>
          <w:p w14:paraId="4F8BA95D" w14:textId="77777777" w:rsidR="009D5C9A" w:rsidRDefault="009D5C9A" w:rsidP="00BE582D">
            <w:r>
              <w:t>x</w:t>
            </w:r>
          </w:p>
        </w:tc>
        <w:tc>
          <w:tcPr>
            <w:tcW w:w="780" w:type="dxa"/>
          </w:tcPr>
          <w:p w14:paraId="3BED28C8" w14:textId="77777777" w:rsidR="009D5C9A" w:rsidRDefault="009D5C9A" w:rsidP="00BE582D">
            <w:r>
              <w:t>x</w:t>
            </w:r>
          </w:p>
        </w:tc>
        <w:tc>
          <w:tcPr>
            <w:tcW w:w="630" w:type="dxa"/>
          </w:tcPr>
          <w:p w14:paraId="14424BE3" w14:textId="77777777" w:rsidR="009D5C9A" w:rsidRDefault="009D5C9A" w:rsidP="00BE582D">
            <w:r>
              <w:t>x</w:t>
            </w:r>
          </w:p>
        </w:tc>
      </w:tr>
      <w:tr w:rsidR="009D5C9A" w14:paraId="56A4CA35" w14:textId="7291F29B" w:rsidTr="00C230AA">
        <w:tc>
          <w:tcPr>
            <w:tcW w:w="1075" w:type="dxa"/>
          </w:tcPr>
          <w:p w14:paraId="3ADBB4E9" w14:textId="77777777" w:rsidR="009D5C9A" w:rsidRPr="0023665E" w:rsidRDefault="009D5C9A" w:rsidP="00BE582D">
            <w:pPr>
              <w:rPr>
                <w:color w:val="FF0000"/>
              </w:rPr>
            </w:pPr>
            <w:r w:rsidRPr="0023665E">
              <w:rPr>
                <w:color w:val="FF0000"/>
              </w:rPr>
              <w:t>25h</w:t>
            </w:r>
          </w:p>
        </w:tc>
        <w:tc>
          <w:tcPr>
            <w:tcW w:w="769" w:type="dxa"/>
          </w:tcPr>
          <w:p w14:paraId="19B8208B" w14:textId="77777777" w:rsidR="009D5C9A" w:rsidRPr="0023665E" w:rsidRDefault="009D5C9A" w:rsidP="00BE582D">
            <w:pPr>
              <w:rPr>
                <w:color w:val="FF0000"/>
              </w:rPr>
            </w:pPr>
            <w:r w:rsidRPr="0023665E">
              <w:rPr>
                <w:color w:val="FF0000"/>
              </w:rPr>
              <w:t>x</w:t>
            </w:r>
          </w:p>
        </w:tc>
        <w:tc>
          <w:tcPr>
            <w:tcW w:w="699" w:type="dxa"/>
          </w:tcPr>
          <w:p w14:paraId="47C53C6D" w14:textId="77777777" w:rsidR="009D5C9A" w:rsidRPr="0023665E" w:rsidRDefault="009D5C9A" w:rsidP="00BE582D">
            <w:pPr>
              <w:rPr>
                <w:color w:val="FF0000"/>
              </w:rPr>
            </w:pPr>
            <w:r w:rsidRPr="0023665E">
              <w:rPr>
                <w:color w:val="FF0000"/>
              </w:rPr>
              <w:t>x</w:t>
            </w:r>
          </w:p>
        </w:tc>
        <w:tc>
          <w:tcPr>
            <w:tcW w:w="661" w:type="dxa"/>
          </w:tcPr>
          <w:p w14:paraId="74AC09D2" w14:textId="77777777" w:rsidR="009D5C9A" w:rsidRDefault="009D5C9A" w:rsidP="00BE582D"/>
        </w:tc>
        <w:tc>
          <w:tcPr>
            <w:tcW w:w="779" w:type="dxa"/>
          </w:tcPr>
          <w:p w14:paraId="0701B088" w14:textId="77777777" w:rsidR="009D5C9A" w:rsidRDefault="009D5C9A" w:rsidP="00BE582D"/>
        </w:tc>
        <w:tc>
          <w:tcPr>
            <w:tcW w:w="750" w:type="dxa"/>
          </w:tcPr>
          <w:p w14:paraId="66DE12F7" w14:textId="77777777" w:rsidR="009D5C9A" w:rsidRDefault="009D5C9A" w:rsidP="00BE582D"/>
        </w:tc>
        <w:tc>
          <w:tcPr>
            <w:tcW w:w="780" w:type="dxa"/>
          </w:tcPr>
          <w:p w14:paraId="708A8B75" w14:textId="77777777" w:rsidR="009D5C9A" w:rsidRDefault="009D5C9A" w:rsidP="00BE582D"/>
        </w:tc>
        <w:tc>
          <w:tcPr>
            <w:tcW w:w="630" w:type="dxa"/>
          </w:tcPr>
          <w:p w14:paraId="0E14FFC4" w14:textId="77777777" w:rsidR="009D5C9A" w:rsidRDefault="009D5C9A" w:rsidP="00BE582D"/>
        </w:tc>
      </w:tr>
      <w:tr w:rsidR="009D5C9A" w14:paraId="0971BAB7" w14:textId="18B3B819" w:rsidTr="00C230AA">
        <w:tc>
          <w:tcPr>
            <w:tcW w:w="1075" w:type="dxa"/>
          </w:tcPr>
          <w:p w14:paraId="0AEE4273" w14:textId="77777777" w:rsidR="009D5C9A" w:rsidRDefault="009D5C9A" w:rsidP="00BE582D">
            <w:r>
              <w:t>26h</w:t>
            </w:r>
          </w:p>
        </w:tc>
        <w:tc>
          <w:tcPr>
            <w:tcW w:w="769" w:type="dxa"/>
          </w:tcPr>
          <w:p w14:paraId="7177FE88" w14:textId="77777777" w:rsidR="009D5C9A" w:rsidRDefault="009D5C9A" w:rsidP="00BE582D">
            <w:r>
              <w:t>x</w:t>
            </w:r>
          </w:p>
        </w:tc>
        <w:tc>
          <w:tcPr>
            <w:tcW w:w="699" w:type="dxa"/>
          </w:tcPr>
          <w:p w14:paraId="236C8F8F" w14:textId="77777777" w:rsidR="009D5C9A" w:rsidRDefault="009D5C9A" w:rsidP="00BE582D">
            <w:r>
              <w:t>x</w:t>
            </w:r>
          </w:p>
        </w:tc>
        <w:tc>
          <w:tcPr>
            <w:tcW w:w="661" w:type="dxa"/>
          </w:tcPr>
          <w:p w14:paraId="16CC2703" w14:textId="77777777" w:rsidR="009D5C9A" w:rsidRDefault="009D5C9A" w:rsidP="00BE582D">
            <w:r>
              <w:t>x</w:t>
            </w:r>
          </w:p>
        </w:tc>
        <w:tc>
          <w:tcPr>
            <w:tcW w:w="779" w:type="dxa"/>
          </w:tcPr>
          <w:p w14:paraId="31014B33" w14:textId="77777777" w:rsidR="009D5C9A" w:rsidRDefault="009D5C9A" w:rsidP="00BE582D">
            <w:r>
              <w:t>x</w:t>
            </w:r>
          </w:p>
        </w:tc>
        <w:tc>
          <w:tcPr>
            <w:tcW w:w="750" w:type="dxa"/>
          </w:tcPr>
          <w:p w14:paraId="19AEA458" w14:textId="77777777" w:rsidR="009D5C9A" w:rsidRDefault="009D5C9A" w:rsidP="00BE582D">
            <w:r>
              <w:t>x</w:t>
            </w:r>
          </w:p>
        </w:tc>
        <w:tc>
          <w:tcPr>
            <w:tcW w:w="780" w:type="dxa"/>
          </w:tcPr>
          <w:p w14:paraId="5BE37C04" w14:textId="77777777" w:rsidR="009D5C9A" w:rsidRDefault="009D5C9A" w:rsidP="00BE582D">
            <w:r>
              <w:t>x</w:t>
            </w:r>
          </w:p>
        </w:tc>
        <w:tc>
          <w:tcPr>
            <w:tcW w:w="630" w:type="dxa"/>
          </w:tcPr>
          <w:p w14:paraId="41197A33" w14:textId="77777777" w:rsidR="009D5C9A" w:rsidRDefault="009D5C9A" w:rsidP="00BE582D">
            <w:r>
              <w:t>x</w:t>
            </w:r>
          </w:p>
        </w:tc>
      </w:tr>
      <w:tr w:rsidR="009D5C9A" w14:paraId="0BD10D2F" w14:textId="3E2EB3C9" w:rsidTr="00C230AA">
        <w:tc>
          <w:tcPr>
            <w:tcW w:w="1075" w:type="dxa"/>
          </w:tcPr>
          <w:p w14:paraId="6B14BD31" w14:textId="77777777" w:rsidR="009D5C9A" w:rsidRDefault="009D5C9A" w:rsidP="00BE582D">
            <w:r>
              <w:t>27h</w:t>
            </w:r>
          </w:p>
        </w:tc>
        <w:tc>
          <w:tcPr>
            <w:tcW w:w="769" w:type="dxa"/>
          </w:tcPr>
          <w:p w14:paraId="15AB0248" w14:textId="77777777" w:rsidR="009D5C9A" w:rsidRDefault="009D5C9A" w:rsidP="00BE582D">
            <w:r>
              <w:t>x</w:t>
            </w:r>
          </w:p>
        </w:tc>
        <w:tc>
          <w:tcPr>
            <w:tcW w:w="699" w:type="dxa"/>
          </w:tcPr>
          <w:p w14:paraId="5C8332D6" w14:textId="77777777" w:rsidR="009D5C9A" w:rsidRDefault="009D5C9A" w:rsidP="00BE582D">
            <w:r>
              <w:t>x</w:t>
            </w:r>
          </w:p>
        </w:tc>
        <w:tc>
          <w:tcPr>
            <w:tcW w:w="661" w:type="dxa"/>
          </w:tcPr>
          <w:p w14:paraId="30421BCD" w14:textId="77777777" w:rsidR="009D5C9A" w:rsidRDefault="009D5C9A" w:rsidP="00BE582D">
            <w:r>
              <w:t>x</w:t>
            </w:r>
          </w:p>
        </w:tc>
        <w:tc>
          <w:tcPr>
            <w:tcW w:w="779" w:type="dxa"/>
          </w:tcPr>
          <w:p w14:paraId="73315C10" w14:textId="77777777" w:rsidR="009D5C9A" w:rsidRDefault="009D5C9A" w:rsidP="00BE582D">
            <w:r>
              <w:t>x</w:t>
            </w:r>
          </w:p>
        </w:tc>
        <w:tc>
          <w:tcPr>
            <w:tcW w:w="750" w:type="dxa"/>
          </w:tcPr>
          <w:p w14:paraId="47A5D4C9" w14:textId="77777777" w:rsidR="009D5C9A" w:rsidRDefault="009D5C9A" w:rsidP="00BE582D">
            <w:r>
              <w:t>x</w:t>
            </w:r>
          </w:p>
        </w:tc>
        <w:tc>
          <w:tcPr>
            <w:tcW w:w="780" w:type="dxa"/>
          </w:tcPr>
          <w:p w14:paraId="3FE11057" w14:textId="77777777" w:rsidR="009D5C9A" w:rsidRDefault="009D5C9A" w:rsidP="00BE582D">
            <w:r>
              <w:t>x</w:t>
            </w:r>
          </w:p>
        </w:tc>
        <w:tc>
          <w:tcPr>
            <w:tcW w:w="630" w:type="dxa"/>
          </w:tcPr>
          <w:p w14:paraId="383CB3F8" w14:textId="77777777" w:rsidR="009D5C9A" w:rsidRDefault="009D5C9A" w:rsidP="00BE582D">
            <w:r>
              <w:t>x</w:t>
            </w:r>
          </w:p>
        </w:tc>
      </w:tr>
      <w:tr w:rsidR="009D5C9A" w14:paraId="304BF888" w14:textId="3182EE17" w:rsidTr="00C230AA">
        <w:tc>
          <w:tcPr>
            <w:tcW w:w="1075" w:type="dxa"/>
          </w:tcPr>
          <w:p w14:paraId="6DF3809D" w14:textId="77777777" w:rsidR="009D5C9A" w:rsidRDefault="009D5C9A" w:rsidP="00BE582D">
            <w:r>
              <w:t>28h</w:t>
            </w:r>
          </w:p>
        </w:tc>
        <w:tc>
          <w:tcPr>
            <w:tcW w:w="769" w:type="dxa"/>
          </w:tcPr>
          <w:p w14:paraId="3199FE3F" w14:textId="77777777" w:rsidR="009D5C9A" w:rsidRDefault="009D5C9A" w:rsidP="00BE582D">
            <w:r>
              <w:t>x</w:t>
            </w:r>
          </w:p>
        </w:tc>
        <w:tc>
          <w:tcPr>
            <w:tcW w:w="699" w:type="dxa"/>
          </w:tcPr>
          <w:p w14:paraId="7BBB906C" w14:textId="77777777" w:rsidR="009D5C9A" w:rsidRDefault="009D5C9A" w:rsidP="00BE582D">
            <w:r>
              <w:t>x</w:t>
            </w:r>
          </w:p>
        </w:tc>
        <w:tc>
          <w:tcPr>
            <w:tcW w:w="661" w:type="dxa"/>
          </w:tcPr>
          <w:p w14:paraId="65A081C2" w14:textId="77777777" w:rsidR="009D5C9A" w:rsidRDefault="009D5C9A" w:rsidP="00BE582D">
            <w:r>
              <w:t>x</w:t>
            </w:r>
          </w:p>
        </w:tc>
        <w:tc>
          <w:tcPr>
            <w:tcW w:w="779" w:type="dxa"/>
          </w:tcPr>
          <w:p w14:paraId="599ED980" w14:textId="77777777" w:rsidR="009D5C9A" w:rsidRDefault="009D5C9A" w:rsidP="00BE582D">
            <w:r>
              <w:t>x</w:t>
            </w:r>
          </w:p>
        </w:tc>
        <w:tc>
          <w:tcPr>
            <w:tcW w:w="750" w:type="dxa"/>
          </w:tcPr>
          <w:p w14:paraId="3E0ADE2A" w14:textId="77777777" w:rsidR="009D5C9A" w:rsidRDefault="009D5C9A" w:rsidP="00BE582D">
            <w:r>
              <w:t>x</w:t>
            </w:r>
          </w:p>
        </w:tc>
        <w:tc>
          <w:tcPr>
            <w:tcW w:w="780" w:type="dxa"/>
          </w:tcPr>
          <w:p w14:paraId="41F9C2DB" w14:textId="77777777" w:rsidR="009D5C9A" w:rsidRDefault="009D5C9A" w:rsidP="00BE582D">
            <w:r>
              <w:t>x</w:t>
            </w:r>
          </w:p>
        </w:tc>
        <w:tc>
          <w:tcPr>
            <w:tcW w:w="630" w:type="dxa"/>
          </w:tcPr>
          <w:p w14:paraId="25B51DFB" w14:textId="77777777" w:rsidR="009D5C9A" w:rsidRDefault="009D5C9A" w:rsidP="00BE582D">
            <w:r>
              <w:t>x</w:t>
            </w:r>
          </w:p>
        </w:tc>
      </w:tr>
      <w:tr w:rsidR="009D5C9A" w14:paraId="7F9F0B32" w14:textId="75B3F661" w:rsidTr="00C230AA">
        <w:tc>
          <w:tcPr>
            <w:tcW w:w="1075" w:type="dxa"/>
          </w:tcPr>
          <w:p w14:paraId="6D8A44C8" w14:textId="77777777" w:rsidR="009D5C9A" w:rsidRDefault="009D5C9A" w:rsidP="00BE582D">
            <w:r>
              <w:t>29h</w:t>
            </w:r>
          </w:p>
        </w:tc>
        <w:tc>
          <w:tcPr>
            <w:tcW w:w="769" w:type="dxa"/>
          </w:tcPr>
          <w:p w14:paraId="6C7DA284" w14:textId="77777777" w:rsidR="009D5C9A" w:rsidRDefault="009D5C9A" w:rsidP="00BE582D">
            <w:r>
              <w:t>x</w:t>
            </w:r>
          </w:p>
        </w:tc>
        <w:tc>
          <w:tcPr>
            <w:tcW w:w="699" w:type="dxa"/>
          </w:tcPr>
          <w:p w14:paraId="2AD09784" w14:textId="77777777" w:rsidR="009D5C9A" w:rsidRDefault="009D5C9A" w:rsidP="00BE582D">
            <w:r>
              <w:t>x</w:t>
            </w:r>
          </w:p>
        </w:tc>
        <w:tc>
          <w:tcPr>
            <w:tcW w:w="661" w:type="dxa"/>
          </w:tcPr>
          <w:p w14:paraId="1F517CA5" w14:textId="77777777" w:rsidR="009D5C9A" w:rsidRDefault="009D5C9A" w:rsidP="00BE582D">
            <w:r>
              <w:t>x</w:t>
            </w:r>
          </w:p>
        </w:tc>
        <w:tc>
          <w:tcPr>
            <w:tcW w:w="779" w:type="dxa"/>
          </w:tcPr>
          <w:p w14:paraId="142789AE" w14:textId="77777777" w:rsidR="009D5C9A" w:rsidRDefault="009D5C9A" w:rsidP="00BE582D">
            <w:r>
              <w:t>x</w:t>
            </w:r>
          </w:p>
        </w:tc>
        <w:tc>
          <w:tcPr>
            <w:tcW w:w="750" w:type="dxa"/>
          </w:tcPr>
          <w:p w14:paraId="4BD9937B" w14:textId="77777777" w:rsidR="009D5C9A" w:rsidRDefault="009D5C9A" w:rsidP="00BE582D">
            <w:r>
              <w:t>x</w:t>
            </w:r>
          </w:p>
        </w:tc>
        <w:tc>
          <w:tcPr>
            <w:tcW w:w="780" w:type="dxa"/>
          </w:tcPr>
          <w:p w14:paraId="74FBA328" w14:textId="77777777" w:rsidR="009D5C9A" w:rsidRDefault="009D5C9A" w:rsidP="00BE582D">
            <w:r>
              <w:t>x</w:t>
            </w:r>
          </w:p>
        </w:tc>
        <w:tc>
          <w:tcPr>
            <w:tcW w:w="630" w:type="dxa"/>
          </w:tcPr>
          <w:p w14:paraId="74AF2EB0" w14:textId="77777777" w:rsidR="009D5C9A" w:rsidRDefault="009D5C9A" w:rsidP="00BE582D">
            <w:r>
              <w:t>x</w:t>
            </w:r>
          </w:p>
        </w:tc>
      </w:tr>
      <w:tr w:rsidR="009D5C9A" w14:paraId="768F7990" w14:textId="57F7B2E8" w:rsidTr="00C230AA">
        <w:tc>
          <w:tcPr>
            <w:tcW w:w="1075" w:type="dxa"/>
          </w:tcPr>
          <w:p w14:paraId="137D87B6" w14:textId="77777777" w:rsidR="009D5C9A" w:rsidRDefault="009D5C9A" w:rsidP="00BE582D">
            <w:r>
              <w:t>2Ah</w:t>
            </w:r>
          </w:p>
        </w:tc>
        <w:tc>
          <w:tcPr>
            <w:tcW w:w="769" w:type="dxa"/>
          </w:tcPr>
          <w:p w14:paraId="51CBFF0C" w14:textId="77777777" w:rsidR="009D5C9A" w:rsidRDefault="009D5C9A" w:rsidP="00BE582D"/>
        </w:tc>
        <w:tc>
          <w:tcPr>
            <w:tcW w:w="699" w:type="dxa"/>
          </w:tcPr>
          <w:p w14:paraId="1A045677" w14:textId="77777777" w:rsidR="009D5C9A" w:rsidRDefault="009D5C9A" w:rsidP="00BE582D">
            <w:r>
              <w:t>x</w:t>
            </w:r>
          </w:p>
        </w:tc>
        <w:tc>
          <w:tcPr>
            <w:tcW w:w="661" w:type="dxa"/>
          </w:tcPr>
          <w:p w14:paraId="3375C44F" w14:textId="77777777" w:rsidR="009D5C9A" w:rsidRDefault="009D5C9A" w:rsidP="00BE582D">
            <w:r>
              <w:t>x</w:t>
            </w:r>
          </w:p>
        </w:tc>
        <w:tc>
          <w:tcPr>
            <w:tcW w:w="779" w:type="dxa"/>
          </w:tcPr>
          <w:p w14:paraId="47F8E390" w14:textId="77777777" w:rsidR="009D5C9A" w:rsidRDefault="009D5C9A" w:rsidP="00BE582D">
            <w:r>
              <w:t>x</w:t>
            </w:r>
          </w:p>
        </w:tc>
        <w:tc>
          <w:tcPr>
            <w:tcW w:w="750" w:type="dxa"/>
          </w:tcPr>
          <w:p w14:paraId="323EF57D" w14:textId="77777777" w:rsidR="009D5C9A" w:rsidRDefault="009D5C9A" w:rsidP="00BE582D">
            <w:r>
              <w:t>x</w:t>
            </w:r>
          </w:p>
        </w:tc>
        <w:tc>
          <w:tcPr>
            <w:tcW w:w="780" w:type="dxa"/>
          </w:tcPr>
          <w:p w14:paraId="345C7EA6" w14:textId="77777777" w:rsidR="009D5C9A" w:rsidRDefault="009D5C9A" w:rsidP="00BE582D">
            <w:r>
              <w:t>x</w:t>
            </w:r>
          </w:p>
        </w:tc>
        <w:tc>
          <w:tcPr>
            <w:tcW w:w="630" w:type="dxa"/>
          </w:tcPr>
          <w:p w14:paraId="5B736FA8" w14:textId="77777777" w:rsidR="009D5C9A" w:rsidRDefault="009D5C9A" w:rsidP="00BE582D">
            <w:r>
              <w:t>x</w:t>
            </w:r>
          </w:p>
        </w:tc>
      </w:tr>
      <w:tr w:rsidR="009D5C9A" w14:paraId="20A1E8BE" w14:textId="4DCD1B5E" w:rsidTr="00C230AA">
        <w:tc>
          <w:tcPr>
            <w:tcW w:w="1075" w:type="dxa"/>
          </w:tcPr>
          <w:p w14:paraId="79377AFA" w14:textId="77777777" w:rsidR="009D5C9A" w:rsidRDefault="009D5C9A" w:rsidP="00BE582D">
            <w:r>
              <w:lastRenderedPageBreak/>
              <w:t>2Bh</w:t>
            </w:r>
          </w:p>
        </w:tc>
        <w:tc>
          <w:tcPr>
            <w:tcW w:w="769" w:type="dxa"/>
          </w:tcPr>
          <w:p w14:paraId="6075B7CA" w14:textId="77777777" w:rsidR="009D5C9A" w:rsidRDefault="009D5C9A" w:rsidP="00BE582D"/>
        </w:tc>
        <w:tc>
          <w:tcPr>
            <w:tcW w:w="699" w:type="dxa"/>
          </w:tcPr>
          <w:p w14:paraId="1F189AAC" w14:textId="77777777" w:rsidR="009D5C9A" w:rsidRDefault="009D5C9A" w:rsidP="00BE582D">
            <w:r>
              <w:t>x</w:t>
            </w:r>
          </w:p>
        </w:tc>
        <w:tc>
          <w:tcPr>
            <w:tcW w:w="661" w:type="dxa"/>
          </w:tcPr>
          <w:p w14:paraId="0DF28D9B" w14:textId="77777777" w:rsidR="009D5C9A" w:rsidRDefault="009D5C9A" w:rsidP="00BE582D">
            <w:r>
              <w:t>x</w:t>
            </w:r>
          </w:p>
        </w:tc>
        <w:tc>
          <w:tcPr>
            <w:tcW w:w="779" w:type="dxa"/>
          </w:tcPr>
          <w:p w14:paraId="2D2F33F9" w14:textId="77777777" w:rsidR="009D5C9A" w:rsidRDefault="009D5C9A" w:rsidP="00BE582D">
            <w:r>
              <w:t>x</w:t>
            </w:r>
          </w:p>
        </w:tc>
        <w:tc>
          <w:tcPr>
            <w:tcW w:w="750" w:type="dxa"/>
          </w:tcPr>
          <w:p w14:paraId="06E9A7EF" w14:textId="77777777" w:rsidR="009D5C9A" w:rsidRDefault="009D5C9A" w:rsidP="00BE582D">
            <w:r>
              <w:t>x</w:t>
            </w:r>
          </w:p>
        </w:tc>
        <w:tc>
          <w:tcPr>
            <w:tcW w:w="780" w:type="dxa"/>
          </w:tcPr>
          <w:p w14:paraId="4CDC3272" w14:textId="77777777" w:rsidR="009D5C9A" w:rsidRDefault="009D5C9A" w:rsidP="00BE582D">
            <w:r>
              <w:t>x</w:t>
            </w:r>
          </w:p>
        </w:tc>
        <w:tc>
          <w:tcPr>
            <w:tcW w:w="630" w:type="dxa"/>
          </w:tcPr>
          <w:p w14:paraId="36882937" w14:textId="77777777" w:rsidR="009D5C9A" w:rsidRDefault="009D5C9A" w:rsidP="00BE582D">
            <w:r>
              <w:t>x</w:t>
            </w:r>
          </w:p>
        </w:tc>
      </w:tr>
      <w:tr w:rsidR="009D5C9A" w14:paraId="78D427F5" w14:textId="1E0103F8" w:rsidTr="00C230AA">
        <w:tc>
          <w:tcPr>
            <w:tcW w:w="1075" w:type="dxa"/>
          </w:tcPr>
          <w:p w14:paraId="7E6A789E" w14:textId="77777777" w:rsidR="009D5C9A" w:rsidRDefault="009D5C9A" w:rsidP="00BE582D">
            <w:r>
              <w:t>2Ch</w:t>
            </w:r>
          </w:p>
        </w:tc>
        <w:tc>
          <w:tcPr>
            <w:tcW w:w="769" w:type="dxa"/>
          </w:tcPr>
          <w:p w14:paraId="55A23D0F" w14:textId="77777777" w:rsidR="009D5C9A" w:rsidRDefault="009D5C9A" w:rsidP="00BE582D">
            <w:r>
              <w:t>x</w:t>
            </w:r>
          </w:p>
        </w:tc>
        <w:tc>
          <w:tcPr>
            <w:tcW w:w="699" w:type="dxa"/>
          </w:tcPr>
          <w:p w14:paraId="4C0D456F" w14:textId="77777777" w:rsidR="009D5C9A" w:rsidRDefault="009D5C9A" w:rsidP="00BE582D">
            <w:r>
              <w:t>x</w:t>
            </w:r>
          </w:p>
        </w:tc>
        <w:tc>
          <w:tcPr>
            <w:tcW w:w="661" w:type="dxa"/>
          </w:tcPr>
          <w:p w14:paraId="342D9D20" w14:textId="77777777" w:rsidR="009D5C9A" w:rsidRDefault="009D5C9A" w:rsidP="00BE582D">
            <w:r>
              <w:t>x</w:t>
            </w:r>
          </w:p>
        </w:tc>
        <w:tc>
          <w:tcPr>
            <w:tcW w:w="779" w:type="dxa"/>
          </w:tcPr>
          <w:p w14:paraId="54F19A62" w14:textId="77777777" w:rsidR="009D5C9A" w:rsidRDefault="009D5C9A" w:rsidP="00BE582D">
            <w:r>
              <w:t>x</w:t>
            </w:r>
          </w:p>
        </w:tc>
        <w:tc>
          <w:tcPr>
            <w:tcW w:w="750" w:type="dxa"/>
          </w:tcPr>
          <w:p w14:paraId="53BC7F90" w14:textId="77777777" w:rsidR="009D5C9A" w:rsidRDefault="009D5C9A" w:rsidP="00BE582D">
            <w:r>
              <w:t>x</w:t>
            </w:r>
          </w:p>
        </w:tc>
        <w:tc>
          <w:tcPr>
            <w:tcW w:w="780" w:type="dxa"/>
          </w:tcPr>
          <w:p w14:paraId="0176889D" w14:textId="77777777" w:rsidR="009D5C9A" w:rsidRDefault="009D5C9A" w:rsidP="00BE582D">
            <w:r>
              <w:t>x</w:t>
            </w:r>
          </w:p>
        </w:tc>
        <w:tc>
          <w:tcPr>
            <w:tcW w:w="630" w:type="dxa"/>
          </w:tcPr>
          <w:p w14:paraId="3B63A595" w14:textId="77777777" w:rsidR="009D5C9A" w:rsidRDefault="009D5C9A" w:rsidP="00BE582D">
            <w:r>
              <w:t>x</w:t>
            </w:r>
          </w:p>
        </w:tc>
      </w:tr>
      <w:tr w:rsidR="009D5C9A" w14:paraId="53D493F2" w14:textId="704C5CF9" w:rsidTr="00C230AA">
        <w:tc>
          <w:tcPr>
            <w:tcW w:w="1075" w:type="dxa"/>
          </w:tcPr>
          <w:p w14:paraId="7E0DDDB5" w14:textId="77777777" w:rsidR="009D5C9A" w:rsidRDefault="009D5C9A" w:rsidP="00BE582D">
            <w:r>
              <w:t>2Dh</w:t>
            </w:r>
          </w:p>
        </w:tc>
        <w:tc>
          <w:tcPr>
            <w:tcW w:w="769" w:type="dxa"/>
          </w:tcPr>
          <w:p w14:paraId="74FF64C2" w14:textId="77777777" w:rsidR="009D5C9A" w:rsidRDefault="009D5C9A" w:rsidP="00BE582D">
            <w:r>
              <w:t>x</w:t>
            </w:r>
          </w:p>
        </w:tc>
        <w:tc>
          <w:tcPr>
            <w:tcW w:w="699" w:type="dxa"/>
          </w:tcPr>
          <w:p w14:paraId="04C957FF" w14:textId="77777777" w:rsidR="009D5C9A" w:rsidRDefault="009D5C9A" w:rsidP="00BE582D">
            <w:r>
              <w:t>x</w:t>
            </w:r>
          </w:p>
        </w:tc>
        <w:tc>
          <w:tcPr>
            <w:tcW w:w="661" w:type="dxa"/>
          </w:tcPr>
          <w:p w14:paraId="3B418C4E" w14:textId="77777777" w:rsidR="009D5C9A" w:rsidRDefault="009D5C9A" w:rsidP="00BE582D">
            <w:r>
              <w:t>x</w:t>
            </w:r>
          </w:p>
        </w:tc>
        <w:tc>
          <w:tcPr>
            <w:tcW w:w="779" w:type="dxa"/>
          </w:tcPr>
          <w:p w14:paraId="5CB06ECA" w14:textId="77777777" w:rsidR="009D5C9A" w:rsidRDefault="009D5C9A" w:rsidP="00BE582D">
            <w:r>
              <w:t>x</w:t>
            </w:r>
          </w:p>
        </w:tc>
        <w:tc>
          <w:tcPr>
            <w:tcW w:w="750" w:type="dxa"/>
          </w:tcPr>
          <w:p w14:paraId="77972F25" w14:textId="77777777" w:rsidR="009D5C9A" w:rsidRDefault="009D5C9A" w:rsidP="00BE582D">
            <w:r>
              <w:t>x</w:t>
            </w:r>
          </w:p>
        </w:tc>
        <w:tc>
          <w:tcPr>
            <w:tcW w:w="780" w:type="dxa"/>
          </w:tcPr>
          <w:p w14:paraId="7DF890A1" w14:textId="77777777" w:rsidR="009D5C9A" w:rsidRDefault="009D5C9A" w:rsidP="00BE582D">
            <w:r>
              <w:t>x</w:t>
            </w:r>
          </w:p>
        </w:tc>
        <w:tc>
          <w:tcPr>
            <w:tcW w:w="630" w:type="dxa"/>
          </w:tcPr>
          <w:p w14:paraId="43D169CC" w14:textId="77777777" w:rsidR="009D5C9A" w:rsidRDefault="009D5C9A" w:rsidP="00BE582D">
            <w:r>
              <w:t>x</w:t>
            </w:r>
          </w:p>
        </w:tc>
      </w:tr>
      <w:tr w:rsidR="009D5C9A" w14:paraId="347298B9" w14:textId="21F16ACE" w:rsidTr="00C230AA">
        <w:tc>
          <w:tcPr>
            <w:tcW w:w="1075" w:type="dxa"/>
          </w:tcPr>
          <w:p w14:paraId="1D3C86C7" w14:textId="77777777" w:rsidR="009D5C9A" w:rsidRDefault="009D5C9A" w:rsidP="00BE582D">
            <w:r>
              <w:t>2Eh</w:t>
            </w:r>
          </w:p>
        </w:tc>
        <w:tc>
          <w:tcPr>
            <w:tcW w:w="769" w:type="dxa"/>
          </w:tcPr>
          <w:p w14:paraId="360B4E4B" w14:textId="77777777" w:rsidR="009D5C9A" w:rsidRDefault="009D5C9A" w:rsidP="00BE582D">
            <w:r>
              <w:t>x</w:t>
            </w:r>
          </w:p>
        </w:tc>
        <w:tc>
          <w:tcPr>
            <w:tcW w:w="699" w:type="dxa"/>
          </w:tcPr>
          <w:p w14:paraId="6AC77074" w14:textId="77777777" w:rsidR="009D5C9A" w:rsidRDefault="009D5C9A" w:rsidP="00BE582D">
            <w:r>
              <w:t>x</w:t>
            </w:r>
          </w:p>
        </w:tc>
        <w:tc>
          <w:tcPr>
            <w:tcW w:w="661" w:type="dxa"/>
          </w:tcPr>
          <w:p w14:paraId="003210D9" w14:textId="77777777" w:rsidR="009D5C9A" w:rsidRDefault="009D5C9A" w:rsidP="00BE582D"/>
        </w:tc>
        <w:tc>
          <w:tcPr>
            <w:tcW w:w="779" w:type="dxa"/>
          </w:tcPr>
          <w:p w14:paraId="1BBD0E4E" w14:textId="77777777" w:rsidR="009D5C9A" w:rsidRDefault="009D5C9A" w:rsidP="00BE582D"/>
        </w:tc>
        <w:tc>
          <w:tcPr>
            <w:tcW w:w="750" w:type="dxa"/>
          </w:tcPr>
          <w:p w14:paraId="3EDA8607" w14:textId="77777777" w:rsidR="009D5C9A" w:rsidRDefault="009D5C9A" w:rsidP="00BE582D"/>
        </w:tc>
        <w:tc>
          <w:tcPr>
            <w:tcW w:w="780" w:type="dxa"/>
          </w:tcPr>
          <w:p w14:paraId="60548B8A" w14:textId="77777777" w:rsidR="009D5C9A" w:rsidRDefault="009D5C9A" w:rsidP="00BE582D"/>
        </w:tc>
        <w:tc>
          <w:tcPr>
            <w:tcW w:w="630" w:type="dxa"/>
          </w:tcPr>
          <w:p w14:paraId="267A1489" w14:textId="77777777" w:rsidR="009D5C9A" w:rsidRDefault="009D5C9A" w:rsidP="00BE582D"/>
        </w:tc>
      </w:tr>
      <w:tr w:rsidR="009D5C9A" w14:paraId="53747014" w14:textId="6B809A8C" w:rsidTr="00C230AA">
        <w:tc>
          <w:tcPr>
            <w:tcW w:w="1075" w:type="dxa"/>
          </w:tcPr>
          <w:p w14:paraId="2B59B997" w14:textId="77777777" w:rsidR="009D5C9A" w:rsidRDefault="009D5C9A" w:rsidP="00BE582D">
            <w:r>
              <w:t>2Fh</w:t>
            </w:r>
          </w:p>
        </w:tc>
        <w:tc>
          <w:tcPr>
            <w:tcW w:w="769" w:type="dxa"/>
          </w:tcPr>
          <w:p w14:paraId="2C319B2A" w14:textId="77777777" w:rsidR="009D5C9A" w:rsidRDefault="009D5C9A" w:rsidP="00BE582D">
            <w:r>
              <w:t>x</w:t>
            </w:r>
          </w:p>
        </w:tc>
        <w:tc>
          <w:tcPr>
            <w:tcW w:w="699" w:type="dxa"/>
          </w:tcPr>
          <w:p w14:paraId="061A74C6" w14:textId="77777777" w:rsidR="009D5C9A" w:rsidRDefault="009D5C9A" w:rsidP="00BE582D">
            <w:r>
              <w:t>x</w:t>
            </w:r>
          </w:p>
        </w:tc>
        <w:tc>
          <w:tcPr>
            <w:tcW w:w="661" w:type="dxa"/>
          </w:tcPr>
          <w:p w14:paraId="3FFE9397" w14:textId="77777777" w:rsidR="009D5C9A" w:rsidRDefault="009D5C9A" w:rsidP="00BE582D">
            <w:r>
              <w:t>x</w:t>
            </w:r>
          </w:p>
        </w:tc>
        <w:tc>
          <w:tcPr>
            <w:tcW w:w="779" w:type="dxa"/>
          </w:tcPr>
          <w:p w14:paraId="2470E285" w14:textId="77777777" w:rsidR="009D5C9A" w:rsidRDefault="009D5C9A" w:rsidP="00BE582D">
            <w:r>
              <w:t>x</w:t>
            </w:r>
          </w:p>
        </w:tc>
        <w:tc>
          <w:tcPr>
            <w:tcW w:w="750" w:type="dxa"/>
          </w:tcPr>
          <w:p w14:paraId="19AED9EA" w14:textId="77777777" w:rsidR="009D5C9A" w:rsidRDefault="009D5C9A" w:rsidP="00BE582D">
            <w:r>
              <w:t>x</w:t>
            </w:r>
          </w:p>
        </w:tc>
        <w:tc>
          <w:tcPr>
            <w:tcW w:w="780" w:type="dxa"/>
          </w:tcPr>
          <w:p w14:paraId="63EAB86D" w14:textId="77777777" w:rsidR="009D5C9A" w:rsidRDefault="009D5C9A" w:rsidP="00BE582D">
            <w:r>
              <w:t>x</w:t>
            </w:r>
          </w:p>
        </w:tc>
        <w:tc>
          <w:tcPr>
            <w:tcW w:w="630" w:type="dxa"/>
          </w:tcPr>
          <w:p w14:paraId="3EB2264F" w14:textId="77777777" w:rsidR="009D5C9A" w:rsidRDefault="009D5C9A" w:rsidP="00BE582D">
            <w:r>
              <w:t>x</w:t>
            </w:r>
          </w:p>
        </w:tc>
      </w:tr>
      <w:tr w:rsidR="009D5C9A" w14:paraId="21DAE675" w14:textId="40C1B715" w:rsidTr="00C230AA">
        <w:tc>
          <w:tcPr>
            <w:tcW w:w="1075" w:type="dxa"/>
          </w:tcPr>
          <w:p w14:paraId="34FC7EC4" w14:textId="77777777" w:rsidR="009D5C9A" w:rsidRDefault="009D5C9A" w:rsidP="00BE582D">
            <w:r>
              <w:t>30h</w:t>
            </w:r>
          </w:p>
        </w:tc>
        <w:tc>
          <w:tcPr>
            <w:tcW w:w="769" w:type="dxa"/>
          </w:tcPr>
          <w:p w14:paraId="5597F454" w14:textId="77777777" w:rsidR="009D5C9A" w:rsidRDefault="009D5C9A" w:rsidP="00BE582D">
            <w:r>
              <w:t>x</w:t>
            </w:r>
          </w:p>
        </w:tc>
        <w:tc>
          <w:tcPr>
            <w:tcW w:w="699" w:type="dxa"/>
          </w:tcPr>
          <w:p w14:paraId="41850D29" w14:textId="77777777" w:rsidR="009D5C9A" w:rsidRDefault="009D5C9A" w:rsidP="00BE582D">
            <w:r>
              <w:t>x</w:t>
            </w:r>
          </w:p>
        </w:tc>
        <w:tc>
          <w:tcPr>
            <w:tcW w:w="661" w:type="dxa"/>
          </w:tcPr>
          <w:p w14:paraId="2856C526" w14:textId="77777777" w:rsidR="009D5C9A" w:rsidRDefault="009D5C9A" w:rsidP="00BE582D">
            <w:r>
              <w:t>x</w:t>
            </w:r>
          </w:p>
        </w:tc>
        <w:tc>
          <w:tcPr>
            <w:tcW w:w="779" w:type="dxa"/>
          </w:tcPr>
          <w:p w14:paraId="23D601D2" w14:textId="77777777" w:rsidR="009D5C9A" w:rsidRDefault="009D5C9A" w:rsidP="00BE582D">
            <w:r>
              <w:t>x</w:t>
            </w:r>
          </w:p>
        </w:tc>
        <w:tc>
          <w:tcPr>
            <w:tcW w:w="750" w:type="dxa"/>
          </w:tcPr>
          <w:p w14:paraId="6410A5E9" w14:textId="77777777" w:rsidR="009D5C9A" w:rsidRDefault="009D5C9A" w:rsidP="00BE582D">
            <w:r>
              <w:t>x</w:t>
            </w:r>
          </w:p>
        </w:tc>
        <w:tc>
          <w:tcPr>
            <w:tcW w:w="780" w:type="dxa"/>
          </w:tcPr>
          <w:p w14:paraId="6DB9C691" w14:textId="77777777" w:rsidR="009D5C9A" w:rsidRDefault="009D5C9A" w:rsidP="00BE582D">
            <w:r>
              <w:t>x</w:t>
            </w:r>
          </w:p>
        </w:tc>
        <w:tc>
          <w:tcPr>
            <w:tcW w:w="630" w:type="dxa"/>
          </w:tcPr>
          <w:p w14:paraId="0B038A3C" w14:textId="77777777" w:rsidR="009D5C9A" w:rsidRDefault="009D5C9A" w:rsidP="00BE582D">
            <w:r>
              <w:t>x</w:t>
            </w:r>
          </w:p>
        </w:tc>
      </w:tr>
      <w:tr w:rsidR="009D5C9A" w14:paraId="1DB78790" w14:textId="31EB6293" w:rsidTr="00C230AA">
        <w:tc>
          <w:tcPr>
            <w:tcW w:w="1075" w:type="dxa"/>
          </w:tcPr>
          <w:p w14:paraId="65C7D4FE" w14:textId="77777777" w:rsidR="009D5C9A" w:rsidRDefault="009D5C9A" w:rsidP="00BE582D">
            <w:r>
              <w:t>31h</w:t>
            </w:r>
          </w:p>
        </w:tc>
        <w:tc>
          <w:tcPr>
            <w:tcW w:w="769" w:type="dxa"/>
          </w:tcPr>
          <w:p w14:paraId="3E4300D8" w14:textId="77777777" w:rsidR="009D5C9A" w:rsidRDefault="009D5C9A" w:rsidP="00BE582D">
            <w:r>
              <w:t>x</w:t>
            </w:r>
          </w:p>
        </w:tc>
        <w:tc>
          <w:tcPr>
            <w:tcW w:w="699" w:type="dxa"/>
          </w:tcPr>
          <w:p w14:paraId="2B843FE1" w14:textId="77777777" w:rsidR="009D5C9A" w:rsidRDefault="009D5C9A" w:rsidP="00BE582D">
            <w:r>
              <w:t>x</w:t>
            </w:r>
          </w:p>
        </w:tc>
        <w:tc>
          <w:tcPr>
            <w:tcW w:w="661" w:type="dxa"/>
          </w:tcPr>
          <w:p w14:paraId="0B935350" w14:textId="77777777" w:rsidR="009D5C9A" w:rsidRDefault="009D5C9A" w:rsidP="00BE582D">
            <w:r>
              <w:t>x</w:t>
            </w:r>
          </w:p>
        </w:tc>
        <w:tc>
          <w:tcPr>
            <w:tcW w:w="779" w:type="dxa"/>
          </w:tcPr>
          <w:p w14:paraId="2DEFDCDC" w14:textId="77777777" w:rsidR="009D5C9A" w:rsidRDefault="009D5C9A" w:rsidP="00BE582D">
            <w:r>
              <w:t>x</w:t>
            </w:r>
          </w:p>
        </w:tc>
        <w:tc>
          <w:tcPr>
            <w:tcW w:w="750" w:type="dxa"/>
          </w:tcPr>
          <w:p w14:paraId="65F8B19F" w14:textId="77777777" w:rsidR="009D5C9A" w:rsidRDefault="009D5C9A" w:rsidP="00BE582D">
            <w:r>
              <w:t>x</w:t>
            </w:r>
          </w:p>
        </w:tc>
        <w:tc>
          <w:tcPr>
            <w:tcW w:w="780" w:type="dxa"/>
          </w:tcPr>
          <w:p w14:paraId="10C30877" w14:textId="77777777" w:rsidR="009D5C9A" w:rsidRDefault="009D5C9A" w:rsidP="00BE582D">
            <w:r>
              <w:t>x</w:t>
            </w:r>
          </w:p>
        </w:tc>
        <w:tc>
          <w:tcPr>
            <w:tcW w:w="630" w:type="dxa"/>
          </w:tcPr>
          <w:p w14:paraId="25287FB2" w14:textId="77777777" w:rsidR="009D5C9A" w:rsidRDefault="009D5C9A" w:rsidP="00BE582D">
            <w:r>
              <w:t>x</w:t>
            </w:r>
          </w:p>
        </w:tc>
      </w:tr>
      <w:tr w:rsidR="009D5C9A" w14:paraId="6BCADD4D" w14:textId="3760D897" w:rsidTr="00C230AA">
        <w:tc>
          <w:tcPr>
            <w:tcW w:w="1075" w:type="dxa"/>
          </w:tcPr>
          <w:p w14:paraId="24D8661F" w14:textId="77777777" w:rsidR="009D5C9A" w:rsidRDefault="009D5C9A" w:rsidP="00BE582D">
            <w:r>
              <w:t>32h</w:t>
            </w:r>
          </w:p>
        </w:tc>
        <w:tc>
          <w:tcPr>
            <w:tcW w:w="769" w:type="dxa"/>
          </w:tcPr>
          <w:p w14:paraId="1CD27FB1" w14:textId="77777777" w:rsidR="009D5C9A" w:rsidRDefault="009D5C9A" w:rsidP="00BE582D">
            <w:r>
              <w:t>x</w:t>
            </w:r>
          </w:p>
        </w:tc>
        <w:tc>
          <w:tcPr>
            <w:tcW w:w="699" w:type="dxa"/>
          </w:tcPr>
          <w:p w14:paraId="52796744" w14:textId="77777777" w:rsidR="009D5C9A" w:rsidRDefault="009D5C9A" w:rsidP="00BE582D">
            <w:r>
              <w:t>x</w:t>
            </w:r>
          </w:p>
        </w:tc>
        <w:tc>
          <w:tcPr>
            <w:tcW w:w="661" w:type="dxa"/>
          </w:tcPr>
          <w:p w14:paraId="167B7DDD" w14:textId="77777777" w:rsidR="009D5C9A" w:rsidRDefault="009D5C9A" w:rsidP="00BE582D">
            <w:r>
              <w:t>x</w:t>
            </w:r>
          </w:p>
        </w:tc>
        <w:tc>
          <w:tcPr>
            <w:tcW w:w="779" w:type="dxa"/>
          </w:tcPr>
          <w:p w14:paraId="1A9838D1" w14:textId="77777777" w:rsidR="009D5C9A" w:rsidRDefault="009D5C9A" w:rsidP="00BE582D">
            <w:r>
              <w:t>x</w:t>
            </w:r>
          </w:p>
        </w:tc>
        <w:tc>
          <w:tcPr>
            <w:tcW w:w="750" w:type="dxa"/>
          </w:tcPr>
          <w:p w14:paraId="5CC85FDF" w14:textId="77777777" w:rsidR="009D5C9A" w:rsidRDefault="009D5C9A" w:rsidP="00BE582D">
            <w:r>
              <w:t>x</w:t>
            </w:r>
          </w:p>
        </w:tc>
        <w:tc>
          <w:tcPr>
            <w:tcW w:w="780" w:type="dxa"/>
          </w:tcPr>
          <w:p w14:paraId="0E12E5D3" w14:textId="77777777" w:rsidR="009D5C9A" w:rsidRDefault="009D5C9A" w:rsidP="00BE582D">
            <w:r>
              <w:t>x</w:t>
            </w:r>
          </w:p>
        </w:tc>
        <w:tc>
          <w:tcPr>
            <w:tcW w:w="630" w:type="dxa"/>
          </w:tcPr>
          <w:p w14:paraId="06079424" w14:textId="77777777" w:rsidR="009D5C9A" w:rsidRDefault="009D5C9A" w:rsidP="00BE582D">
            <w:r>
              <w:t>x</w:t>
            </w:r>
          </w:p>
        </w:tc>
      </w:tr>
      <w:tr w:rsidR="009D5C9A" w14:paraId="32F12A23" w14:textId="5BE51CA4" w:rsidTr="00C230AA">
        <w:tc>
          <w:tcPr>
            <w:tcW w:w="1075" w:type="dxa"/>
          </w:tcPr>
          <w:p w14:paraId="6098C3F6" w14:textId="77777777" w:rsidR="009D5C9A" w:rsidRDefault="009D5C9A" w:rsidP="00BE582D">
            <w:r>
              <w:t>33h</w:t>
            </w:r>
          </w:p>
        </w:tc>
        <w:tc>
          <w:tcPr>
            <w:tcW w:w="769" w:type="dxa"/>
          </w:tcPr>
          <w:p w14:paraId="5FA2B145" w14:textId="77777777" w:rsidR="009D5C9A" w:rsidRDefault="009D5C9A" w:rsidP="00BE582D">
            <w:r>
              <w:t>x</w:t>
            </w:r>
          </w:p>
        </w:tc>
        <w:tc>
          <w:tcPr>
            <w:tcW w:w="699" w:type="dxa"/>
          </w:tcPr>
          <w:p w14:paraId="7F779C66" w14:textId="77777777" w:rsidR="009D5C9A" w:rsidRDefault="009D5C9A" w:rsidP="00BE582D">
            <w:r>
              <w:t>x</w:t>
            </w:r>
          </w:p>
        </w:tc>
        <w:tc>
          <w:tcPr>
            <w:tcW w:w="661" w:type="dxa"/>
          </w:tcPr>
          <w:p w14:paraId="2AB7EA52" w14:textId="77777777" w:rsidR="009D5C9A" w:rsidRDefault="009D5C9A" w:rsidP="00BE582D">
            <w:r>
              <w:t>x</w:t>
            </w:r>
          </w:p>
        </w:tc>
        <w:tc>
          <w:tcPr>
            <w:tcW w:w="779" w:type="dxa"/>
          </w:tcPr>
          <w:p w14:paraId="6CA5099A" w14:textId="77777777" w:rsidR="009D5C9A" w:rsidRDefault="009D5C9A" w:rsidP="00BE582D">
            <w:r>
              <w:t>x</w:t>
            </w:r>
          </w:p>
        </w:tc>
        <w:tc>
          <w:tcPr>
            <w:tcW w:w="750" w:type="dxa"/>
          </w:tcPr>
          <w:p w14:paraId="126E5388" w14:textId="77777777" w:rsidR="009D5C9A" w:rsidRDefault="009D5C9A" w:rsidP="00BE582D">
            <w:r>
              <w:t>x</w:t>
            </w:r>
          </w:p>
        </w:tc>
        <w:tc>
          <w:tcPr>
            <w:tcW w:w="780" w:type="dxa"/>
          </w:tcPr>
          <w:p w14:paraId="2D87422D" w14:textId="77777777" w:rsidR="009D5C9A" w:rsidRDefault="009D5C9A" w:rsidP="00BE582D">
            <w:r>
              <w:t>x</w:t>
            </w:r>
          </w:p>
        </w:tc>
        <w:tc>
          <w:tcPr>
            <w:tcW w:w="630" w:type="dxa"/>
          </w:tcPr>
          <w:p w14:paraId="390293E9" w14:textId="77777777" w:rsidR="009D5C9A" w:rsidRDefault="009D5C9A" w:rsidP="00BE582D">
            <w:r>
              <w:t>x</w:t>
            </w:r>
          </w:p>
        </w:tc>
      </w:tr>
      <w:tr w:rsidR="009D5C9A" w14:paraId="625E557A" w14:textId="359AD93E" w:rsidTr="00C230AA">
        <w:tc>
          <w:tcPr>
            <w:tcW w:w="1075" w:type="dxa"/>
          </w:tcPr>
          <w:p w14:paraId="68EA480B" w14:textId="77777777" w:rsidR="009D5C9A" w:rsidRDefault="009D5C9A" w:rsidP="00BE582D">
            <w:r>
              <w:t>34h</w:t>
            </w:r>
          </w:p>
        </w:tc>
        <w:tc>
          <w:tcPr>
            <w:tcW w:w="769" w:type="dxa"/>
          </w:tcPr>
          <w:p w14:paraId="7EDACB33" w14:textId="77777777" w:rsidR="009D5C9A" w:rsidRDefault="009D5C9A" w:rsidP="00BE582D">
            <w:r>
              <w:t>x</w:t>
            </w:r>
          </w:p>
        </w:tc>
        <w:tc>
          <w:tcPr>
            <w:tcW w:w="699" w:type="dxa"/>
          </w:tcPr>
          <w:p w14:paraId="2AB25160" w14:textId="77777777" w:rsidR="009D5C9A" w:rsidRDefault="009D5C9A" w:rsidP="00BE582D">
            <w:r>
              <w:t>x</w:t>
            </w:r>
          </w:p>
        </w:tc>
        <w:tc>
          <w:tcPr>
            <w:tcW w:w="661" w:type="dxa"/>
          </w:tcPr>
          <w:p w14:paraId="15E88E71" w14:textId="77777777" w:rsidR="009D5C9A" w:rsidRDefault="009D5C9A" w:rsidP="00BE582D">
            <w:r>
              <w:t>x</w:t>
            </w:r>
          </w:p>
        </w:tc>
        <w:tc>
          <w:tcPr>
            <w:tcW w:w="779" w:type="dxa"/>
          </w:tcPr>
          <w:p w14:paraId="15AD523B" w14:textId="77777777" w:rsidR="009D5C9A" w:rsidRDefault="009D5C9A" w:rsidP="00BE582D">
            <w:r>
              <w:t>x</w:t>
            </w:r>
          </w:p>
        </w:tc>
        <w:tc>
          <w:tcPr>
            <w:tcW w:w="750" w:type="dxa"/>
          </w:tcPr>
          <w:p w14:paraId="3538585B" w14:textId="77777777" w:rsidR="009D5C9A" w:rsidRDefault="009D5C9A" w:rsidP="00BE582D">
            <w:r>
              <w:t>x</w:t>
            </w:r>
          </w:p>
        </w:tc>
        <w:tc>
          <w:tcPr>
            <w:tcW w:w="780" w:type="dxa"/>
          </w:tcPr>
          <w:p w14:paraId="4DA27A5E" w14:textId="77777777" w:rsidR="009D5C9A" w:rsidRDefault="009D5C9A" w:rsidP="00BE582D">
            <w:r>
              <w:t>x</w:t>
            </w:r>
          </w:p>
        </w:tc>
        <w:tc>
          <w:tcPr>
            <w:tcW w:w="630" w:type="dxa"/>
          </w:tcPr>
          <w:p w14:paraId="6D3D43C9" w14:textId="77777777" w:rsidR="009D5C9A" w:rsidRDefault="009D5C9A" w:rsidP="00BE582D">
            <w:r>
              <w:t>x</w:t>
            </w:r>
          </w:p>
        </w:tc>
      </w:tr>
      <w:tr w:rsidR="009D5C9A" w14:paraId="3728A65A" w14:textId="0B8C335B" w:rsidTr="00C230AA">
        <w:tc>
          <w:tcPr>
            <w:tcW w:w="1075" w:type="dxa"/>
          </w:tcPr>
          <w:p w14:paraId="5802130B" w14:textId="77777777" w:rsidR="009D5C9A" w:rsidRDefault="009D5C9A" w:rsidP="00BE582D">
            <w:r>
              <w:t>35h</w:t>
            </w:r>
          </w:p>
        </w:tc>
        <w:tc>
          <w:tcPr>
            <w:tcW w:w="769" w:type="dxa"/>
          </w:tcPr>
          <w:p w14:paraId="62A17226" w14:textId="77777777" w:rsidR="009D5C9A" w:rsidRDefault="009D5C9A" w:rsidP="00BE582D">
            <w:r>
              <w:t>x</w:t>
            </w:r>
          </w:p>
        </w:tc>
        <w:tc>
          <w:tcPr>
            <w:tcW w:w="699" w:type="dxa"/>
          </w:tcPr>
          <w:p w14:paraId="66A4FDE2" w14:textId="77777777" w:rsidR="009D5C9A" w:rsidRDefault="009D5C9A" w:rsidP="00BE582D">
            <w:r>
              <w:t>x</w:t>
            </w:r>
          </w:p>
        </w:tc>
        <w:tc>
          <w:tcPr>
            <w:tcW w:w="661" w:type="dxa"/>
          </w:tcPr>
          <w:p w14:paraId="62ACBE63" w14:textId="77777777" w:rsidR="009D5C9A" w:rsidRDefault="009D5C9A" w:rsidP="00BE582D">
            <w:r>
              <w:t>x</w:t>
            </w:r>
          </w:p>
        </w:tc>
        <w:tc>
          <w:tcPr>
            <w:tcW w:w="779" w:type="dxa"/>
          </w:tcPr>
          <w:p w14:paraId="1810BC66" w14:textId="77777777" w:rsidR="009D5C9A" w:rsidRDefault="009D5C9A" w:rsidP="00BE582D">
            <w:r>
              <w:t>x</w:t>
            </w:r>
          </w:p>
        </w:tc>
        <w:tc>
          <w:tcPr>
            <w:tcW w:w="750" w:type="dxa"/>
          </w:tcPr>
          <w:p w14:paraId="55186620" w14:textId="77777777" w:rsidR="009D5C9A" w:rsidRDefault="009D5C9A" w:rsidP="00BE582D">
            <w:r>
              <w:t>x</w:t>
            </w:r>
          </w:p>
        </w:tc>
        <w:tc>
          <w:tcPr>
            <w:tcW w:w="780" w:type="dxa"/>
          </w:tcPr>
          <w:p w14:paraId="2412C7FF" w14:textId="77777777" w:rsidR="009D5C9A" w:rsidRDefault="009D5C9A" w:rsidP="00BE582D">
            <w:r>
              <w:t>x</w:t>
            </w:r>
          </w:p>
        </w:tc>
        <w:tc>
          <w:tcPr>
            <w:tcW w:w="630" w:type="dxa"/>
          </w:tcPr>
          <w:p w14:paraId="7F8F4A77" w14:textId="77777777" w:rsidR="009D5C9A" w:rsidRDefault="009D5C9A" w:rsidP="00BE582D">
            <w:r>
              <w:t>x</w:t>
            </w:r>
          </w:p>
        </w:tc>
      </w:tr>
      <w:tr w:rsidR="009D5C9A" w14:paraId="1E899748" w14:textId="7E8D4748" w:rsidTr="00C230AA">
        <w:tc>
          <w:tcPr>
            <w:tcW w:w="1075" w:type="dxa"/>
          </w:tcPr>
          <w:p w14:paraId="2D828C8F" w14:textId="77777777" w:rsidR="009D5C9A" w:rsidRDefault="009D5C9A" w:rsidP="00BE582D">
            <w:r>
              <w:t>36h</w:t>
            </w:r>
          </w:p>
        </w:tc>
        <w:tc>
          <w:tcPr>
            <w:tcW w:w="769" w:type="dxa"/>
          </w:tcPr>
          <w:p w14:paraId="045716D4" w14:textId="77777777" w:rsidR="009D5C9A" w:rsidRDefault="009D5C9A" w:rsidP="00BE582D">
            <w:r>
              <w:t>x</w:t>
            </w:r>
          </w:p>
        </w:tc>
        <w:tc>
          <w:tcPr>
            <w:tcW w:w="699" w:type="dxa"/>
          </w:tcPr>
          <w:p w14:paraId="1C13846E" w14:textId="77777777" w:rsidR="009D5C9A" w:rsidRDefault="009D5C9A" w:rsidP="00BE582D"/>
        </w:tc>
        <w:tc>
          <w:tcPr>
            <w:tcW w:w="661" w:type="dxa"/>
          </w:tcPr>
          <w:p w14:paraId="33CC3964" w14:textId="77777777" w:rsidR="009D5C9A" w:rsidRDefault="009D5C9A" w:rsidP="00BE582D">
            <w:r>
              <w:t>x</w:t>
            </w:r>
          </w:p>
        </w:tc>
        <w:tc>
          <w:tcPr>
            <w:tcW w:w="779" w:type="dxa"/>
          </w:tcPr>
          <w:p w14:paraId="3CC28B78" w14:textId="77777777" w:rsidR="009D5C9A" w:rsidRDefault="009D5C9A" w:rsidP="00BE582D"/>
        </w:tc>
        <w:tc>
          <w:tcPr>
            <w:tcW w:w="750" w:type="dxa"/>
          </w:tcPr>
          <w:p w14:paraId="0E6D41C7" w14:textId="77777777" w:rsidR="009D5C9A" w:rsidRDefault="009D5C9A" w:rsidP="00BE582D">
            <w:r>
              <w:t>x</w:t>
            </w:r>
          </w:p>
        </w:tc>
        <w:tc>
          <w:tcPr>
            <w:tcW w:w="780" w:type="dxa"/>
          </w:tcPr>
          <w:p w14:paraId="10813834" w14:textId="77777777" w:rsidR="009D5C9A" w:rsidRDefault="009D5C9A" w:rsidP="00BE582D"/>
        </w:tc>
        <w:tc>
          <w:tcPr>
            <w:tcW w:w="630" w:type="dxa"/>
          </w:tcPr>
          <w:p w14:paraId="4855CC40" w14:textId="77777777" w:rsidR="009D5C9A" w:rsidRDefault="009D5C9A" w:rsidP="00BE582D"/>
        </w:tc>
      </w:tr>
      <w:tr w:rsidR="009D5C9A" w14:paraId="500F8190" w14:textId="1ACB61EF" w:rsidTr="00C230AA">
        <w:tc>
          <w:tcPr>
            <w:tcW w:w="1075" w:type="dxa"/>
          </w:tcPr>
          <w:p w14:paraId="1F7D6B71" w14:textId="77777777" w:rsidR="009D5C9A" w:rsidRDefault="009D5C9A" w:rsidP="00BE582D">
            <w:r>
              <w:t>37h</w:t>
            </w:r>
          </w:p>
        </w:tc>
        <w:tc>
          <w:tcPr>
            <w:tcW w:w="769" w:type="dxa"/>
          </w:tcPr>
          <w:p w14:paraId="298F9010" w14:textId="77777777" w:rsidR="009D5C9A" w:rsidRDefault="009D5C9A" w:rsidP="00BE582D">
            <w:r>
              <w:t>x</w:t>
            </w:r>
          </w:p>
        </w:tc>
        <w:tc>
          <w:tcPr>
            <w:tcW w:w="699" w:type="dxa"/>
          </w:tcPr>
          <w:p w14:paraId="039690A1" w14:textId="77777777" w:rsidR="009D5C9A" w:rsidRDefault="009D5C9A" w:rsidP="00BE582D"/>
        </w:tc>
        <w:tc>
          <w:tcPr>
            <w:tcW w:w="661" w:type="dxa"/>
          </w:tcPr>
          <w:p w14:paraId="423729A9" w14:textId="77777777" w:rsidR="009D5C9A" w:rsidRDefault="009D5C9A" w:rsidP="00BE582D">
            <w:r>
              <w:t>x</w:t>
            </w:r>
          </w:p>
        </w:tc>
        <w:tc>
          <w:tcPr>
            <w:tcW w:w="779" w:type="dxa"/>
          </w:tcPr>
          <w:p w14:paraId="59460293" w14:textId="77777777" w:rsidR="009D5C9A" w:rsidRDefault="009D5C9A" w:rsidP="00BE582D"/>
        </w:tc>
        <w:tc>
          <w:tcPr>
            <w:tcW w:w="750" w:type="dxa"/>
          </w:tcPr>
          <w:p w14:paraId="6DDD947F" w14:textId="77777777" w:rsidR="009D5C9A" w:rsidRDefault="009D5C9A" w:rsidP="00BE582D">
            <w:r>
              <w:t>x</w:t>
            </w:r>
          </w:p>
        </w:tc>
        <w:tc>
          <w:tcPr>
            <w:tcW w:w="780" w:type="dxa"/>
          </w:tcPr>
          <w:p w14:paraId="6896B6D5" w14:textId="77777777" w:rsidR="009D5C9A" w:rsidRDefault="009D5C9A" w:rsidP="00BE582D"/>
        </w:tc>
        <w:tc>
          <w:tcPr>
            <w:tcW w:w="630" w:type="dxa"/>
          </w:tcPr>
          <w:p w14:paraId="78F0FC64" w14:textId="77777777" w:rsidR="009D5C9A" w:rsidRDefault="009D5C9A" w:rsidP="00BE582D"/>
        </w:tc>
      </w:tr>
      <w:tr w:rsidR="009D5C9A" w14:paraId="2DF312FB" w14:textId="41B2F515" w:rsidTr="00C230AA">
        <w:tc>
          <w:tcPr>
            <w:tcW w:w="1075" w:type="dxa"/>
          </w:tcPr>
          <w:p w14:paraId="7DEA4740" w14:textId="77777777" w:rsidR="009D5C9A" w:rsidRDefault="009D5C9A" w:rsidP="00BE582D">
            <w:r>
              <w:t>38h</w:t>
            </w:r>
          </w:p>
        </w:tc>
        <w:tc>
          <w:tcPr>
            <w:tcW w:w="769" w:type="dxa"/>
          </w:tcPr>
          <w:p w14:paraId="1FBC6F91" w14:textId="77777777" w:rsidR="009D5C9A" w:rsidRDefault="009D5C9A" w:rsidP="00BE582D">
            <w:r>
              <w:t>x</w:t>
            </w:r>
          </w:p>
        </w:tc>
        <w:tc>
          <w:tcPr>
            <w:tcW w:w="699" w:type="dxa"/>
          </w:tcPr>
          <w:p w14:paraId="1B10D755" w14:textId="77777777" w:rsidR="009D5C9A" w:rsidRDefault="009D5C9A" w:rsidP="00BE582D"/>
        </w:tc>
        <w:tc>
          <w:tcPr>
            <w:tcW w:w="661" w:type="dxa"/>
          </w:tcPr>
          <w:p w14:paraId="7021A08F" w14:textId="77777777" w:rsidR="009D5C9A" w:rsidRDefault="009D5C9A" w:rsidP="00BE582D">
            <w:r>
              <w:t>x</w:t>
            </w:r>
          </w:p>
        </w:tc>
        <w:tc>
          <w:tcPr>
            <w:tcW w:w="779" w:type="dxa"/>
          </w:tcPr>
          <w:p w14:paraId="55196F21" w14:textId="77777777" w:rsidR="009D5C9A" w:rsidRDefault="009D5C9A" w:rsidP="00BE582D"/>
        </w:tc>
        <w:tc>
          <w:tcPr>
            <w:tcW w:w="750" w:type="dxa"/>
          </w:tcPr>
          <w:p w14:paraId="4BC93575" w14:textId="77777777" w:rsidR="009D5C9A" w:rsidRDefault="009D5C9A" w:rsidP="00BE582D">
            <w:r>
              <w:t>x</w:t>
            </w:r>
          </w:p>
        </w:tc>
        <w:tc>
          <w:tcPr>
            <w:tcW w:w="780" w:type="dxa"/>
          </w:tcPr>
          <w:p w14:paraId="011495A3" w14:textId="77777777" w:rsidR="009D5C9A" w:rsidRDefault="009D5C9A" w:rsidP="00BE582D"/>
        </w:tc>
        <w:tc>
          <w:tcPr>
            <w:tcW w:w="630" w:type="dxa"/>
          </w:tcPr>
          <w:p w14:paraId="0DBD3050" w14:textId="77777777" w:rsidR="009D5C9A" w:rsidRDefault="009D5C9A" w:rsidP="00BE582D"/>
        </w:tc>
      </w:tr>
      <w:tr w:rsidR="009D5C9A" w14:paraId="0456FFE7" w14:textId="4BFE51DD" w:rsidTr="00C230AA">
        <w:tc>
          <w:tcPr>
            <w:tcW w:w="1075" w:type="dxa"/>
          </w:tcPr>
          <w:p w14:paraId="612BE2B6" w14:textId="77777777" w:rsidR="009D5C9A" w:rsidRDefault="009D5C9A" w:rsidP="00BE582D">
            <w:r>
              <w:t>39h</w:t>
            </w:r>
          </w:p>
        </w:tc>
        <w:tc>
          <w:tcPr>
            <w:tcW w:w="769" w:type="dxa"/>
          </w:tcPr>
          <w:p w14:paraId="6BA55929" w14:textId="77777777" w:rsidR="009D5C9A" w:rsidRDefault="009D5C9A" w:rsidP="00BE582D">
            <w:r>
              <w:t>x</w:t>
            </w:r>
          </w:p>
        </w:tc>
        <w:tc>
          <w:tcPr>
            <w:tcW w:w="699" w:type="dxa"/>
          </w:tcPr>
          <w:p w14:paraId="415A77C6" w14:textId="77777777" w:rsidR="009D5C9A" w:rsidRDefault="009D5C9A" w:rsidP="00BE582D"/>
        </w:tc>
        <w:tc>
          <w:tcPr>
            <w:tcW w:w="661" w:type="dxa"/>
          </w:tcPr>
          <w:p w14:paraId="46B1C6C3" w14:textId="77777777" w:rsidR="009D5C9A" w:rsidRDefault="009D5C9A" w:rsidP="00BE582D">
            <w:r>
              <w:t>x</w:t>
            </w:r>
          </w:p>
        </w:tc>
        <w:tc>
          <w:tcPr>
            <w:tcW w:w="779" w:type="dxa"/>
          </w:tcPr>
          <w:p w14:paraId="2D230CE5" w14:textId="77777777" w:rsidR="009D5C9A" w:rsidRDefault="009D5C9A" w:rsidP="00BE582D"/>
        </w:tc>
        <w:tc>
          <w:tcPr>
            <w:tcW w:w="750" w:type="dxa"/>
          </w:tcPr>
          <w:p w14:paraId="34B26FCE" w14:textId="77777777" w:rsidR="009D5C9A" w:rsidRDefault="009D5C9A" w:rsidP="00BE582D">
            <w:r>
              <w:t>x</w:t>
            </w:r>
          </w:p>
        </w:tc>
        <w:tc>
          <w:tcPr>
            <w:tcW w:w="780" w:type="dxa"/>
          </w:tcPr>
          <w:p w14:paraId="3C77F7AB" w14:textId="77777777" w:rsidR="009D5C9A" w:rsidRDefault="009D5C9A" w:rsidP="00BE582D"/>
        </w:tc>
        <w:tc>
          <w:tcPr>
            <w:tcW w:w="630" w:type="dxa"/>
          </w:tcPr>
          <w:p w14:paraId="6165400C" w14:textId="77777777" w:rsidR="009D5C9A" w:rsidRDefault="009D5C9A" w:rsidP="00BE582D"/>
        </w:tc>
      </w:tr>
      <w:tr w:rsidR="009D5C9A" w14:paraId="562AFAA5" w14:textId="2B4B5490" w:rsidTr="00C230AA">
        <w:tc>
          <w:tcPr>
            <w:tcW w:w="1075" w:type="dxa"/>
          </w:tcPr>
          <w:p w14:paraId="18A3F7D8" w14:textId="77777777" w:rsidR="009D5C9A" w:rsidRDefault="009D5C9A" w:rsidP="00BE582D">
            <w:r>
              <w:t>3Ah</w:t>
            </w:r>
          </w:p>
        </w:tc>
        <w:tc>
          <w:tcPr>
            <w:tcW w:w="769" w:type="dxa"/>
          </w:tcPr>
          <w:p w14:paraId="6567D26A" w14:textId="77777777" w:rsidR="009D5C9A" w:rsidRDefault="009D5C9A" w:rsidP="00BE582D">
            <w:r>
              <w:t>x</w:t>
            </w:r>
          </w:p>
        </w:tc>
        <w:tc>
          <w:tcPr>
            <w:tcW w:w="699" w:type="dxa"/>
          </w:tcPr>
          <w:p w14:paraId="5B000825" w14:textId="77777777" w:rsidR="009D5C9A" w:rsidRDefault="009D5C9A" w:rsidP="00BE582D"/>
        </w:tc>
        <w:tc>
          <w:tcPr>
            <w:tcW w:w="661" w:type="dxa"/>
          </w:tcPr>
          <w:p w14:paraId="2B4552E7" w14:textId="77777777" w:rsidR="009D5C9A" w:rsidRDefault="009D5C9A" w:rsidP="00BE582D">
            <w:r>
              <w:t>x</w:t>
            </w:r>
          </w:p>
        </w:tc>
        <w:tc>
          <w:tcPr>
            <w:tcW w:w="779" w:type="dxa"/>
          </w:tcPr>
          <w:p w14:paraId="1D8A2B22" w14:textId="77777777" w:rsidR="009D5C9A" w:rsidRDefault="009D5C9A" w:rsidP="00BE582D"/>
        </w:tc>
        <w:tc>
          <w:tcPr>
            <w:tcW w:w="750" w:type="dxa"/>
          </w:tcPr>
          <w:p w14:paraId="58A56834" w14:textId="77777777" w:rsidR="009D5C9A" w:rsidRDefault="009D5C9A" w:rsidP="00BE582D">
            <w:r>
              <w:t>x</w:t>
            </w:r>
          </w:p>
        </w:tc>
        <w:tc>
          <w:tcPr>
            <w:tcW w:w="780" w:type="dxa"/>
          </w:tcPr>
          <w:p w14:paraId="5C9B7D36" w14:textId="77777777" w:rsidR="009D5C9A" w:rsidRDefault="009D5C9A" w:rsidP="00BE582D"/>
        </w:tc>
        <w:tc>
          <w:tcPr>
            <w:tcW w:w="630" w:type="dxa"/>
          </w:tcPr>
          <w:p w14:paraId="541F7727" w14:textId="77777777" w:rsidR="009D5C9A" w:rsidRDefault="009D5C9A" w:rsidP="00BE582D"/>
        </w:tc>
      </w:tr>
      <w:tr w:rsidR="009D5C9A" w14:paraId="2F7322FE" w14:textId="57D86D72" w:rsidTr="00C230AA">
        <w:tc>
          <w:tcPr>
            <w:tcW w:w="1075" w:type="dxa"/>
          </w:tcPr>
          <w:p w14:paraId="49DE5FDC" w14:textId="77777777" w:rsidR="009D5C9A" w:rsidRDefault="009D5C9A" w:rsidP="00BE582D">
            <w:r>
              <w:t>3Bh</w:t>
            </w:r>
          </w:p>
        </w:tc>
        <w:tc>
          <w:tcPr>
            <w:tcW w:w="769" w:type="dxa"/>
          </w:tcPr>
          <w:p w14:paraId="7310658B" w14:textId="77777777" w:rsidR="009D5C9A" w:rsidRDefault="009D5C9A" w:rsidP="00BE582D">
            <w:r>
              <w:t>x</w:t>
            </w:r>
          </w:p>
        </w:tc>
        <w:tc>
          <w:tcPr>
            <w:tcW w:w="699" w:type="dxa"/>
          </w:tcPr>
          <w:p w14:paraId="5714718B" w14:textId="77777777" w:rsidR="009D5C9A" w:rsidRDefault="009D5C9A" w:rsidP="00BE582D"/>
        </w:tc>
        <w:tc>
          <w:tcPr>
            <w:tcW w:w="661" w:type="dxa"/>
          </w:tcPr>
          <w:p w14:paraId="4654B8A3" w14:textId="77777777" w:rsidR="009D5C9A" w:rsidRDefault="009D5C9A" w:rsidP="00BE582D">
            <w:r>
              <w:t>x</w:t>
            </w:r>
          </w:p>
        </w:tc>
        <w:tc>
          <w:tcPr>
            <w:tcW w:w="779" w:type="dxa"/>
          </w:tcPr>
          <w:p w14:paraId="3B3C2892" w14:textId="77777777" w:rsidR="009D5C9A" w:rsidRDefault="009D5C9A" w:rsidP="00BE582D"/>
        </w:tc>
        <w:tc>
          <w:tcPr>
            <w:tcW w:w="750" w:type="dxa"/>
          </w:tcPr>
          <w:p w14:paraId="0DED3D56" w14:textId="77777777" w:rsidR="009D5C9A" w:rsidRDefault="009D5C9A" w:rsidP="00BE582D">
            <w:r>
              <w:t>x</w:t>
            </w:r>
          </w:p>
        </w:tc>
        <w:tc>
          <w:tcPr>
            <w:tcW w:w="780" w:type="dxa"/>
          </w:tcPr>
          <w:p w14:paraId="6156CCFB" w14:textId="77777777" w:rsidR="009D5C9A" w:rsidRDefault="009D5C9A" w:rsidP="00BE582D"/>
        </w:tc>
        <w:tc>
          <w:tcPr>
            <w:tcW w:w="630" w:type="dxa"/>
          </w:tcPr>
          <w:p w14:paraId="5A0290A0" w14:textId="77777777" w:rsidR="009D5C9A" w:rsidRDefault="009D5C9A" w:rsidP="00BE582D">
            <w:r>
              <w:t>x</w:t>
            </w:r>
          </w:p>
        </w:tc>
      </w:tr>
      <w:tr w:rsidR="009D5C9A" w14:paraId="6BB17A4D" w14:textId="7C526636" w:rsidTr="00C230AA">
        <w:tc>
          <w:tcPr>
            <w:tcW w:w="1075" w:type="dxa"/>
          </w:tcPr>
          <w:p w14:paraId="6F122E15" w14:textId="77777777" w:rsidR="009D5C9A" w:rsidRDefault="009D5C9A" w:rsidP="00BE582D">
            <w:r>
              <w:t>3Ch</w:t>
            </w:r>
          </w:p>
        </w:tc>
        <w:tc>
          <w:tcPr>
            <w:tcW w:w="769" w:type="dxa"/>
          </w:tcPr>
          <w:p w14:paraId="277EC43B" w14:textId="77777777" w:rsidR="009D5C9A" w:rsidRDefault="009D5C9A" w:rsidP="00BE582D">
            <w:r>
              <w:t>x</w:t>
            </w:r>
          </w:p>
        </w:tc>
        <w:tc>
          <w:tcPr>
            <w:tcW w:w="699" w:type="dxa"/>
          </w:tcPr>
          <w:p w14:paraId="453AD4CA" w14:textId="77777777" w:rsidR="009D5C9A" w:rsidRDefault="009D5C9A" w:rsidP="00BE582D"/>
        </w:tc>
        <w:tc>
          <w:tcPr>
            <w:tcW w:w="661" w:type="dxa"/>
          </w:tcPr>
          <w:p w14:paraId="7D021C8D" w14:textId="77777777" w:rsidR="009D5C9A" w:rsidRDefault="009D5C9A" w:rsidP="00BE582D">
            <w:r>
              <w:t>x</w:t>
            </w:r>
          </w:p>
        </w:tc>
        <w:tc>
          <w:tcPr>
            <w:tcW w:w="779" w:type="dxa"/>
          </w:tcPr>
          <w:p w14:paraId="550E3EE3" w14:textId="77777777" w:rsidR="009D5C9A" w:rsidRDefault="009D5C9A" w:rsidP="00BE582D"/>
        </w:tc>
        <w:tc>
          <w:tcPr>
            <w:tcW w:w="750" w:type="dxa"/>
          </w:tcPr>
          <w:p w14:paraId="1E8F7970" w14:textId="77777777" w:rsidR="009D5C9A" w:rsidRDefault="009D5C9A" w:rsidP="00BE582D">
            <w:r>
              <w:t>x</w:t>
            </w:r>
          </w:p>
        </w:tc>
        <w:tc>
          <w:tcPr>
            <w:tcW w:w="780" w:type="dxa"/>
          </w:tcPr>
          <w:p w14:paraId="0132718B" w14:textId="77777777" w:rsidR="009D5C9A" w:rsidRDefault="009D5C9A" w:rsidP="00BE582D"/>
        </w:tc>
        <w:tc>
          <w:tcPr>
            <w:tcW w:w="630" w:type="dxa"/>
          </w:tcPr>
          <w:p w14:paraId="073A8949" w14:textId="77777777" w:rsidR="009D5C9A" w:rsidRDefault="009D5C9A" w:rsidP="00BE582D">
            <w:r>
              <w:t>x</w:t>
            </w:r>
          </w:p>
        </w:tc>
      </w:tr>
      <w:tr w:rsidR="009D5C9A" w14:paraId="4AEBD05C" w14:textId="1E2607B6" w:rsidTr="00C230AA">
        <w:tc>
          <w:tcPr>
            <w:tcW w:w="1075" w:type="dxa"/>
          </w:tcPr>
          <w:p w14:paraId="12ADDDF0" w14:textId="77777777" w:rsidR="009D5C9A" w:rsidRDefault="009D5C9A" w:rsidP="00BE582D">
            <w:r>
              <w:t>3Dh</w:t>
            </w:r>
          </w:p>
        </w:tc>
        <w:tc>
          <w:tcPr>
            <w:tcW w:w="769" w:type="dxa"/>
          </w:tcPr>
          <w:p w14:paraId="33280918" w14:textId="77777777" w:rsidR="009D5C9A" w:rsidRDefault="009D5C9A" w:rsidP="00BE582D">
            <w:r>
              <w:t>x</w:t>
            </w:r>
          </w:p>
        </w:tc>
        <w:tc>
          <w:tcPr>
            <w:tcW w:w="699" w:type="dxa"/>
          </w:tcPr>
          <w:p w14:paraId="21F1AD72" w14:textId="77777777" w:rsidR="009D5C9A" w:rsidRDefault="009D5C9A" w:rsidP="00BE582D">
            <w:r>
              <w:t>x</w:t>
            </w:r>
          </w:p>
        </w:tc>
        <w:tc>
          <w:tcPr>
            <w:tcW w:w="661" w:type="dxa"/>
          </w:tcPr>
          <w:p w14:paraId="4F97AC14" w14:textId="77777777" w:rsidR="009D5C9A" w:rsidRDefault="009D5C9A" w:rsidP="00BE582D">
            <w:r>
              <w:t>x</w:t>
            </w:r>
          </w:p>
        </w:tc>
        <w:tc>
          <w:tcPr>
            <w:tcW w:w="779" w:type="dxa"/>
          </w:tcPr>
          <w:p w14:paraId="08B167EA" w14:textId="77777777" w:rsidR="009D5C9A" w:rsidRDefault="009D5C9A" w:rsidP="00BE582D">
            <w:r>
              <w:t>x</w:t>
            </w:r>
          </w:p>
        </w:tc>
        <w:tc>
          <w:tcPr>
            <w:tcW w:w="750" w:type="dxa"/>
          </w:tcPr>
          <w:p w14:paraId="18EC3E06" w14:textId="77777777" w:rsidR="009D5C9A" w:rsidRDefault="009D5C9A" w:rsidP="00BE582D">
            <w:r>
              <w:t>x</w:t>
            </w:r>
          </w:p>
        </w:tc>
        <w:tc>
          <w:tcPr>
            <w:tcW w:w="780" w:type="dxa"/>
          </w:tcPr>
          <w:p w14:paraId="3A1420A1" w14:textId="77777777" w:rsidR="009D5C9A" w:rsidRDefault="009D5C9A" w:rsidP="00BE582D">
            <w:r>
              <w:t>x</w:t>
            </w:r>
          </w:p>
        </w:tc>
        <w:tc>
          <w:tcPr>
            <w:tcW w:w="630" w:type="dxa"/>
          </w:tcPr>
          <w:p w14:paraId="3134A006" w14:textId="77777777" w:rsidR="009D5C9A" w:rsidRDefault="009D5C9A" w:rsidP="00BE582D">
            <w:r>
              <w:t>x</w:t>
            </w:r>
          </w:p>
        </w:tc>
      </w:tr>
      <w:tr w:rsidR="009D5C9A" w14:paraId="3DB5060A" w14:textId="63A7CD1B" w:rsidTr="00C230AA">
        <w:tc>
          <w:tcPr>
            <w:tcW w:w="1075" w:type="dxa"/>
          </w:tcPr>
          <w:p w14:paraId="53A52C84" w14:textId="77777777" w:rsidR="009D5C9A" w:rsidRDefault="009D5C9A" w:rsidP="00BE582D">
            <w:r>
              <w:t>3Eh</w:t>
            </w:r>
          </w:p>
        </w:tc>
        <w:tc>
          <w:tcPr>
            <w:tcW w:w="769" w:type="dxa"/>
          </w:tcPr>
          <w:p w14:paraId="02A9AEA8" w14:textId="77777777" w:rsidR="009D5C9A" w:rsidRDefault="009D5C9A" w:rsidP="00BE582D">
            <w:r>
              <w:t>x</w:t>
            </w:r>
          </w:p>
        </w:tc>
        <w:tc>
          <w:tcPr>
            <w:tcW w:w="699" w:type="dxa"/>
          </w:tcPr>
          <w:p w14:paraId="429E0952" w14:textId="77777777" w:rsidR="009D5C9A" w:rsidRDefault="009D5C9A" w:rsidP="00BE582D">
            <w:r>
              <w:t>x</w:t>
            </w:r>
          </w:p>
        </w:tc>
        <w:tc>
          <w:tcPr>
            <w:tcW w:w="661" w:type="dxa"/>
          </w:tcPr>
          <w:p w14:paraId="43D861AA" w14:textId="77777777" w:rsidR="009D5C9A" w:rsidRDefault="009D5C9A" w:rsidP="00BE582D">
            <w:r>
              <w:t>x</w:t>
            </w:r>
          </w:p>
        </w:tc>
        <w:tc>
          <w:tcPr>
            <w:tcW w:w="779" w:type="dxa"/>
          </w:tcPr>
          <w:p w14:paraId="5F277D30" w14:textId="77777777" w:rsidR="009D5C9A" w:rsidRDefault="009D5C9A" w:rsidP="00BE582D">
            <w:r>
              <w:t>x</w:t>
            </w:r>
          </w:p>
        </w:tc>
        <w:tc>
          <w:tcPr>
            <w:tcW w:w="750" w:type="dxa"/>
          </w:tcPr>
          <w:p w14:paraId="08FA90C1" w14:textId="77777777" w:rsidR="009D5C9A" w:rsidRDefault="009D5C9A" w:rsidP="00BE582D">
            <w:r>
              <w:t>x</w:t>
            </w:r>
          </w:p>
        </w:tc>
        <w:tc>
          <w:tcPr>
            <w:tcW w:w="780" w:type="dxa"/>
          </w:tcPr>
          <w:p w14:paraId="0F8FE853" w14:textId="77777777" w:rsidR="009D5C9A" w:rsidRDefault="009D5C9A" w:rsidP="00BE582D">
            <w:r>
              <w:t>x</w:t>
            </w:r>
          </w:p>
        </w:tc>
        <w:tc>
          <w:tcPr>
            <w:tcW w:w="630" w:type="dxa"/>
          </w:tcPr>
          <w:p w14:paraId="1ED07213" w14:textId="77777777" w:rsidR="009D5C9A" w:rsidRDefault="009D5C9A" w:rsidP="00BE582D">
            <w:r>
              <w:t>x</w:t>
            </w:r>
          </w:p>
        </w:tc>
      </w:tr>
      <w:tr w:rsidR="009D5C9A" w14:paraId="00214068" w14:textId="0953D5F8" w:rsidTr="00C230AA">
        <w:tc>
          <w:tcPr>
            <w:tcW w:w="1075" w:type="dxa"/>
          </w:tcPr>
          <w:p w14:paraId="64B57DE1" w14:textId="77777777" w:rsidR="009D5C9A" w:rsidRDefault="009D5C9A" w:rsidP="00BE582D">
            <w:r>
              <w:t>3Fh</w:t>
            </w:r>
          </w:p>
        </w:tc>
        <w:tc>
          <w:tcPr>
            <w:tcW w:w="769" w:type="dxa"/>
          </w:tcPr>
          <w:p w14:paraId="21AB0F2F" w14:textId="77777777" w:rsidR="009D5C9A" w:rsidRDefault="009D5C9A" w:rsidP="00BE582D">
            <w:r>
              <w:t>x</w:t>
            </w:r>
          </w:p>
        </w:tc>
        <w:tc>
          <w:tcPr>
            <w:tcW w:w="699" w:type="dxa"/>
          </w:tcPr>
          <w:p w14:paraId="3A724DE0" w14:textId="77777777" w:rsidR="009D5C9A" w:rsidRDefault="009D5C9A" w:rsidP="00BE582D">
            <w:r>
              <w:t>x</w:t>
            </w:r>
          </w:p>
        </w:tc>
        <w:tc>
          <w:tcPr>
            <w:tcW w:w="661" w:type="dxa"/>
          </w:tcPr>
          <w:p w14:paraId="4E224F02" w14:textId="77777777" w:rsidR="009D5C9A" w:rsidRDefault="009D5C9A" w:rsidP="00BE582D"/>
        </w:tc>
        <w:tc>
          <w:tcPr>
            <w:tcW w:w="779" w:type="dxa"/>
          </w:tcPr>
          <w:p w14:paraId="153DE841" w14:textId="77777777" w:rsidR="009D5C9A" w:rsidRDefault="009D5C9A" w:rsidP="00BE582D"/>
        </w:tc>
        <w:tc>
          <w:tcPr>
            <w:tcW w:w="750" w:type="dxa"/>
          </w:tcPr>
          <w:p w14:paraId="0303C801" w14:textId="77777777" w:rsidR="009D5C9A" w:rsidRDefault="009D5C9A" w:rsidP="00BE582D"/>
        </w:tc>
        <w:tc>
          <w:tcPr>
            <w:tcW w:w="780" w:type="dxa"/>
          </w:tcPr>
          <w:p w14:paraId="431C7F4B" w14:textId="77777777" w:rsidR="009D5C9A" w:rsidRDefault="009D5C9A" w:rsidP="00BE582D"/>
        </w:tc>
        <w:tc>
          <w:tcPr>
            <w:tcW w:w="630" w:type="dxa"/>
          </w:tcPr>
          <w:p w14:paraId="374C2B2D" w14:textId="77777777" w:rsidR="009D5C9A" w:rsidRDefault="009D5C9A" w:rsidP="00BE582D"/>
        </w:tc>
      </w:tr>
      <w:tr w:rsidR="009D5C9A" w14:paraId="73C5FCD4" w14:textId="039D2A2D" w:rsidTr="00C230AA">
        <w:tc>
          <w:tcPr>
            <w:tcW w:w="1075" w:type="dxa"/>
          </w:tcPr>
          <w:p w14:paraId="16B08E35" w14:textId="77777777" w:rsidR="009D5C9A" w:rsidRDefault="009D5C9A" w:rsidP="00BE582D">
            <w:r>
              <w:t>40h</w:t>
            </w:r>
          </w:p>
        </w:tc>
        <w:tc>
          <w:tcPr>
            <w:tcW w:w="769" w:type="dxa"/>
          </w:tcPr>
          <w:p w14:paraId="0E4C321E" w14:textId="77777777" w:rsidR="009D5C9A" w:rsidRDefault="009D5C9A" w:rsidP="00BE582D">
            <w:r>
              <w:t>x</w:t>
            </w:r>
          </w:p>
        </w:tc>
        <w:tc>
          <w:tcPr>
            <w:tcW w:w="699" w:type="dxa"/>
          </w:tcPr>
          <w:p w14:paraId="1C2B66D9" w14:textId="77777777" w:rsidR="009D5C9A" w:rsidRDefault="009D5C9A" w:rsidP="00BE582D">
            <w:r>
              <w:t>x</w:t>
            </w:r>
          </w:p>
        </w:tc>
        <w:tc>
          <w:tcPr>
            <w:tcW w:w="661" w:type="dxa"/>
          </w:tcPr>
          <w:p w14:paraId="48155679" w14:textId="77777777" w:rsidR="009D5C9A" w:rsidRDefault="009D5C9A" w:rsidP="00BE582D">
            <w:r>
              <w:t>x</w:t>
            </w:r>
          </w:p>
        </w:tc>
        <w:tc>
          <w:tcPr>
            <w:tcW w:w="779" w:type="dxa"/>
          </w:tcPr>
          <w:p w14:paraId="75A3427C" w14:textId="77777777" w:rsidR="009D5C9A" w:rsidRDefault="009D5C9A" w:rsidP="00BE582D">
            <w:r>
              <w:t>x</w:t>
            </w:r>
          </w:p>
        </w:tc>
        <w:tc>
          <w:tcPr>
            <w:tcW w:w="750" w:type="dxa"/>
          </w:tcPr>
          <w:p w14:paraId="133A89C8" w14:textId="77777777" w:rsidR="009D5C9A" w:rsidRDefault="009D5C9A" w:rsidP="00BE582D">
            <w:r>
              <w:t>x</w:t>
            </w:r>
          </w:p>
        </w:tc>
        <w:tc>
          <w:tcPr>
            <w:tcW w:w="780" w:type="dxa"/>
          </w:tcPr>
          <w:p w14:paraId="47C48583" w14:textId="77777777" w:rsidR="009D5C9A" w:rsidRDefault="009D5C9A" w:rsidP="00BE582D">
            <w:r>
              <w:t>x</w:t>
            </w:r>
          </w:p>
        </w:tc>
        <w:tc>
          <w:tcPr>
            <w:tcW w:w="630" w:type="dxa"/>
          </w:tcPr>
          <w:p w14:paraId="5942D3D8" w14:textId="77777777" w:rsidR="009D5C9A" w:rsidRDefault="009D5C9A" w:rsidP="00BE582D">
            <w:r>
              <w:t>x</w:t>
            </w:r>
          </w:p>
        </w:tc>
      </w:tr>
      <w:tr w:rsidR="009D5C9A" w14:paraId="0D40F991" w14:textId="057F18F4" w:rsidTr="00C230AA">
        <w:tc>
          <w:tcPr>
            <w:tcW w:w="1075" w:type="dxa"/>
          </w:tcPr>
          <w:p w14:paraId="0D81386C" w14:textId="77777777" w:rsidR="009D5C9A" w:rsidRDefault="009D5C9A" w:rsidP="00BE582D">
            <w:r>
              <w:t>41h</w:t>
            </w:r>
          </w:p>
        </w:tc>
        <w:tc>
          <w:tcPr>
            <w:tcW w:w="769" w:type="dxa"/>
          </w:tcPr>
          <w:p w14:paraId="315E2DD3" w14:textId="77777777" w:rsidR="009D5C9A" w:rsidRDefault="009D5C9A" w:rsidP="00BE582D">
            <w:r>
              <w:t>x</w:t>
            </w:r>
          </w:p>
        </w:tc>
        <w:tc>
          <w:tcPr>
            <w:tcW w:w="699" w:type="dxa"/>
          </w:tcPr>
          <w:p w14:paraId="0510C009" w14:textId="77777777" w:rsidR="009D5C9A" w:rsidRDefault="009D5C9A" w:rsidP="00BE582D">
            <w:r>
              <w:t>x</w:t>
            </w:r>
          </w:p>
        </w:tc>
        <w:tc>
          <w:tcPr>
            <w:tcW w:w="661" w:type="dxa"/>
          </w:tcPr>
          <w:p w14:paraId="6EA3DE93" w14:textId="77777777" w:rsidR="009D5C9A" w:rsidRDefault="009D5C9A" w:rsidP="00BE582D">
            <w:r>
              <w:t>x</w:t>
            </w:r>
          </w:p>
        </w:tc>
        <w:tc>
          <w:tcPr>
            <w:tcW w:w="779" w:type="dxa"/>
          </w:tcPr>
          <w:p w14:paraId="1F9EAE48" w14:textId="77777777" w:rsidR="009D5C9A" w:rsidRDefault="009D5C9A" w:rsidP="00BE582D">
            <w:r>
              <w:t>x</w:t>
            </w:r>
          </w:p>
        </w:tc>
        <w:tc>
          <w:tcPr>
            <w:tcW w:w="750" w:type="dxa"/>
          </w:tcPr>
          <w:p w14:paraId="2590C3D2" w14:textId="77777777" w:rsidR="009D5C9A" w:rsidRDefault="009D5C9A" w:rsidP="00BE582D">
            <w:r>
              <w:t>x</w:t>
            </w:r>
          </w:p>
        </w:tc>
        <w:tc>
          <w:tcPr>
            <w:tcW w:w="780" w:type="dxa"/>
          </w:tcPr>
          <w:p w14:paraId="3DB50397" w14:textId="77777777" w:rsidR="009D5C9A" w:rsidRDefault="009D5C9A" w:rsidP="00BE582D">
            <w:r>
              <w:t>x</w:t>
            </w:r>
          </w:p>
        </w:tc>
        <w:tc>
          <w:tcPr>
            <w:tcW w:w="630" w:type="dxa"/>
          </w:tcPr>
          <w:p w14:paraId="64578973" w14:textId="77777777" w:rsidR="009D5C9A" w:rsidRDefault="009D5C9A" w:rsidP="00BE582D">
            <w:r>
              <w:t>x</w:t>
            </w:r>
          </w:p>
        </w:tc>
      </w:tr>
      <w:tr w:rsidR="009D5C9A" w14:paraId="0B79C42C" w14:textId="59182200" w:rsidTr="00C230AA">
        <w:tc>
          <w:tcPr>
            <w:tcW w:w="1075" w:type="dxa"/>
          </w:tcPr>
          <w:p w14:paraId="10B2DBA9" w14:textId="77777777" w:rsidR="009D5C9A" w:rsidRDefault="009D5C9A" w:rsidP="00BE582D">
            <w:r>
              <w:t>42h</w:t>
            </w:r>
          </w:p>
        </w:tc>
        <w:tc>
          <w:tcPr>
            <w:tcW w:w="769" w:type="dxa"/>
          </w:tcPr>
          <w:p w14:paraId="38A1ADC6" w14:textId="77777777" w:rsidR="009D5C9A" w:rsidRDefault="009D5C9A" w:rsidP="00BE582D">
            <w:r>
              <w:t>x</w:t>
            </w:r>
          </w:p>
        </w:tc>
        <w:tc>
          <w:tcPr>
            <w:tcW w:w="699" w:type="dxa"/>
          </w:tcPr>
          <w:p w14:paraId="2D94546E" w14:textId="77777777" w:rsidR="009D5C9A" w:rsidRDefault="009D5C9A" w:rsidP="00BE582D">
            <w:r>
              <w:t>x</w:t>
            </w:r>
          </w:p>
        </w:tc>
        <w:tc>
          <w:tcPr>
            <w:tcW w:w="661" w:type="dxa"/>
          </w:tcPr>
          <w:p w14:paraId="2E77CF16" w14:textId="77777777" w:rsidR="009D5C9A" w:rsidRDefault="009D5C9A" w:rsidP="00BE582D">
            <w:r>
              <w:t>x</w:t>
            </w:r>
          </w:p>
        </w:tc>
        <w:tc>
          <w:tcPr>
            <w:tcW w:w="779" w:type="dxa"/>
          </w:tcPr>
          <w:p w14:paraId="455051A3" w14:textId="77777777" w:rsidR="009D5C9A" w:rsidRDefault="009D5C9A" w:rsidP="00BE582D">
            <w:r>
              <w:t>x</w:t>
            </w:r>
          </w:p>
        </w:tc>
        <w:tc>
          <w:tcPr>
            <w:tcW w:w="750" w:type="dxa"/>
          </w:tcPr>
          <w:p w14:paraId="3558C178" w14:textId="77777777" w:rsidR="009D5C9A" w:rsidRDefault="009D5C9A" w:rsidP="00BE582D">
            <w:r>
              <w:t>x</w:t>
            </w:r>
          </w:p>
        </w:tc>
        <w:tc>
          <w:tcPr>
            <w:tcW w:w="780" w:type="dxa"/>
          </w:tcPr>
          <w:p w14:paraId="2902D79C" w14:textId="77777777" w:rsidR="009D5C9A" w:rsidRDefault="009D5C9A" w:rsidP="00BE582D">
            <w:r>
              <w:t>x</w:t>
            </w:r>
          </w:p>
        </w:tc>
        <w:tc>
          <w:tcPr>
            <w:tcW w:w="630" w:type="dxa"/>
          </w:tcPr>
          <w:p w14:paraId="6D164C4B" w14:textId="77777777" w:rsidR="009D5C9A" w:rsidRDefault="009D5C9A" w:rsidP="00BE582D">
            <w:r>
              <w:t>x</w:t>
            </w:r>
          </w:p>
        </w:tc>
      </w:tr>
      <w:tr w:rsidR="009D5C9A" w14:paraId="43D71B84" w14:textId="7CFA6FAB" w:rsidTr="00C230AA">
        <w:tc>
          <w:tcPr>
            <w:tcW w:w="1075" w:type="dxa"/>
          </w:tcPr>
          <w:p w14:paraId="59678740" w14:textId="77777777" w:rsidR="009D5C9A" w:rsidRDefault="009D5C9A" w:rsidP="00BE582D">
            <w:r>
              <w:t>43h</w:t>
            </w:r>
          </w:p>
        </w:tc>
        <w:tc>
          <w:tcPr>
            <w:tcW w:w="769" w:type="dxa"/>
          </w:tcPr>
          <w:p w14:paraId="73BC9616" w14:textId="77777777" w:rsidR="009D5C9A" w:rsidRDefault="009D5C9A" w:rsidP="00BE582D"/>
        </w:tc>
        <w:tc>
          <w:tcPr>
            <w:tcW w:w="699" w:type="dxa"/>
          </w:tcPr>
          <w:p w14:paraId="24D6C327" w14:textId="77777777" w:rsidR="009D5C9A" w:rsidRDefault="009D5C9A" w:rsidP="00BE582D">
            <w:r>
              <w:t>x</w:t>
            </w:r>
          </w:p>
        </w:tc>
        <w:tc>
          <w:tcPr>
            <w:tcW w:w="661" w:type="dxa"/>
          </w:tcPr>
          <w:p w14:paraId="5E097E11" w14:textId="77777777" w:rsidR="009D5C9A" w:rsidRDefault="009D5C9A" w:rsidP="00BE582D"/>
        </w:tc>
        <w:tc>
          <w:tcPr>
            <w:tcW w:w="779" w:type="dxa"/>
          </w:tcPr>
          <w:p w14:paraId="2D363648" w14:textId="77777777" w:rsidR="009D5C9A" w:rsidRDefault="009D5C9A" w:rsidP="00BE582D"/>
        </w:tc>
        <w:tc>
          <w:tcPr>
            <w:tcW w:w="750" w:type="dxa"/>
          </w:tcPr>
          <w:p w14:paraId="13CD3569" w14:textId="77777777" w:rsidR="009D5C9A" w:rsidRDefault="009D5C9A" w:rsidP="00BE582D"/>
        </w:tc>
        <w:tc>
          <w:tcPr>
            <w:tcW w:w="780" w:type="dxa"/>
          </w:tcPr>
          <w:p w14:paraId="4286BB09" w14:textId="77777777" w:rsidR="009D5C9A" w:rsidRDefault="009D5C9A" w:rsidP="00BE582D"/>
        </w:tc>
        <w:tc>
          <w:tcPr>
            <w:tcW w:w="630" w:type="dxa"/>
          </w:tcPr>
          <w:p w14:paraId="45C22375" w14:textId="77777777" w:rsidR="009D5C9A" w:rsidRDefault="009D5C9A" w:rsidP="00BE582D"/>
        </w:tc>
      </w:tr>
      <w:tr w:rsidR="009D5C9A" w14:paraId="45E01E6E" w14:textId="06846AC9" w:rsidTr="00C230AA">
        <w:tc>
          <w:tcPr>
            <w:tcW w:w="1075" w:type="dxa"/>
          </w:tcPr>
          <w:p w14:paraId="2E4772E4" w14:textId="77777777" w:rsidR="009D5C9A" w:rsidRDefault="009D5C9A" w:rsidP="00BE582D">
            <w:r>
              <w:t>44h</w:t>
            </w:r>
          </w:p>
        </w:tc>
        <w:tc>
          <w:tcPr>
            <w:tcW w:w="769" w:type="dxa"/>
          </w:tcPr>
          <w:p w14:paraId="060F69CD" w14:textId="77777777" w:rsidR="009D5C9A" w:rsidRDefault="009D5C9A" w:rsidP="00BE582D">
            <w:r>
              <w:t>x</w:t>
            </w:r>
          </w:p>
        </w:tc>
        <w:tc>
          <w:tcPr>
            <w:tcW w:w="699" w:type="dxa"/>
          </w:tcPr>
          <w:p w14:paraId="185A9034" w14:textId="77777777" w:rsidR="009D5C9A" w:rsidRDefault="009D5C9A" w:rsidP="00BE582D">
            <w:r>
              <w:t>x</w:t>
            </w:r>
          </w:p>
        </w:tc>
        <w:tc>
          <w:tcPr>
            <w:tcW w:w="661" w:type="dxa"/>
          </w:tcPr>
          <w:p w14:paraId="655ACD3E" w14:textId="77777777" w:rsidR="009D5C9A" w:rsidRDefault="009D5C9A" w:rsidP="00BE582D">
            <w:r>
              <w:t>x</w:t>
            </w:r>
          </w:p>
        </w:tc>
        <w:tc>
          <w:tcPr>
            <w:tcW w:w="779" w:type="dxa"/>
          </w:tcPr>
          <w:p w14:paraId="67809FC2" w14:textId="77777777" w:rsidR="009D5C9A" w:rsidRDefault="009D5C9A" w:rsidP="00BE582D">
            <w:r>
              <w:t>x</w:t>
            </w:r>
          </w:p>
        </w:tc>
        <w:tc>
          <w:tcPr>
            <w:tcW w:w="750" w:type="dxa"/>
          </w:tcPr>
          <w:p w14:paraId="4C7DC651" w14:textId="77777777" w:rsidR="009D5C9A" w:rsidRDefault="009D5C9A" w:rsidP="00BE582D">
            <w:r>
              <w:t>x</w:t>
            </w:r>
          </w:p>
        </w:tc>
        <w:tc>
          <w:tcPr>
            <w:tcW w:w="780" w:type="dxa"/>
          </w:tcPr>
          <w:p w14:paraId="102E0066" w14:textId="77777777" w:rsidR="009D5C9A" w:rsidRDefault="009D5C9A" w:rsidP="00BE582D">
            <w:r>
              <w:t>x</w:t>
            </w:r>
          </w:p>
        </w:tc>
        <w:tc>
          <w:tcPr>
            <w:tcW w:w="630" w:type="dxa"/>
          </w:tcPr>
          <w:p w14:paraId="4FD1FCE8" w14:textId="77777777" w:rsidR="009D5C9A" w:rsidRDefault="009D5C9A" w:rsidP="00BE582D">
            <w:r>
              <w:t>x</w:t>
            </w:r>
          </w:p>
        </w:tc>
      </w:tr>
      <w:tr w:rsidR="009D5C9A" w14:paraId="5FDA8B04" w14:textId="4CE228FD" w:rsidTr="00C230AA">
        <w:tc>
          <w:tcPr>
            <w:tcW w:w="1075" w:type="dxa"/>
          </w:tcPr>
          <w:p w14:paraId="41FC4D1C" w14:textId="77777777" w:rsidR="009D5C9A" w:rsidRDefault="009D5C9A" w:rsidP="00BE582D">
            <w:r>
              <w:t>45h</w:t>
            </w:r>
          </w:p>
        </w:tc>
        <w:tc>
          <w:tcPr>
            <w:tcW w:w="769" w:type="dxa"/>
          </w:tcPr>
          <w:p w14:paraId="0726FB46" w14:textId="77777777" w:rsidR="009D5C9A" w:rsidRDefault="009D5C9A" w:rsidP="00BE582D"/>
        </w:tc>
        <w:tc>
          <w:tcPr>
            <w:tcW w:w="699" w:type="dxa"/>
          </w:tcPr>
          <w:p w14:paraId="7D826692" w14:textId="77777777" w:rsidR="009D5C9A" w:rsidRDefault="009D5C9A" w:rsidP="00BE582D">
            <w:r>
              <w:t>x</w:t>
            </w:r>
          </w:p>
        </w:tc>
        <w:tc>
          <w:tcPr>
            <w:tcW w:w="661" w:type="dxa"/>
          </w:tcPr>
          <w:p w14:paraId="0EA5ED72" w14:textId="77777777" w:rsidR="009D5C9A" w:rsidRDefault="009D5C9A" w:rsidP="00BE582D"/>
        </w:tc>
        <w:tc>
          <w:tcPr>
            <w:tcW w:w="779" w:type="dxa"/>
          </w:tcPr>
          <w:p w14:paraId="0E92F261" w14:textId="77777777" w:rsidR="009D5C9A" w:rsidRDefault="009D5C9A" w:rsidP="00BE582D"/>
        </w:tc>
        <w:tc>
          <w:tcPr>
            <w:tcW w:w="750" w:type="dxa"/>
          </w:tcPr>
          <w:p w14:paraId="36691D0D" w14:textId="77777777" w:rsidR="009D5C9A" w:rsidRDefault="009D5C9A" w:rsidP="00BE582D"/>
        </w:tc>
        <w:tc>
          <w:tcPr>
            <w:tcW w:w="780" w:type="dxa"/>
          </w:tcPr>
          <w:p w14:paraId="798C3CD5" w14:textId="77777777" w:rsidR="009D5C9A" w:rsidRDefault="009D5C9A" w:rsidP="00BE582D"/>
        </w:tc>
        <w:tc>
          <w:tcPr>
            <w:tcW w:w="630" w:type="dxa"/>
          </w:tcPr>
          <w:p w14:paraId="1406B1AA" w14:textId="77777777" w:rsidR="009D5C9A" w:rsidRDefault="009D5C9A" w:rsidP="00BE582D"/>
        </w:tc>
      </w:tr>
      <w:tr w:rsidR="009D5C9A" w14:paraId="5E468E77" w14:textId="30E28ABA" w:rsidTr="00C230AA">
        <w:tc>
          <w:tcPr>
            <w:tcW w:w="1075" w:type="dxa"/>
          </w:tcPr>
          <w:p w14:paraId="5E140480" w14:textId="77777777" w:rsidR="009D5C9A" w:rsidRDefault="009D5C9A" w:rsidP="00BE582D">
            <w:r>
              <w:t>46h</w:t>
            </w:r>
          </w:p>
        </w:tc>
        <w:tc>
          <w:tcPr>
            <w:tcW w:w="769" w:type="dxa"/>
          </w:tcPr>
          <w:p w14:paraId="40FD797E" w14:textId="77777777" w:rsidR="009D5C9A" w:rsidRDefault="009D5C9A" w:rsidP="00BE582D"/>
        </w:tc>
        <w:tc>
          <w:tcPr>
            <w:tcW w:w="699" w:type="dxa"/>
          </w:tcPr>
          <w:p w14:paraId="572AAC31" w14:textId="77777777" w:rsidR="009D5C9A" w:rsidRDefault="009D5C9A" w:rsidP="00BE582D">
            <w:r>
              <w:t>x</w:t>
            </w:r>
          </w:p>
        </w:tc>
        <w:tc>
          <w:tcPr>
            <w:tcW w:w="661" w:type="dxa"/>
          </w:tcPr>
          <w:p w14:paraId="1B1CB057" w14:textId="77777777" w:rsidR="009D5C9A" w:rsidRDefault="009D5C9A" w:rsidP="00BE582D"/>
        </w:tc>
        <w:tc>
          <w:tcPr>
            <w:tcW w:w="779" w:type="dxa"/>
          </w:tcPr>
          <w:p w14:paraId="36A5B998" w14:textId="77777777" w:rsidR="009D5C9A" w:rsidRDefault="009D5C9A" w:rsidP="00BE582D"/>
        </w:tc>
        <w:tc>
          <w:tcPr>
            <w:tcW w:w="750" w:type="dxa"/>
          </w:tcPr>
          <w:p w14:paraId="0ECDDAB5" w14:textId="77777777" w:rsidR="009D5C9A" w:rsidRDefault="009D5C9A" w:rsidP="00BE582D"/>
        </w:tc>
        <w:tc>
          <w:tcPr>
            <w:tcW w:w="780" w:type="dxa"/>
          </w:tcPr>
          <w:p w14:paraId="0A4C071B" w14:textId="77777777" w:rsidR="009D5C9A" w:rsidRDefault="009D5C9A" w:rsidP="00BE582D"/>
        </w:tc>
        <w:tc>
          <w:tcPr>
            <w:tcW w:w="630" w:type="dxa"/>
          </w:tcPr>
          <w:p w14:paraId="21B956E0" w14:textId="77777777" w:rsidR="009D5C9A" w:rsidRDefault="009D5C9A" w:rsidP="00BE582D"/>
        </w:tc>
      </w:tr>
      <w:tr w:rsidR="009D5C9A" w14:paraId="173076D0" w14:textId="1B468685" w:rsidTr="00C230AA">
        <w:tc>
          <w:tcPr>
            <w:tcW w:w="1075" w:type="dxa"/>
          </w:tcPr>
          <w:p w14:paraId="53D442D2" w14:textId="77777777" w:rsidR="009D5C9A" w:rsidRDefault="009D5C9A" w:rsidP="00BE582D">
            <w:r>
              <w:t>47h</w:t>
            </w:r>
          </w:p>
        </w:tc>
        <w:tc>
          <w:tcPr>
            <w:tcW w:w="769" w:type="dxa"/>
          </w:tcPr>
          <w:p w14:paraId="11145918" w14:textId="77777777" w:rsidR="009D5C9A" w:rsidRDefault="009D5C9A" w:rsidP="00BE582D"/>
        </w:tc>
        <w:tc>
          <w:tcPr>
            <w:tcW w:w="699" w:type="dxa"/>
          </w:tcPr>
          <w:p w14:paraId="54AAA949" w14:textId="77777777" w:rsidR="009D5C9A" w:rsidRDefault="009D5C9A" w:rsidP="00BE582D">
            <w:r>
              <w:t>x</w:t>
            </w:r>
          </w:p>
        </w:tc>
        <w:tc>
          <w:tcPr>
            <w:tcW w:w="661" w:type="dxa"/>
          </w:tcPr>
          <w:p w14:paraId="322D3EDF" w14:textId="77777777" w:rsidR="009D5C9A" w:rsidRDefault="009D5C9A" w:rsidP="00BE582D"/>
        </w:tc>
        <w:tc>
          <w:tcPr>
            <w:tcW w:w="779" w:type="dxa"/>
          </w:tcPr>
          <w:p w14:paraId="0CD1B354" w14:textId="77777777" w:rsidR="009D5C9A" w:rsidRDefault="009D5C9A" w:rsidP="00BE582D"/>
        </w:tc>
        <w:tc>
          <w:tcPr>
            <w:tcW w:w="750" w:type="dxa"/>
          </w:tcPr>
          <w:p w14:paraId="63D94779" w14:textId="77777777" w:rsidR="009D5C9A" w:rsidRDefault="009D5C9A" w:rsidP="00BE582D"/>
        </w:tc>
        <w:tc>
          <w:tcPr>
            <w:tcW w:w="780" w:type="dxa"/>
          </w:tcPr>
          <w:p w14:paraId="2197E25F" w14:textId="77777777" w:rsidR="009D5C9A" w:rsidRDefault="009D5C9A" w:rsidP="00BE582D"/>
        </w:tc>
        <w:tc>
          <w:tcPr>
            <w:tcW w:w="630" w:type="dxa"/>
          </w:tcPr>
          <w:p w14:paraId="5AD42230" w14:textId="77777777" w:rsidR="009D5C9A" w:rsidRDefault="009D5C9A" w:rsidP="00BE582D"/>
        </w:tc>
      </w:tr>
      <w:tr w:rsidR="009D5C9A" w14:paraId="221D9755" w14:textId="437DED50" w:rsidTr="00C230AA">
        <w:tc>
          <w:tcPr>
            <w:tcW w:w="1075" w:type="dxa"/>
          </w:tcPr>
          <w:p w14:paraId="394AC834" w14:textId="77777777" w:rsidR="009D5C9A" w:rsidRDefault="009D5C9A" w:rsidP="00BE582D">
            <w:r>
              <w:t>49h</w:t>
            </w:r>
          </w:p>
        </w:tc>
        <w:tc>
          <w:tcPr>
            <w:tcW w:w="769" w:type="dxa"/>
          </w:tcPr>
          <w:p w14:paraId="04EF470A" w14:textId="77777777" w:rsidR="009D5C9A" w:rsidRDefault="009D5C9A" w:rsidP="00BE582D">
            <w:r>
              <w:t>x</w:t>
            </w:r>
          </w:p>
        </w:tc>
        <w:tc>
          <w:tcPr>
            <w:tcW w:w="699" w:type="dxa"/>
          </w:tcPr>
          <w:p w14:paraId="6A84FD6F" w14:textId="77777777" w:rsidR="009D5C9A" w:rsidRDefault="009D5C9A" w:rsidP="00BE582D">
            <w:r>
              <w:t>x</w:t>
            </w:r>
          </w:p>
        </w:tc>
        <w:tc>
          <w:tcPr>
            <w:tcW w:w="661" w:type="dxa"/>
          </w:tcPr>
          <w:p w14:paraId="0AFB6B03" w14:textId="77777777" w:rsidR="009D5C9A" w:rsidRDefault="009D5C9A" w:rsidP="00BE582D">
            <w:r>
              <w:t>x</w:t>
            </w:r>
          </w:p>
        </w:tc>
        <w:tc>
          <w:tcPr>
            <w:tcW w:w="779" w:type="dxa"/>
          </w:tcPr>
          <w:p w14:paraId="6A4503D7" w14:textId="77777777" w:rsidR="009D5C9A" w:rsidRDefault="009D5C9A" w:rsidP="00BE582D">
            <w:r>
              <w:t>x</w:t>
            </w:r>
          </w:p>
        </w:tc>
        <w:tc>
          <w:tcPr>
            <w:tcW w:w="750" w:type="dxa"/>
          </w:tcPr>
          <w:p w14:paraId="74B14052" w14:textId="77777777" w:rsidR="009D5C9A" w:rsidRDefault="009D5C9A" w:rsidP="00BE582D">
            <w:r>
              <w:t>x</w:t>
            </w:r>
          </w:p>
        </w:tc>
        <w:tc>
          <w:tcPr>
            <w:tcW w:w="780" w:type="dxa"/>
          </w:tcPr>
          <w:p w14:paraId="4EFD753C" w14:textId="77777777" w:rsidR="009D5C9A" w:rsidRDefault="009D5C9A" w:rsidP="00BE582D">
            <w:r>
              <w:t>x</w:t>
            </w:r>
          </w:p>
        </w:tc>
        <w:tc>
          <w:tcPr>
            <w:tcW w:w="630" w:type="dxa"/>
          </w:tcPr>
          <w:p w14:paraId="6C876AEA" w14:textId="77777777" w:rsidR="009D5C9A" w:rsidRDefault="009D5C9A" w:rsidP="00BE582D">
            <w:r>
              <w:t>x</w:t>
            </w:r>
          </w:p>
        </w:tc>
      </w:tr>
      <w:tr w:rsidR="009D5C9A" w14:paraId="0CBBFFCA" w14:textId="6E32A72C" w:rsidTr="00C230AA">
        <w:tc>
          <w:tcPr>
            <w:tcW w:w="1075" w:type="dxa"/>
          </w:tcPr>
          <w:p w14:paraId="64436953" w14:textId="77777777" w:rsidR="009D5C9A" w:rsidRDefault="009D5C9A" w:rsidP="00BE582D">
            <w:r>
              <w:t>4Ah</w:t>
            </w:r>
          </w:p>
        </w:tc>
        <w:tc>
          <w:tcPr>
            <w:tcW w:w="769" w:type="dxa"/>
          </w:tcPr>
          <w:p w14:paraId="092C8001" w14:textId="77777777" w:rsidR="009D5C9A" w:rsidRDefault="009D5C9A" w:rsidP="00BE582D"/>
        </w:tc>
        <w:tc>
          <w:tcPr>
            <w:tcW w:w="699" w:type="dxa"/>
          </w:tcPr>
          <w:p w14:paraId="0B375A98" w14:textId="77777777" w:rsidR="009D5C9A" w:rsidRDefault="009D5C9A" w:rsidP="00BE582D"/>
        </w:tc>
        <w:tc>
          <w:tcPr>
            <w:tcW w:w="661" w:type="dxa"/>
          </w:tcPr>
          <w:p w14:paraId="659B1D7B" w14:textId="77777777" w:rsidR="009D5C9A" w:rsidRDefault="009D5C9A" w:rsidP="00BE582D">
            <w:r>
              <w:t>x</w:t>
            </w:r>
          </w:p>
        </w:tc>
        <w:tc>
          <w:tcPr>
            <w:tcW w:w="779" w:type="dxa"/>
          </w:tcPr>
          <w:p w14:paraId="0AC6F498" w14:textId="77777777" w:rsidR="009D5C9A" w:rsidRDefault="009D5C9A" w:rsidP="00BE582D">
            <w:r>
              <w:t>x</w:t>
            </w:r>
          </w:p>
        </w:tc>
        <w:tc>
          <w:tcPr>
            <w:tcW w:w="750" w:type="dxa"/>
          </w:tcPr>
          <w:p w14:paraId="0DA216D5" w14:textId="77777777" w:rsidR="009D5C9A" w:rsidRDefault="009D5C9A" w:rsidP="00BE582D">
            <w:r>
              <w:t>x</w:t>
            </w:r>
          </w:p>
        </w:tc>
        <w:tc>
          <w:tcPr>
            <w:tcW w:w="780" w:type="dxa"/>
          </w:tcPr>
          <w:p w14:paraId="1E5291EB" w14:textId="77777777" w:rsidR="009D5C9A" w:rsidRDefault="009D5C9A" w:rsidP="00BE582D">
            <w:r>
              <w:t>x</w:t>
            </w:r>
          </w:p>
        </w:tc>
        <w:tc>
          <w:tcPr>
            <w:tcW w:w="630" w:type="dxa"/>
          </w:tcPr>
          <w:p w14:paraId="60B4A21C" w14:textId="77777777" w:rsidR="009D5C9A" w:rsidRDefault="009D5C9A" w:rsidP="00BE582D">
            <w:r>
              <w:t>x</w:t>
            </w:r>
          </w:p>
        </w:tc>
      </w:tr>
      <w:tr w:rsidR="009D5C9A" w14:paraId="352B2FAF" w14:textId="594ECE2C" w:rsidTr="00C230AA">
        <w:tc>
          <w:tcPr>
            <w:tcW w:w="1075" w:type="dxa"/>
          </w:tcPr>
          <w:p w14:paraId="2350A647" w14:textId="77777777" w:rsidR="009D5C9A" w:rsidRDefault="009D5C9A" w:rsidP="00BE582D">
            <w:r>
              <w:t>4Bh</w:t>
            </w:r>
          </w:p>
        </w:tc>
        <w:tc>
          <w:tcPr>
            <w:tcW w:w="769" w:type="dxa"/>
          </w:tcPr>
          <w:p w14:paraId="6807A69E" w14:textId="77777777" w:rsidR="009D5C9A" w:rsidRDefault="009D5C9A" w:rsidP="00BE582D"/>
        </w:tc>
        <w:tc>
          <w:tcPr>
            <w:tcW w:w="699" w:type="dxa"/>
          </w:tcPr>
          <w:p w14:paraId="088FD76A" w14:textId="77777777" w:rsidR="009D5C9A" w:rsidRDefault="009D5C9A" w:rsidP="00BE582D"/>
        </w:tc>
        <w:tc>
          <w:tcPr>
            <w:tcW w:w="661" w:type="dxa"/>
          </w:tcPr>
          <w:p w14:paraId="1147B316" w14:textId="77777777" w:rsidR="009D5C9A" w:rsidRDefault="009D5C9A" w:rsidP="00BE582D">
            <w:r>
              <w:t>x</w:t>
            </w:r>
          </w:p>
        </w:tc>
        <w:tc>
          <w:tcPr>
            <w:tcW w:w="779" w:type="dxa"/>
          </w:tcPr>
          <w:p w14:paraId="06AE019A" w14:textId="77777777" w:rsidR="009D5C9A" w:rsidRDefault="009D5C9A" w:rsidP="00BE582D">
            <w:r>
              <w:t>x</w:t>
            </w:r>
          </w:p>
        </w:tc>
        <w:tc>
          <w:tcPr>
            <w:tcW w:w="750" w:type="dxa"/>
          </w:tcPr>
          <w:p w14:paraId="5C8023AC" w14:textId="77777777" w:rsidR="009D5C9A" w:rsidRDefault="009D5C9A" w:rsidP="00BE582D">
            <w:r>
              <w:t>x</w:t>
            </w:r>
          </w:p>
        </w:tc>
        <w:tc>
          <w:tcPr>
            <w:tcW w:w="780" w:type="dxa"/>
          </w:tcPr>
          <w:p w14:paraId="3AE55633" w14:textId="77777777" w:rsidR="009D5C9A" w:rsidRDefault="009D5C9A" w:rsidP="00BE582D">
            <w:r>
              <w:t>x</w:t>
            </w:r>
          </w:p>
        </w:tc>
        <w:tc>
          <w:tcPr>
            <w:tcW w:w="630" w:type="dxa"/>
          </w:tcPr>
          <w:p w14:paraId="0B28BEC5" w14:textId="77777777" w:rsidR="009D5C9A" w:rsidRDefault="009D5C9A" w:rsidP="00BE582D"/>
        </w:tc>
      </w:tr>
      <w:tr w:rsidR="009D5C9A" w14:paraId="5DDA7A29" w14:textId="550083EA" w:rsidTr="00C230AA">
        <w:tc>
          <w:tcPr>
            <w:tcW w:w="1075" w:type="dxa"/>
          </w:tcPr>
          <w:p w14:paraId="54D1152E" w14:textId="77777777" w:rsidR="009D5C9A" w:rsidRDefault="009D5C9A" w:rsidP="00BE582D">
            <w:r>
              <w:t>4Ch</w:t>
            </w:r>
          </w:p>
        </w:tc>
        <w:tc>
          <w:tcPr>
            <w:tcW w:w="769" w:type="dxa"/>
          </w:tcPr>
          <w:p w14:paraId="74265FEC" w14:textId="77777777" w:rsidR="009D5C9A" w:rsidRDefault="009D5C9A" w:rsidP="00BE582D"/>
        </w:tc>
        <w:tc>
          <w:tcPr>
            <w:tcW w:w="699" w:type="dxa"/>
          </w:tcPr>
          <w:p w14:paraId="7F3AD53F" w14:textId="77777777" w:rsidR="009D5C9A" w:rsidRDefault="009D5C9A" w:rsidP="00BE582D"/>
        </w:tc>
        <w:tc>
          <w:tcPr>
            <w:tcW w:w="661" w:type="dxa"/>
          </w:tcPr>
          <w:p w14:paraId="0F13BD1D" w14:textId="77777777" w:rsidR="009D5C9A" w:rsidRDefault="009D5C9A" w:rsidP="00BE582D">
            <w:r>
              <w:t>x</w:t>
            </w:r>
          </w:p>
        </w:tc>
        <w:tc>
          <w:tcPr>
            <w:tcW w:w="779" w:type="dxa"/>
          </w:tcPr>
          <w:p w14:paraId="034AB251" w14:textId="77777777" w:rsidR="009D5C9A" w:rsidRDefault="009D5C9A" w:rsidP="00BE582D">
            <w:r>
              <w:t>x</w:t>
            </w:r>
          </w:p>
        </w:tc>
        <w:tc>
          <w:tcPr>
            <w:tcW w:w="750" w:type="dxa"/>
          </w:tcPr>
          <w:p w14:paraId="63A78A6A" w14:textId="77777777" w:rsidR="009D5C9A" w:rsidRDefault="009D5C9A" w:rsidP="00BE582D">
            <w:r>
              <w:t>x</w:t>
            </w:r>
          </w:p>
        </w:tc>
        <w:tc>
          <w:tcPr>
            <w:tcW w:w="780" w:type="dxa"/>
          </w:tcPr>
          <w:p w14:paraId="2D75FF2B" w14:textId="77777777" w:rsidR="009D5C9A" w:rsidRDefault="009D5C9A" w:rsidP="00BE582D">
            <w:r>
              <w:t>x</w:t>
            </w:r>
          </w:p>
        </w:tc>
        <w:tc>
          <w:tcPr>
            <w:tcW w:w="630" w:type="dxa"/>
          </w:tcPr>
          <w:p w14:paraId="22CAEC5D" w14:textId="77777777" w:rsidR="009D5C9A" w:rsidRDefault="009D5C9A" w:rsidP="00BE582D">
            <w:r>
              <w:t>x</w:t>
            </w:r>
          </w:p>
        </w:tc>
      </w:tr>
      <w:tr w:rsidR="009D5C9A" w14:paraId="68AB5F10" w14:textId="76912F6B" w:rsidTr="00C230AA">
        <w:tc>
          <w:tcPr>
            <w:tcW w:w="1075" w:type="dxa"/>
          </w:tcPr>
          <w:p w14:paraId="218D5096" w14:textId="77777777" w:rsidR="009D5C9A" w:rsidRDefault="009D5C9A" w:rsidP="00BE582D">
            <w:r>
              <w:lastRenderedPageBreak/>
              <w:t>4Dh</w:t>
            </w:r>
          </w:p>
        </w:tc>
        <w:tc>
          <w:tcPr>
            <w:tcW w:w="769" w:type="dxa"/>
          </w:tcPr>
          <w:p w14:paraId="45594E3A" w14:textId="77777777" w:rsidR="009D5C9A" w:rsidRDefault="009D5C9A" w:rsidP="00BE582D"/>
        </w:tc>
        <w:tc>
          <w:tcPr>
            <w:tcW w:w="699" w:type="dxa"/>
          </w:tcPr>
          <w:p w14:paraId="0E1AE8B5" w14:textId="77777777" w:rsidR="009D5C9A" w:rsidRDefault="009D5C9A" w:rsidP="00BE582D"/>
        </w:tc>
        <w:tc>
          <w:tcPr>
            <w:tcW w:w="661" w:type="dxa"/>
          </w:tcPr>
          <w:p w14:paraId="395E0EDE" w14:textId="77777777" w:rsidR="009D5C9A" w:rsidRDefault="009D5C9A" w:rsidP="00BE582D">
            <w:r>
              <w:t>x</w:t>
            </w:r>
          </w:p>
        </w:tc>
        <w:tc>
          <w:tcPr>
            <w:tcW w:w="779" w:type="dxa"/>
          </w:tcPr>
          <w:p w14:paraId="686D2D71" w14:textId="77777777" w:rsidR="009D5C9A" w:rsidRDefault="009D5C9A" w:rsidP="00BE582D">
            <w:r>
              <w:t>x</w:t>
            </w:r>
          </w:p>
        </w:tc>
        <w:tc>
          <w:tcPr>
            <w:tcW w:w="750" w:type="dxa"/>
          </w:tcPr>
          <w:p w14:paraId="3F753D3D" w14:textId="77777777" w:rsidR="009D5C9A" w:rsidRDefault="009D5C9A" w:rsidP="00BE582D">
            <w:r>
              <w:t>x</w:t>
            </w:r>
          </w:p>
        </w:tc>
        <w:tc>
          <w:tcPr>
            <w:tcW w:w="780" w:type="dxa"/>
          </w:tcPr>
          <w:p w14:paraId="0FBB2A4D" w14:textId="77777777" w:rsidR="009D5C9A" w:rsidRDefault="009D5C9A" w:rsidP="00BE582D">
            <w:r>
              <w:t>x</w:t>
            </w:r>
          </w:p>
        </w:tc>
        <w:tc>
          <w:tcPr>
            <w:tcW w:w="630" w:type="dxa"/>
          </w:tcPr>
          <w:p w14:paraId="1A5276FC" w14:textId="77777777" w:rsidR="009D5C9A" w:rsidRDefault="009D5C9A" w:rsidP="00BE582D">
            <w:r>
              <w:t>x</w:t>
            </w:r>
          </w:p>
        </w:tc>
      </w:tr>
      <w:tr w:rsidR="009D5C9A" w14:paraId="0B17300E" w14:textId="1CBCB56A" w:rsidTr="00C230AA">
        <w:tc>
          <w:tcPr>
            <w:tcW w:w="1075" w:type="dxa"/>
          </w:tcPr>
          <w:p w14:paraId="116AC786" w14:textId="77777777" w:rsidR="009D5C9A" w:rsidRDefault="009D5C9A" w:rsidP="00BE582D">
            <w:r>
              <w:t>4Eh</w:t>
            </w:r>
          </w:p>
        </w:tc>
        <w:tc>
          <w:tcPr>
            <w:tcW w:w="769" w:type="dxa"/>
          </w:tcPr>
          <w:p w14:paraId="487529EF" w14:textId="77777777" w:rsidR="009D5C9A" w:rsidRDefault="009D5C9A" w:rsidP="00BE582D"/>
        </w:tc>
        <w:tc>
          <w:tcPr>
            <w:tcW w:w="699" w:type="dxa"/>
          </w:tcPr>
          <w:p w14:paraId="51D68FE3" w14:textId="77777777" w:rsidR="009D5C9A" w:rsidRDefault="009D5C9A" w:rsidP="00BE582D"/>
        </w:tc>
        <w:tc>
          <w:tcPr>
            <w:tcW w:w="661" w:type="dxa"/>
          </w:tcPr>
          <w:p w14:paraId="2F5ADE0B" w14:textId="77777777" w:rsidR="009D5C9A" w:rsidRDefault="009D5C9A" w:rsidP="00BE582D">
            <w:r>
              <w:t>x</w:t>
            </w:r>
          </w:p>
        </w:tc>
        <w:tc>
          <w:tcPr>
            <w:tcW w:w="779" w:type="dxa"/>
          </w:tcPr>
          <w:p w14:paraId="4C051906" w14:textId="77777777" w:rsidR="009D5C9A" w:rsidRDefault="009D5C9A" w:rsidP="00BE582D">
            <w:r>
              <w:t>x</w:t>
            </w:r>
          </w:p>
        </w:tc>
        <w:tc>
          <w:tcPr>
            <w:tcW w:w="750" w:type="dxa"/>
          </w:tcPr>
          <w:p w14:paraId="7A9DCA87" w14:textId="77777777" w:rsidR="009D5C9A" w:rsidRDefault="009D5C9A" w:rsidP="00BE582D">
            <w:r>
              <w:t>x</w:t>
            </w:r>
          </w:p>
        </w:tc>
        <w:tc>
          <w:tcPr>
            <w:tcW w:w="780" w:type="dxa"/>
          </w:tcPr>
          <w:p w14:paraId="126F8499" w14:textId="77777777" w:rsidR="009D5C9A" w:rsidRDefault="009D5C9A" w:rsidP="00BE582D">
            <w:r>
              <w:t>x</w:t>
            </w:r>
          </w:p>
        </w:tc>
        <w:tc>
          <w:tcPr>
            <w:tcW w:w="630" w:type="dxa"/>
          </w:tcPr>
          <w:p w14:paraId="5B3E9641" w14:textId="77777777" w:rsidR="009D5C9A" w:rsidRDefault="009D5C9A" w:rsidP="00BE582D">
            <w:r>
              <w:t>x</w:t>
            </w:r>
          </w:p>
        </w:tc>
      </w:tr>
      <w:tr w:rsidR="009D5C9A" w14:paraId="61358B4A" w14:textId="1F9D71CC" w:rsidTr="00C230AA">
        <w:tc>
          <w:tcPr>
            <w:tcW w:w="1075" w:type="dxa"/>
          </w:tcPr>
          <w:p w14:paraId="139B46E8" w14:textId="77777777" w:rsidR="009D5C9A" w:rsidRDefault="009D5C9A" w:rsidP="00BE582D">
            <w:r>
              <w:t>4Fh</w:t>
            </w:r>
          </w:p>
        </w:tc>
        <w:tc>
          <w:tcPr>
            <w:tcW w:w="769" w:type="dxa"/>
          </w:tcPr>
          <w:p w14:paraId="46FBE023" w14:textId="77777777" w:rsidR="009D5C9A" w:rsidRDefault="009D5C9A" w:rsidP="00BE582D"/>
        </w:tc>
        <w:tc>
          <w:tcPr>
            <w:tcW w:w="699" w:type="dxa"/>
          </w:tcPr>
          <w:p w14:paraId="47D27ED9" w14:textId="77777777" w:rsidR="009D5C9A" w:rsidRDefault="009D5C9A" w:rsidP="00BE582D"/>
        </w:tc>
        <w:tc>
          <w:tcPr>
            <w:tcW w:w="661" w:type="dxa"/>
          </w:tcPr>
          <w:p w14:paraId="71592664" w14:textId="77777777" w:rsidR="009D5C9A" w:rsidRDefault="009D5C9A" w:rsidP="00BE582D">
            <w:r>
              <w:t>x</w:t>
            </w:r>
          </w:p>
        </w:tc>
        <w:tc>
          <w:tcPr>
            <w:tcW w:w="779" w:type="dxa"/>
          </w:tcPr>
          <w:p w14:paraId="0422C930" w14:textId="77777777" w:rsidR="009D5C9A" w:rsidRDefault="009D5C9A" w:rsidP="00BE582D">
            <w:r>
              <w:t>x</w:t>
            </w:r>
          </w:p>
        </w:tc>
        <w:tc>
          <w:tcPr>
            <w:tcW w:w="750" w:type="dxa"/>
          </w:tcPr>
          <w:p w14:paraId="458CD77B" w14:textId="77777777" w:rsidR="009D5C9A" w:rsidRDefault="009D5C9A" w:rsidP="00BE582D">
            <w:r>
              <w:t>x</w:t>
            </w:r>
          </w:p>
        </w:tc>
        <w:tc>
          <w:tcPr>
            <w:tcW w:w="780" w:type="dxa"/>
          </w:tcPr>
          <w:p w14:paraId="4733677E" w14:textId="77777777" w:rsidR="009D5C9A" w:rsidRDefault="009D5C9A" w:rsidP="00BE582D">
            <w:r>
              <w:t>x</w:t>
            </w:r>
          </w:p>
        </w:tc>
        <w:tc>
          <w:tcPr>
            <w:tcW w:w="630" w:type="dxa"/>
          </w:tcPr>
          <w:p w14:paraId="1A163680" w14:textId="77777777" w:rsidR="009D5C9A" w:rsidRDefault="009D5C9A" w:rsidP="00BE582D">
            <w:r>
              <w:t>x</w:t>
            </w:r>
          </w:p>
        </w:tc>
      </w:tr>
      <w:tr w:rsidR="009D5C9A" w14:paraId="3520BD68" w14:textId="48C740C1" w:rsidTr="00C230AA">
        <w:tc>
          <w:tcPr>
            <w:tcW w:w="1075" w:type="dxa"/>
          </w:tcPr>
          <w:p w14:paraId="5E2D77F6" w14:textId="77777777" w:rsidR="009D5C9A" w:rsidRDefault="009D5C9A" w:rsidP="00BE582D">
            <w:r>
              <w:t>50h</w:t>
            </w:r>
          </w:p>
        </w:tc>
        <w:tc>
          <w:tcPr>
            <w:tcW w:w="769" w:type="dxa"/>
          </w:tcPr>
          <w:p w14:paraId="11600FA8" w14:textId="77777777" w:rsidR="009D5C9A" w:rsidRDefault="009D5C9A" w:rsidP="00BE582D">
            <w:r>
              <w:t>x</w:t>
            </w:r>
          </w:p>
        </w:tc>
        <w:tc>
          <w:tcPr>
            <w:tcW w:w="699" w:type="dxa"/>
          </w:tcPr>
          <w:p w14:paraId="2D455A1A" w14:textId="77777777" w:rsidR="009D5C9A" w:rsidRDefault="009D5C9A" w:rsidP="00BE582D">
            <w:r>
              <w:t>x</w:t>
            </w:r>
          </w:p>
        </w:tc>
        <w:tc>
          <w:tcPr>
            <w:tcW w:w="661" w:type="dxa"/>
          </w:tcPr>
          <w:p w14:paraId="589E6884" w14:textId="77777777" w:rsidR="009D5C9A" w:rsidRDefault="009D5C9A" w:rsidP="00BE582D">
            <w:r>
              <w:t>x</w:t>
            </w:r>
          </w:p>
        </w:tc>
        <w:tc>
          <w:tcPr>
            <w:tcW w:w="779" w:type="dxa"/>
          </w:tcPr>
          <w:p w14:paraId="501C7E52" w14:textId="77777777" w:rsidR="009D5C9A" w:rsidRDefault="009D5C9A" w:rsidP="00BE582D">
            <w:r>
              <w:t>x</w:t>
            </w:r>
          </w:p>
        </w:tc>
        <w:tc>
          <w:tcPr>
            <w:tcW w:w="750" w:type="dxa"/>
          </w:tcPr>
          <w:p w14:paraId="7026FEFB" w14:textId="77777777" w:rsidR="009D5C9A" w:rsidRDefault="009D5C9A" w:rsidP="00BE582D">
            <w:r>
              <w:t>x</w:t>
            </w:r>
          </w:p>
        </w:tc>
        <w:tc>
          <w:tcPr>
            <w:tcW w:w="780" w:type="dxa"/>
          </w:tcPr>
          <w:p w14:paraId="2310D24E" w14:textId="77777777" w:rsidR="009D5C9A" w:rsidRDefault="009D5C9A" w:rsidP="00BE582D">
            <w:r>
              <w:t>x</w:t>
            </w:r>
          </w:p>
        </w:tc>
        <w:tc>
          <w:tcPr>
            <w:tcW w:w="630" w:type="dxa"/>
          </w:tcPr>
          <w:p w14:paraId="5760BC32" w14:textId="77777777" w:rsidR="009D5C9A" w:rsidRDefault="009D5C9A" w:rsidP="00BE582D">
            <w:r>
              <w:t>x</w:t>
            </w:r>
          </w:p>
        </w:tc>
      </w:tr>
      <w:tr w:rsidR="009D5C9A" w14:paraId="6EC56337" w14:textId="29254C25" w:rsidTr="00C230AA">
        <w:tc>
          <w:tcPr>
            <w:tcW w:w="1075" w:type="dxa"/>
          </w:tcPr>
          <w:p w14:paraId="440F0032" w14:textId="77777777" w:rsidR="009D5C9A" w:rsidRDefault="009D5C9A" w:rsidP="00BE582D">
            <w:r>
              <w:t>51h</w:t>
            </w:r>
          </w:p>
        </w:tc>
        <w:tc>
          <w:tcPr>
            <w:tcW w:w="769" w:type="dxa"/>
          </w:tcPr>
          <w:p w14:paraId="0E874799" w14:textId="77777777" w:rsidR="009D5C9A" w:rsidRDefault="009D5C9A" w:rsidP="00BE582D"/>
        </w:tc>
        <w:tc>
          <w:tcPr>
            <w:tcW w:w="699" w:type="dxa"/>
          </w:tcPr>
          <w:p w14:paraId="76D26C5B" w14:textId="77777777" w:rsidR="009D5C9A" w:rsidRDefault="009D5C9A" w:rsidP="00BE582D"/>
        </w:tc>
        <w:tc>
          <w:tcPr>
            <w:tcW w:w="661" w:type="dxa"/>
          </w:tcPr>
          <w:p w14:paraId="0193CC9C" w14:textId="77777777" w:rsidR="009D5C9A" w:rsidRDefault="009D5C9A" w:rsidP="00BE582D">
            <w:r>
              <w:t>x</w:t>
            </w:r>
          </w:p>
        </w:tc>
        <w:tc>
          <w:tcPr>
            <w:tcW w:w="779" w:type="dxa"/>
          </w:tcPr>
          <w:p w14:paraId="1E1D1F5E" w14:textId="77777777" w:rsidR="009D5C9A" w:rsidRDefault="009D5C9A" w:rsidP="00BE582D">
            <w:r>
              <w:t>x</w:t>
            </w:r>
          </w:p>
        </w:tc>
        <w:tc>
          <w:tcPr>
            <w:tcW w:w="750" w:type="dxa"/>
          </w:tcPr>
          <w:p w14:paraId="5E491072" w14:textId="77777777" w:rsidR="009D5C9A" w:rsidRDefault="009D5C9A" w:rsidP="00BE582D">
            <w:r>
              <w:t>x</w:t>
            </w:r>
          </w:p>
        </w:tc>
        <w:tc>
          <w:tcPr>
            <w:tcW w:w="780" w:type="dxa"/>
          </w:tcPr>
          <w:p w14:paraId="3408CCB4" w14:textId="77777777" w:rsidR="009D5C9A" w:rsidRDefault="009D5C9A" w:rsidP="00BE582D">
            <w:r>
              <w:t>x</w:t>
            </w:r>
          </w:p>
        </w:tc>
        <w:tc>
          <w:tcPr>
            <w:tcW w:w="630" w:type="dxa"/>
          </w:tcPr>
          <w:p w14:paraId="50A1EB1C" w14:textId="77777777" w:rsidR="009D5C9A" w:rsidRDefault="009D5C9A" w:rsidP="00BE582D">
            <w:r>
              <w:t>x</w:t>
            </w:r>
          </w:p>
        </w:tc>
      </w:tr>
      <w:tr w:rsidR="009D5C9A" w14:paraId="08FD51B5" w14:textId="34EFD270" w:rsidTr="00C230AA">
        <w:tc>
          <w:tcPr>
            <w:tcW w:w="1075" w:type="dxa"/>
          </w:tcPr>
          <w:p w14:paraId="257C3137" w14:textId="77777777" w:rsidR="009D5C9A" w:rsidRDefault="009D5C9A" w:rsidP="00BE582D">
            <w:r>
              <w:t>52h</w:t>
            </w:r>
          </w:p>
        </w:tc>
        <w:tc>
          <w:tcPr>
            <w:tcW w:w="769" w:type="dxa"/>
          </w:tcPr>
          <w:p w14:paraId="2878C4C0" w14:textId="77777777" w:rsidR="009D5C9A" w:rsidRDefault="009D5C9A" w:rsidP="00BE582D"/>
        </w:tc>
        <w:tc>
          <w:tcPr>
            <w:tcW w:w="699" w:type="dxa"/>
          </w:tcPr>
          <w:p w14:paraId="3C20D550" w14:textId="77777777" w:rsidR="009D5C9A" w:rsidRDefault="009D5C9A" w:rsidP="00BE582D"/>
        </w:tc>
        <w:tc>
          <w:tcPr>
            <w:tcW w:w="661" w:type="dxa"/>
          </w:tcPr>
          <w:p w14:paraId="52A4368D" w14:textId="77777777" w:rsidR="009D5C9A" w:rsidRDefault="009D5C9A" w:rsidP="00BE582D">
            <w:r>
              <w:t>x</w:t>
            </w:r>
          </w:p>
        </w:tc>
        <w:tc>
          <w:tcPr>
            <w:tcW w:w="779" w:type="dxa"/>
          </w:tcPr>
          <w:p w14:paraId="00CDACEC" w14:textId="77777777" w:rsidR="009D5C9A" w:rsidRDefault="009D5C9A" w:rsidP="00BE582D">
            <w:r>
              <w:t>x</w:t>
            </w:r>
          </w:p>
        </w:tc>
        <w:tc>
          <w:tcPr>
            <w:tcW w:w="750" w:type="dxa"/>
          </w:tcPr>
          <w:p w14:paraId="6D6F8A36" w14:textId="77777777" w:rsidR="009D5C9A" w:rsidRDefault="009D5C9A" w:rsidP="00BE582D">
            <w:r>
              <w:t>x</w:t>
            </w:r>
          </w:p>
        </w:tc>
        <w:tc>
          <w:tcPr>
            <w:tcW w:w="780" w:type="dxa"/>
          </w:tcPr>
          <w:p w14:paraId="6B162776" w14:textId="77777777" w:rsidR="009D5C9A" w:rsidRDefault="009D5C9A" w:rsidP="00BE582D">
            <w:r>
              <w:t>x</w:t>
            </w:r>
          </w:p>
        </w:tc>
        <w:tc>
          <w:tcPr>
            <w:tcW w:w="630" w:type="dxa"/>
          </w:tcPr>
          <w:p w14:paraId="4BF4CA2F" w14:textId="77777777" w:rsidR="009D5C9A" w:rsidRDefault="009D5C9A" w:rsidP="00BE582D">
            <w:r>
              <w:t>x</w:t>
            </w:r>
          </w:p>
        </w:tc>
      </w:tr>
      <w:tr w:rsidR="009D5C9A" w14:paraId="4CB77D7A" w14:textId="230279DC" w:rsidTr="00C230AA">
        <w:tc>
          <w:tcPr>
            <w:tcW w:w="1075" w:type="dxa"/>
          </w:tcPr>
          <w:p w14:paraId="79343E0E" w14:textId="77777777" w:rsidR="009D5C9A" w:rsidRDefault="009D5C9A" w:rsidP="00BE582D">
            <w:r>
              <w:t>53h</w:t>
            </w:r>
          </w:p>
        </w:tc>
        <w:tc>
          <w:tcPr>
            <w:tcW w:w="769" w:type="dxa"/>
          </w:tcPr>
          <w:p w14:paraId="643D8CDB" w14:textId="77777777" w:rsidR="009D5C9A" w:rsidRDefault="009D5C9A" w:rsidP="00BE582D"/>
        </w:tc>
        <w:tc>
          <w:tcPr>
            <w:tcW w:w="699" w:type="dxa"/>
          </w:tcPr>
          <w:p w14:paraId="28518B72" w14:textId="77777777" w:rsidR="009D5C9A" w:rsidRDefault="009D5C9A" w:rsidP="00BE582D"/>
        </w:tc>
        <w:tc>
          <w:tcPr>
            <w:tcW w:w="661" w:type="dxa"/>
          </w:tcPr>
          <w:p w14:paraId="5B5F5EBE" w14:textId="77777777" w:rsidR="009D5C9A" w:rsidRDefault="009D5C9A" w:rsidP="00BE582D">
            <w:r>
              <w:t>x</w:t>
            </w:r>
          </w:p>
        </w:tc>
        <w:tc>
          <w:tcPr>
            <w:tcW w:w="779" w:type="dxa"/>
          </w:tcPr>
          <w:p w14:paraId="74C2800D" w14:textId="77777777" w:rsidR="009D5C9A" w:rsidRDefault="009D5C9A" w:rsidP="00BE582D">
            <w:r>
              <w:t>x</w:t>
            </w:r>
          </w:p>
        </w:tc>
        <w:tc>
          <w:tcPr>
            <w:tcW w:w="750" w:type="dxa"/>
          </w:tcPr>
          <w:p w14:paraId="64B77B8A" w14:textId="77777777" w:rsidR="009D5C9A" w:rsidRDefault="009D5C9A" w:rsidP="00BE582D">
            <w:r>
              <w:t>x</w:t>
            </w:r>
          </w:p>
        </w:tc>
        <w:tc>
          <w:tcPr>
            <w:tcW w:w="780" w:type="dxa"/>
          </w:tcPr>
          <w:p w14:paraId="6E0B510B" w14:textId="77777777" w:rsidR="009D5C9A" w:rsidRDefault="009D5C9A" w:rsidP="00BE582D">
            <w:r>
              <w:t>x</w:t>
            </w:r>
          </w:p>
        </w:tc>
        <w:tc>
          <w:tcPr>
            <w:tcW w:w="630" w:type="dxa"/>
          </w:tcPr>
          <w:p w14:paraId="43311320" w14:textId="77777777" w:rsidR="009D5C9A" w:rsidRDefault="009D5C9A" w:rsidP="00BE582D">
            <w:r>
              <w:t>x</w:t>
            </w:r>
          </w:p>
        </w:tc>
      </w:tr>
      <w:tr w:rsidR="009D5C9A" w14:paraId="7150E1E4" w14:textId="5E0704ED" w:rsidTr="00C230AA">
        <w:tc>
          <w:tcPr>
            <w:tcW w:w="1075" w:type="dxa"/>
          </w:tcPr>
          <w:p w14:paraId="36559CC5" w14:textId="77777777" w:rsidR="009D5C9A" w:rsidRDefault="009D5C9A" w:rsidP="00BE582D">
            <w:r>
              <w:t>54h</w:t>
            </w:r>
          </w:p>
        </w:tc>
        <w:tc>
          <w:tcPr>
            <w:tcW w:w="769" w:type="dxa"/>
          </w:tcPr>
          <w:p w14:paraId="0D6BF72E" w14:textId="77777777" w:rsidR="009D5C9A" w:rsidRDefault="009D5C9A" w:rsidP="00BE582D"/>
        </w:tc>
        <w:tc>
          <w:tcPr>
            <w:tcW w:w="699" w:type="dxa"/>
          </w:tcPr>
          <w:p w14:paraId="01F64960" w14:textId="77777777" w:rsidR="009D5C9A" w:rsidRDefault="009D5C9A" w:rsidP="00BE582D"/>
        </w:tc>
        <w:tc>
          <w:tcPr>
            <w:tcW w:w="661" w:type="dxa"/>
          </w:tcPr>
          <w:p w14:paraId="60699B0D" w14:textId="77777777" w:rsidR="009D5C9A" w:rsidRDefault="009D5C9A" w:rsidP="00BE582D">
            <w:r>
              <w:t>x</w:t>
            </w:r>
          </w:p>
        </w:tc>
        <w:tc>
          <w:tcPr>
            <w:tcW w:w="779" w:type="dxa"/>
          </w:tcPr>
          <w:p w14:paraId="4E6E1DE3" w14:textId="77777777" w:rsidR="009D5C9A" w:rsidRDefault="009D5C9A" w:rsidP="00BE582D">
            <w:r>
              <w:t>x</w:t>
            </w:r>
          </w:p>
        </w:tc>
        <w:tc>
          <w:tcPr>
            <w:tcW w:w="750" w:type="dxa"/>
          </w:tcPr>
          <w:p w14:paraId="717D67FA" w14:textId="77777777" w:rsidR="009D5C9A" w:rsidRDefault="009D5C9A" w:rsidP="00BE582D">
            <w:r>
              <w:t>x</w:t>
            </w:r>
          </w:p>
        </w:tc>
        <w:tc>
          <w:tcPr>
            <w:tcW w:w="780" w:type="dxa"/>
          </w:tcPr>
          <w:p w14:paraId="730ACBD7" w14:textId="77777777" w:rsidR="009D5C9A" w:rsidRDefault="009D5C9A" w:rsidP="00BE582D">
            <w:r>
              <w:t>x</w:t>
            </w:r>
          </w:p>
        </w:tc>
        <w:tc>
          <w:tcPr>
            <w:tcW w:w="630" w:type="dxa"/>
          </w:tcPr>
          <w:p w14:paraId="003AF836" w14:textId="77777777" w:rsidR="009D5C9A" w:rsidRDefault="009D5C9A" w:rsidP="00BE582D"/>
        </w:tc>
      </w:tr>
      <w:tr w:rsidR="009D5C9A" w14:paraId="03806107" w14:textId="28C161F2" w:rsidTr="00C230AA">
        <w:tc>
          <w:tcPr>
            <w:tcW w:w="1075" w:type="dxa"/>
          </w:tcPr>
          <w:p w14:paraId="46F6E376" w14:textId="77777777" w:rsidR="009D5C9A" w:rsidRDefault="009D5C9A" w:rsidP="00BE582D">
            <w:r>
              <w:t>55h</w:t>
            </w:r>
          </w:p>
        </w:tc>
        <w:tc>
          <w:tcPr>
            <w:tcW w:w="769" w:type="dxa"/>
          </w:tcPr>
          <w:p w14:paraId="088102DB" w14:textId="77777777" w:rsidR="009D5C9A" w:rsidRDefault="009D5C9A" w:rsidP="00BE582D"/>
        </w:tc>
        <w:tc>
          <w:tcPr>
            <w:tcW w:w="699" w:type="dxa"/>
          </w:tcPr>
          <w:p w14:paraId="58574EFE" w14:textId="77777777" w:rsidR="009D5C9A" w:rsidRDefault="009D5C9A" w:rsidP="00BE582D"/>
        </w:tc>
        <w:tc>
          <w:tcPr>
            <w:tcW w:w="661" w:type="dxa"/>
          </w:tcPr>
          <w:p w14:paraId="287E5266" w14:textId="77777777" w:rsidR="009D5C9A" w:rsidRDefault="009D5C9A" w:rsidP="00BE582D">
            <w:r>
              <w:t>x</w:t>
            </w:r>
          </w:p>
        </w:tc>
        <w:tc>
          <w:tcPr>
            <w:tcW w:w="779" w:type="dxa"/>
          </w:tcPr>
          <w:p w14:paraId="112BCAA8" w14:textId="77777777" w:rsidR="009D5C9A" w:rsidRDefault="009D5C9A" w:rsidP="00BE582D">
            <w:r>
              <w:t>x</w:t>
            </w:r>
          </w:p>
        </w:tc>
        <w:tc>
          <w:tcPr>
            <w:tcW w:w="750" w:type="dxa"/>
          </w:tcPr>
          <w:p w14:paraId="580A39F7" w14:textId="77777777" w:rsidR="009D5C9A" w:rsidRDefault="009D5C9A" w:rsidP="00BE582D">
            <w:r>
              <w:t>x</w:t>
            </w:r>
          </w:p>
        </w:tc>
        <w:tc>
          <w:tcPr>
            <w:tcW w:w="780" w:type="dxa"/>
          </w:tcPr>
          <w:p w14:paraId="1B5E95A5" w14:textId="77777777" w:rsidR="009D5C9A" w:rsidRDefault="009D5C9A" w:rsidP="00BE582D">
            <w:r>
              <w:t>x</w:t>
            </w:r>
          </w:p>
        </w:tc>
        <w:tc>
          <w:tcPr>
            <w:tcW w:w="630" w:type="dxa"/>
          </w:tcPr>
          <w:p w14:paraId="169F9769" w14:textId="77777777" w:rsidR="009D5C9A" w:rsidRDefault="009D5C9A" w:rsidP="00BE582D">
            <w:r>
              <w:t>x</w:t>
            </w:r>
          </w:p>
        </w:tc>
      </w:tr>
      <w:tr w:rsidR="009D5C9A" w14:paraId="6EAF60D9" w14:textId="66911483" w:rsidTr="00C230AA">
        <w:tc>
          <w:tcPr>
            <w:tcW w:w="1075" w:type="dxa"/>
          </w:tcPr>
          <w:p w14:paraId="6F1700C3" w14:textId="77777777" w:rsidR="009D5C9A" w:rsidRDefault="009D5C9A" w:rsidP="00BE582D">
            <w:r>
              <w:t>56h</w:t>
            </w:r>
          </w:p>
        </w:tc>
        <w:tc>
          <w:tcPr>
            <w:tcW w:w="769" w:type="dxa"/>
          </w:tcPr>
          <w:p w14:paraId="60853405" w14:textId="77777777" w:rsidR="009D5C9A" w:rsidRDefault="009D5C9A" w:rsidP="00BE582D"/>
        </w:tc>
        <w:tc>
          <w:tcPr>
            <w:tcW w:w="699" w:type="dxa"/>
          </w:tcPr>
          <w:p w14:paraId="71299555" w14:textId="77777777" w:rsidR="009D5C9A" w:rsidRDefault="009D5C9A" w:rsidP="00BE582D"/>
        </w:tc>
        <w:tc>
          <w:tcPr>
            <w:tcW w:w="661" w:type="dxa"/>
          </w:tcPr>
          <w:p w14:paraId="6352BED6" w14:textId="77777777" w:rsidR="009D5C9A" w:rsidRDefault="009D5C9A" w:rsidP="00BE582D">
            <w:r>
              <w:t>x</w:t>
            </w:r>
          </w:p>
        </w:tc>
        <w:tc>
          <w:tcPr>
            <w:tcW w:w="779" w:type="dxa"/>
          </w:tcPr>
          <w:p w14:paraId="786FF360" w14:textId="77777777" w:rsidR="009D5C9A" w:rsidRDefault="009D5C9A" w:rsidP="00BE582D">
            <w:r>
              <w:t>x</w:t>
            </w:r>
          </w:p>
        </w:tc>
        <w:tc>
          <w:tcPr>
            <w:tcW w:w="750" w:type="dxa"/>
          </w:tcPr>
          <w:p w14:paraId="79D8AFB2" w14:textId="77777777" w:rsidR="009D5C9A" w:rsidRDefault="009D5C9A" w:rsidP="00BE582D">
            <w:r>
              <w:t>x</w:t>
            </w:r>
          </w:p>
        </w:tc>
        <w:tc>
          <w:tcPr>
            <w:tcW w:w="780" w:type="dxa"/>
          </w:tcPr>
          <w:p w14:paraId="08D92964" w14:textId="77777777" w:rsidR="009D5C9A" w:rsidRDefault="009D5C9A" w:rsidP="00BE582D">
            <w:r>
              <w:t>x</w:t>
            </w:r>
          </w:p>
        </w:tc>
        <w:tc>
          <w:tcPr>
            <w:tcW w:w="630" w:type="dxa"/>
          </w:tcPr>
          <w:p w14:paraId="0E15A032" w14:textId="77777777" w:rsidR="009D5C9A" w:rsidRDefault="009D5C9A" w:rsidP="00BE582D"/>
        </w:tc>
      </w:tr>
      <w:tr w:rsidR="009D5C9A" w14:paraId="4D996343" w14:textId="5AB2CFC8" w:rsidTr="00C230AA">
        <w:tc>
          <w:tcPr>
            <w:tcW w:w="1075" w:type="dxa"/>
          </w:tcPr>
          <w:p w14:paraId="592357FF" w14:textId="77777777" w:rsidR="009D5C9A" w:rsidRDefault="009D5C9A" w:rsidP="00BE582D">
            <w:r>
              <w:t>57h</w:t>
            </w:r>
          </w:p>
        </w:tc>
        <w:tc>
          <w:tcPr>
            <w:tcW w:w="769" w:type="dxa"/>
          </w:tcPr>
          <w:p w14:paraId="3BF3B285" w14:textId="77777777" w:rsidR="009D5C9A" w:rsidRDefault="009D5C9A" w:rsidP="00BE582D"/>
        </w:tc>
        <w:tc>
          <w:tcPr>
            <w:tcW w:w="699" w:type="dxa"/>
          </w:tcPr>
          <w:p w14:paraId="0F146CD7" w14:textId="77777777" w:rsidR="009D5C9A" w:rsidRDefault="009D5C9A" w:rsidP="00BE582D"/>
        </w:tc>
        <w:tc>
          <w:tcPr>
            <w:tcW w:w="661" w:type="dxa"/>
          </w:tcPr>
          <w:p w14:paraId="1DA02363" w14:textId="77777777" w:rsidR="009D5C9A" w:rsidRDefault="009D5C9A" w:rsidP="00BE582D">
            <w:r>
              <w:t>x</w:t>
            </w:r>
          </w:p>
        </w:tc>
        <w:tc>
          <w:tcPr>
            <w:tcW w:w="779" w:type="dxa"/>
          </w:tcPr>
          <w:p w14:paraId="237A580C" w14:textId="77777777" w:rsidR="009D5C9A" w:rsidRDefault="009D5C9A" w:rsidP="00BE582D">
            <w:r>
              <w:t>x</w:t>
            </w:r>
          </w:p>
        </w:tc>
        <w:tc>
          <w:tcPr>
            <w:tcW w:w="750" w:type="dxa"/>
          </w:tcPr>
          <w:p w14:paraId="279077FD" w14:textId="77777777" w:rsidR="009D5C9A" w:rsidRDefault="009D5C9A" w:rsidP="00BE582D">
            <w:r>
              <w:t>x</w:t>
            </w:r>
          </w:p>
        </w:tc>
        <w:tc>
          <w:tcPr>
            <w:tcW w:w="780" w:type="dxa"/>
          </w:tcPr>
          <w:p w14:paraId="6C57DE27" w14:textId="77777777" w:rsidR="009D5C9A" w:rsidRDefault="009D5C9A" w:rsidP="00BE582D">
            <w:r>
              <w:t>x</w:t>
            </w:r>
          </w:p>
        </w:tc>
        <w:tc>
          <w:tcPr>
            <w:tcW w:w="630" w:type="dxa"/>
          </w:tcPr>
          <w:p w14:paraId="01F275AF" w14:textId="77777777" w:rsidR="009D5C9A" w:rsidRDefault="009D5C9A" w:rsidP="00BE582D"/>
        </w:tc>
      </w:tr>
      <w:tr w:rsidR="009D5C9A" w14:paraId="2CD923F5" w14:textId="031C7C41" w:rsidTr="00C230AA">
        <w:tc>
          <w:tcPr>
            <w:tcW w:w="1075" w:type="dxa"/>
          </w:tcPr>
          <w:p w14:paraId="1081CD06" w14:textId="77777777" w:rsidR="009D5C9A" w:rsidRDefault="009D5C9A" w:rsidP="00BE582D">
            <w:r>
              <w:t>58h</w:t>
            </w:r>
          </w:p>
        </w:tc>
        <w:tc>
          <w:tcPr>
            <w:tcW w:w="769" w:type="dxa"/>
          </w:tcPr>
          <w:p w14:paraId="5EA314D4" w14:textId="77777777" w:rsidR="009D5C9A" w:rsidRDefault="009D5C9A" w:rsidP="00BE582D"/>
        </w:tc>
        <w:tc>
          <w:tcPr>
            <w:tcW w:w="699" w:type="dxa"/>
          </w:tcPr>
          <w:p w14:paraId="3162E4F4" w14:textId="77777777" w:rsidR="009D5C9A" w:rsidRDefault="009D5C9A" w:rsidP="00BE582D"/>
        </w:tc>
        <w:tc>
          <w:tcPr>
            <w:tcW w:w="661" w:type="dxa"/>
          </w:tcPr>
          <w:p w14:paraId="39F6399C" w14:textId="77777777" w:rsidR="009D5C9A" w:rsidRDefault="009D5C9A" w:rsidP="00BE582D">
            <w:r>
              <w:t>x</w:t>
            </w:r>
          </w:p>
        </w:tc>
        <w:tc>
          <w:tcPr>
            <w:tcW w:w="779" w:type="dxa"/>
          </w:tcPr>
          <w:p w14:paraId="360CEEC3" w14:textId="77777777" w:rsidR="009D5C9A" w:rsidRDefault="009D5C9A" w:rsidP="00BE582D">
            <w:r>
              <w:t>x</w:t>
            </w:r>
          </w:p>
        </w:tc>
        <w:tc>
          <w:tcPr>
            <w:tcW w:w="750" w:type="dxa"/>
          </w:tcPr>
          <w:p w14:paraId="2930878F" w14:textId="77777777" w:rsidR="009D5C9A" w:rsidRDefault="009D5C9A" w:rsidP="00BE582D">
            <w:r>
              <w:t>x</w:t>
            </w:r>
          </w:p>
        </w:tc>
        <w:tc>
          <w:tcPr>
            <w:tcW w:w="780" w:type="dxa"/>
          </w:tcPr>
          <w:p w14:paraId="45CD2ED3" w14:textId="77777777" w:rsidR="009D5C9A" w:rsidRDefault="009D5C9A" w:rsidP="00BE582D">
            <w:r>
              <w:t>x</w:t>
            </w:r>
          </w:p>
        </w:tc>
        <w:tc>
          <w:tcPr>
            <w:tcW w:w="630" w:type="dxa"/>
          </w:tcPr>
          <w:p w14:paraId="6B8A1F21" w14:textId="77777777" w:rsidR="009D5C9A" w:rsidRDefault="009D5C9A" w:rsidP="00BE582D">
            <w:r>
              <w:t>x</w:t>
            </w:r>
          </w:p>
        </w:tc>
      </w:tr>
      <w:tr w:rsidR="009D5C9A" w14:paraId="2333E943" w14:textId="45B85814" w:rsidTr="00C230AA">
        <w:tc>
          <w:tcPr>
            <w:tcW w:w="1075" w:type="dxa"/>
          </w:tcPr>
          <w:p w14:paraId="2145484B" w14:textId="77777777" w:rsidR="009D5C9A" w:rsidRDefault="009D5C9A" w:rsidP="00BE582D">
            <w:r>
              <w:t>59h</w:t>
            </w:r>
          </w:p>
        </w:tc>
        <w:tc>
          <w:tcPr>
            <w:tcW w:w="769" w:type="dxa"/>
          </w:tcPr>
          <w:p w14:paraId="79F33A5D" w14:textId="77777777" w:rsidR="009D5C9A" w:rsidRDefault="009D5C9A" w:rsidP="00BE582D"/>
        </w:tc>
        <w:tc>
          <w:tcPr>
            <w:tcW w:w="699" w:type="dxa"/>
          </w:tcPr>
          <w:p w14:paraId="0312E8D1" w14:textId="77777777" w:rsidR="009D5C9A" w:rsidRDefault="009D5C9A" w:rsidP="00BE582D"/>
        </w:tc>
        <w:tc>
          <w:tcPr>
            <w:tcW w:w="661" w:type="dxa"/>
          </w:tcPr>
          <w:p w14:paraId="077A441D" w14:textId="77777777" w:rsidR="009D5C9A" w:rsidRDefault="009D5C9A" w:rsidP="00BE582D">
            <w:r>
              <w:t>x</w:t>
            </w:r>
          </w:p>
        </w:tc>
        <w:tc>
          <w:tcPr>
            <w:tcW w:w="779" w:type="dxa"/>
          </w:tcPr>
          <w:p w14:paraId="7893CA20" w14:textId="77777777" w:rsidR="009D5C9A" w:rsidRDefault="009D5C9A" w:rsidP="00BE582D">
            <w:r>
              <w:t>x</w:t>
            </w:r>
          </w:p>
        </w:tc>
        <w:tc>
          <w:tcPr>
            <w:tcW w:w="750" w:type="dxa"/>
          </w:tcPr>
          <w:p w14:paraId="58BE2A4C" w14:textId="77777777" w:rsidR="009D5C9A" w:rsidRDefault="009D5C9A" w:rsidP="00BE582D">
            <w:r>
              <w:t>x</w:t>
            </w:r>
          </w:p>
        </w:tc>
        <w:tc>
          <w:tcPr>
            <w:tcW w:w="780" w:type="dxa"/>
          </w:tcPr>
          <w:p w14:paraId="126979E8" w14:textId="77777777" w:rsidR="009D5C9A" w:rsidRDefault="009D5C9A" w:rsidP="00BE582D">
            <w:r>
              <w:t>x</w:t>
            </w:r>
          </w:p>
        </w:tc>
        <w:tc>
          <w:tcPr>
            <w:tcW w:w="630" w:type="dxa"/>
          </w:tcPr>
          <w:p w14:paraId="73767A04" w14:textId="77777777" w:rsidR="009D5C9A" w:rsidRDefault="009D5C9A" w:rsidP="00BE582D"/>
        </w:tc>
      </w:tr>
      <w:tr w:rsidR="009D5C9A" w14:paraId="18D18C3D" w14:textId="49D1BE11" w:rsidTr="00C230AA">
        <w:tc>
          <w:tcPr>
            <w:tcW w:w="1075" w:type="dxa"/>
          </w:tcPr>
          <w:p w14:paraId="198861EB" w14:textId="77777777" w:rsidR="009D5C9A" w:rsidRDefault="009D5C9A" w:rsidP="00BE582D">
            <w:r>
              <w:t>5Ah</w:t>
            </w:r>
          </w:p>
        </w:tc>
        <w:tc>
          <w:tcPr>
            <w:tcW w:w="769" w:type="dxa"/>
          </w:tcPr>
          <w:p w14:paraId="20213F27" w14:textId="77777777" w:rsidR="009D5C9A" w:rsidRDefault="009D5C9A" w:rsidP="00BE582D"/>
        </w:tc>
        <w:tc>
          <w:tcPr>
            <w:tcW w:w="699" w:type="dxa"/>
          </w:tcPr>
          <w:p w14:paraId="36807949" w14:textId="77777777" w:rsidR="009D5C9A" w:rsidRDefault="009D5C9A" w:rsidP="00BE582D"/>
        </w:tc>
        <w:tc>
          <w:tcPr>
            <w:tcW w:w="661" w:type="dxa"/>
          </w:tcPr>
          <w:p w14:paraId="79B9AF3F" w14:textId="77777777" w:rsidR="009D5C9A" w:rsidRDefault="009D5C9A" w:rsidP="00BE582D">
            <w:r>
              <w:t>x</w:t>
            </w:r>
          </w:p>
        </w:tc>
        <w:tc>
          <w:tcPr>
            <w:tcW w:w="779" w:type="dxa"/>
          </w:tcPr>
          <w:p w14:paraId="6384F9E6" w14:textId="77777777" w:rsidR="009D5C9A" w:rsidRDefault="009D5C9A" w:rsidP="00BE582D">
            <w:r>
              <w:t>x</w:t>
            </w:r>
          </w:p>
        </w:tc>
        <w:tc>
          <w:tcPr>
            <w:tcW w:w="750" w:type="dxa"/>
          </w:tcPr>
          <w:p w14:paraId="7F73C9B0" w14:textId="77777777" w:rsidR="009D5C9A" w:rsidRDefault="009D5C9A" w:rsidP="00BE582D">
            <w:r>
              <w:t>x</w:t>
            </w:r>
          </w:p>
        </w:tc>
        <w:tc>
          <w:tcPr>
            <w:tcW w:w="780" w:type="dxa"/>
          </w:tcPr>
          <w:p w14:paraId="180D5CAD" w14:textId="77777777" w:rsidR="009D5C9A" w:rsidRDefault="009D5C9A" w:rsidP="00BE582D">
            <w:r>
              <w:t>x</w:t>
            </w:r>
          </w:p>
        </w:tc>
        <w:tc>
          <w:tcPr>
            <w:tcW w:w="630" w:type="dxa"/>
          </w:tcPr>
          <w:p w14:paraId="53A91683" w14:textId="77777777" w:rsidR="009D5C9A" w:rsidRDefault="009D5C9A" w:rsidP="00BE582D"/>
        </w:tc>
      </w:tr>
      <w:tr w:rsidR="009D5C9A" w14:paraId="2A7D1974" w14:textId="47E07C98" w:rsidTr="00C230AA">
        <w:tc>
          <w:tcPr>
            <w:tcW w:w="1075" w:type="dxa"/>
          </w:tcPr>
          <w:p w14:paraId="39FDC22C" w14:textId="77777777" w:rsidR="009D5C9A" w:rsidRDefault="009D5C9A" w:rsidP="00BE582D">
            <w:r>
              <w:t>5Bh</w:t>
            </w:r>
          </w:p>
        </w:tc>
        <w:tc>
          <w:tcPr>
            <w:tcW w:w="769" w:type="dxa"/>
          </w:tcPr>
          <w:p w14:paraId="570EECCC" w14:textId="77777777" w:rsidR="009D5C9A" w:rsidRDefault="009D5C9A" w:rsidP="00BE582D"/>
        </w:tc>
        <w:tc>
          <w:tcPr>
            <w:tcW w:w="699" w:type="dxa"/>
          </w:tcPr>
          <w:p w14:paraId="729F2DA4" w14:textId="77777777" w:rsidR="009D5C9A" w:rsidRDefault="009D5C9A" w:rsidP="00BE582D"/>
        </w:tc>
        <w:tc>
          <w:tcPr>
            <w:tcW w:w="661" w:type="dxa"/>
          </w:tcPr>
          <w:p w14:paraId="5FA6DD1E" w14:textId="77777777" w:rsidR="009D5C9A" w:rsidRDefault="009D5C9A" w:rsidP="00BE582D">
            <w:r>
              <w:t>x</w:t>
            </w:r>
          </w:p>
        </w:tc>
        <w:tc>
          <w:tcPr>
            <w:tcW w:w="779" w:type="dxa"/>
          </w:tcPr>
          <w:p w14:paraId="1F7DC182" w14:textId="77777777" w:rsidR="009D5C9A" w:rsidRDefault="009D5C9A" w:rsidP="00BE582D">
            <w:r>
              <w:t>x</w:t>
            </w:r>
          </w:p>
        </w:tc>
        <w:tc>
          <w:tcPr>
            <w:tcW w:w="750" w:type="dxa"/>
          </w:tcPr>
          <w:p w14:paraId="36756A80" w14:textId="77777777" w:rsidR="009D5C9A" w:rsidRDefault="009D5C9A" w:rsidP="00BE582D">
            <w:r>
              <w:t>x</w:t>
            </w:r>
          </w:p>
        </w:tc>
        <w:tc>
          <w:tcPr>
            <w:tcW w:w="780" w:type="dxa"/>
          </w:tcPr>
          <w:p w14:paraId="518374E9" w14:textId="77777777" w:rsidR="009D5C9A" w:rsidRDefault="009D5C9A" w:rsidP="00BE582D">
            <w:r>
              <w:t>x</w:t>
            </w:r>
          </w:p>
        </w:tc>
        <w:tc>
          <w:tcPr>
            <w:tcW w:w="630" w:type="dxa"/>
          </w:tcPr>
          <w:p w14:paraId="3B28E244" w14:textId="77777777" w:rsidR="009D5C9A" w:rsidRDefault="009D5C9A" w:rsidP="00BE582D"/>
        </w:tc>
      </w:tr>
      <w:tr w:rsidR="009D5C9A" w14:paraId="6D127E2F" w14:textId="6EAB7604" w:rsidTr="00C230AA">
        <w:tc>
          <w:tcPr>
            <w:tcW w:w="1075" w:type="dxa"/>
          </w:tcPr>
          <w:p w14:paraId="1C464D50" w14:textId="77777777" w:rsidR="009D5C9A" w:rsidRDefault="009D5C9A" w:rsidP="00BE582D">
            <w:r>
              <w:t>5Ch</w:t>
            </w:r>
          </w:p>
        </w:tc>
        <w:tc>
          <w:tcPr>
            <w:tcW w:w="769" w:type="dxa"/>
          </w:tcPr>
          <w:p w14:paraId="5010A531" w14:textId="77777777" w:rsidR="009D5C9A" w:rsidRDefault="009D5C9A" w:rsidP="00BE582D"/>
        </w:tc>
        <w:tc>
          <w:tcPr>
            <w:tcW w:w="699" w:type="dxa"/>
          </w:tcPr>
          <w:p w14:paraId="299E2C4F" w14:textId="77777777" w:rsidR="009D5C9A" w:rsidRDefault="009D5C9A" w:rsidP="00BE582D"/>
        </w:tc>
        <w:tc>
          <w:tcPr>
            <w:tcW w:w="661" w:type="dxa"/>
          </w:tcPr>
          <w:p w14:paraId="34168E91" w14:textId="77777777" w:rsidR="009D5C9A" w:rsidRDefault="009D5C9A" w:rsidP="00BE582D">
            <w:r>
              <w:t>x</w:t>
            </w:r>
          </w:p>
        </w:tc>
        <w:tc>
          <w:tcPr>
            <w:tcW w:w="779" w:type="dxa"/>
          </w:tcPr>
          <w:p w14:paraId="60682F89" w14:textId="77777777" w:rsidR="009D5C9A" w:rsidRDefault="009D5C9A" w:rsidP="00BE582D">
            <w:r>
              <w:t>x</w:t>
            </w:r>
          </w:p>
        </w:tc>
        <w:tc>
          <w:tcPr>
            <w:tcW w:w="750" w:type="dxa"/>
          </w:tcPr>
          <w:p w14:paraId="17F472F7" w14:textId="77777777" w:rsidR="009D5C9A" w:rsidRDefault="009D5C9A" w:rsidP="00BE582D">
            <w:r>
              <w:t>x</w:t>
            </w:r>
          </w:p>
        </w:tc>
        <w:tc>
          <w:tcPr>
            <w:tcW w:w="780" w:type="dxa"/>
          </w:tcPr>
          <w:p w14:paraId="17EB1931" w14:textId="77777777" w:rsidR="009D5C9A" w:rsidRDefault="009D5C9A" w:rsidP="00BE582D">
            <w:r>
              <w:t>x</w:t>
            </w:r>
          </w:p>
        </w:tc>
        <w:tc>
          <w:tcPr>
            <w:tcW w:w="630" w:type="dxa"/>
          </w:tcPr>
          <w:p w14:paraId="31322DC4" w14:textId="77777777" w:rsidR="009D5C9A" w:rsidRDefault="009D5C9A" w:rsidP="00BE582D"/>
        </w:tc>
      </w:tr>
      <w:tr w:rsidR="009D5C9A" w14:paraId="603CEF24" w14:textId="77CC824F" w:rsidTr="00C230AA">
        <w:tc>
          <w:tcPr>
            <w:tcW w:w="1075" w:type="dxa"/>
          </w:tcPr>
          <w:p w14:paraId="797FC3F0" w14:textId="77777777" w:rsidR="009D5C9A" w:rsidRDefault="009D5C9A" w:rsidP="00BE582D">
            <w:r>
              <w:t>5Dh</w:t>
            </w:r>
          </w:p>
        </w:tc>
        <w:tc>
          <w:tcPr>
            <w:tcW w:w="769" w:type="dxa"/>
          </w:tcPr>
          <w:p w14:paraId="358CB990" w14:textId="77777777" w:rsidR="009D5C9A" w:rsidRDefault="009D5C9A" w:rsidP="00BE582D">
            <w:r>
              <w:t>x</w:t>
            </w:r>
          </w:p>
        </w:tc>
        <w:tc>
          <w:tcPr>
            <w:tcW w:w="699" w:type="dxa"/>
          </w:tcPr>
          <w:p w14:paraId="72B78806" w14:textId="77777777" w:rsidR="009D5C9A" w:rsidRDefault="009D5C9A" w:rsidP="00BE582D">
            <w:r>
              <w:t>x</w:t>
            </w:r>
          </w:p>
        </w:tc>
        <w:tc>
          <w:tcPr>
            <w:tcW w:w="661" w:type="dxa"/>
          </w:tcPr>
          <w:p w14:paraId="05EA4FA9" w14:textId="77777777" w:rsidR="009D5C9A" w:rsidRDefault="009D5C9A" w:rsidP="00BE582D">
            <w:r>
              <w:t>x</w:t>
            </w:r>
          </w:p>
        </w:tc>
        <w:tc>
          <w:tcPr>
            <w:tcW w:w="779" w:type="dxa"/>
          </w:tcPr>
          <w:p w14:paraId="08FEB514" w14:textId="77777777" w:rsidR="009D5C9A" w:rsidRDefault="009D5C9A" w:rsidP="00BE582D">
            <w:r>
              <w:t>x</w:t>
            </w:r>
          </w:p>
        </w:tc>
        <w:tc>
          <w:tcPr>
            <w:tcW w:w="750" w:type="dxa"/>
          </w:tcPr>
          <w:p w14:paraId="2E7579F6" w14:textId="77777777" w:rsidR="009D5C9A" w:rsidRDefault="009D5C9A" w:rsidP="00BE582D">
            <w:r>
              <w:t>x</w:t>
            </w:r>
          </w:p>
        </w:tc>
        <w:tc>
          <w:tcPr>
            <w:tcW w:w="780" w:type="dxa"/>
          </w:tcPr>
          <w:p w14:paraId="6BD4A6F5" w14:textId="77777777" w:rsidR="009D5C9A" w:rsidRDefault="009D5C9A" w:rsidP="00BE582D">
            <w:r>
              <w:t>x</w:t>
            </w:r>
          </w:p>
        </w:tc>
        <w:tc>
          <w:tcPr>
            <w:tcW w:w="630" w:type="dxa"/>
          </w:tcPr>
          <w:p w14:paraId="581607FA" w14:textId="77777777" w:rsidR="009D5C9A" w:rsidRDefault="009D5C9A" w:rsidP="00BE582D">
            <w:r>
              <w:t>x</w:t>
            </w:r>
          </w:p>
        </w:tc>
      </w:tr>
      <w:tr w:rsidR="009D5C9A" w14:paraId="098099CE" w14:textId="2E038E64" w:rsidTr="00C230AA">
        <w:tc>
          <w:tcPr>
            <w:tcW w:w="1075" w:type="dxa"/>
          </w:tcPr>
          <w:p w14:paraId="1CAF1272" w14:textId="77777777" w:rsidR="009D5C9A" w:rsidRDefault="009D5C9A" w:rsidP="00BE582D">
            <w:r>
              <w:t>5Eh</w:t>
            </w:r>
          </w:p>
        </w:tc>
        <w:tc>
          <w:tcPr>
            <w:tcW w:w="769" w:type="dxa"/>
          </w:tcPr>
          <w:p w14:paraId="03635524" w14:textId="77777777" w:rsidR="009D5C9A" w:rsidRDefault="009D5C9A" w:rsidP="00BE582D"/>
        </w:tc>
        <w:tc>
          <w:tcPr>
            <w:tcW w:w="699" w:type="dxa"/>
          </w:tcPr>
          <w:p w14:paraId="14C602A0" w14:textId="77777777" w:rsidR="009D5C9A" w:rsidRDefault="009D5C9A" w:rsidP="00BE582D"/>
        </w:tc>
        <w:tc>
          <w:tcPr>
            <w:tcW w:w="661" w:type="dxa"/>
          </w:tcPr>
          <w:p w14:paraId="0B5F5E9D" w14:textId="77777777" w:rsidR="009D5C9A" w:rsidRDefault="009D5C9A" w:rsidP="00BE582D"/>
        </w:tc>
        <w:tc>
          <w:tcPr>
            <w:tcW w:w="779" w:type="dxa"/>
          </w:tcPr>
          <w:p w14:paraId="64BD6022" w14:textId="77777777" w:rsidR="009D5C9A" w:rsidRDefault="009D5C9A" w:rsidP="00BE582D"/>
        </w:tc>
        <w:tc>
          <w:tcPr>
            <w:tcW w:w="750" w:type="dxa"/>
          </w:tcPr>
          <w:p w14:paraId="501DF3E8" w14:textId="77777777" w:rsidR="009D5C9A" w:rsidRDefault="009D5C9A" w:rsidP="00BE582D">
            <w:r>
              <w:t>x</w:t>
            </w:r>
          </w:p>
        </w:tc>
        <w:tc>
          <w:tcPr>
            <w:tcW w:w="780" w:type="dxa"/>
          </w:tcPr>
          <w:p w14:paraId="2822F947" w14:textId="77777777" w:rsidR="009D5C9A" w:rsidRDefault="009D5C9A" w:rsidP="00BE582D">
            <w:r>
              <w:t>x</w:t>
            </w:r>
          </w:p>
        </w:tc>
        <w:tc>
          <w:tcPr>
            <w:tcW w:w="630" w:type="dxa"/>
          </w:tcPr>
          <w:p w14:paraId="60C1E525" w14:textId="77777777" w:rsidR="009D5C9A" w:rsidRDefault="009D5C9A" w:rsidP="00BE582D">
            <w:r>
              <w:t>x</w:t>
            </w:r>
          </w:p>
        </w:tc>
      </w:tr>
      <w:tr w:rsidR="009D5C9A" w14:paraId="2826B411" w14:textId="46DF92F3" w:rsidTr="00C230AA">
        <w:tc>
          <w:tcPr>
            <w:tcW w:w="1075" w:type="dxa"/>
          </w:tcPr>
          <w:p w14:paraId="259933C0" w14:textId="77777777" w:rsidR="009D5C9A" w:rsidRDefault="009D5C9A" w:rsidP="00BE582D">
            <w:r>
              <w:t>60h</w:t>
            </w:r>
          </w:p>
        </w:tc>
        <w:tc>
          <w:tcPr>
            <w:tcW w:w="769" w:type="dxa"/>
          </w:tcPr>
          <w:p w14:paraId="01632445" w14:textId="77777777" w:rsidR="009D5C9A" w:rsidRDefault="009D5C9A" w:rsidP="00BE582D"/>
        </w:tc>
        <w:tc>
          <w:tcPr>
            <w:tcW w:w="699" w:type="dxa"/>
          </w:tcPr>
          <w:p w14:paraId="53732489" w14:textId="77777777" w:rsidR="009D5C9A" w:rsidRDefault="009D5C9A" w:rsidP="00BE582D">
            <w:r>
              <w:t>x</w:t>
            </w:r>
          </w:p>
        </w:tc>
        <w:tc>
          <w:tcPr>
            <w:tcW w:w="661" w:type="dxa"/>
          </w:tcPr>
          <w:p w14:paraId="034D81D4" w14:textId="77777777" w:rsidR="009D5C9A" w:rsidRDefault="009D5C9A" w:rsidP="00BE582D"/>
        </w:tc>
        <w:tc>
          <w:tcPr>
            <w:tcW w:w="779" w:type="dxa"/>
          </w:tcPr>
          <w:p w14:paraId="4F7A49BA" w14:textId="77777777" w:rsidR="009D5C9A" w:rsidRDefault="009D5C9A" w:rsidP="00BE582D">
            <w:r>
              <w:t>x</w:t>
            </w:r>
          </w:p>
        </w:tc>
        <w:tc>
          <w:tcPr>
            <w:tcW w:w="750" w:type="dxa"/>
          </w:tcPr>
          <w:p w14:paraId="216B48C1" w14:textId="77777777" w:rsidR="009D5C9A" w:rsidRDefault="009D5C9A" w:rsidP="00BE582D"/>
        </w:tc>
        <w:tc>
          <w:tcPr>
            <w:tcW w:w="780" w:type="dxa"/>
          </w:tcPr>
          <w:p w14:paraId="2BD2D8F9" w14:textId="77777777" w:rsidR="009D5C9A" w:rsidRDefault="009D5C9A" w:rsidP="00BE582D">
            <w:r>
              <w:t>x</w:t>
            </w:r>
          </w:p>
        </w:tc>
        <w:tc>
          <w:tcPr>
            <w:tcW w:w="630" w:type="dxa"/>
          </w:tcPr>
          <w:p w14:paraId="52DA9F86" w14:textId="77777777" w:rsidR="009D5C9A" w:rsidRDefault="009D5C9A" w:rsidP="00BE582D"/>
        </w:tc>
      </w:tr>
      <w:tr w:rsidR="009D5C9A" w14:paraId="6226E2EF" w14:textId="7034519E" w:rsidTr="00C230AA">
        <w:tc>
          <w:tcPr>
            <w:tcW w:w="1075" w:type="dxa"/>
          </w:tcPr>
          <w:p w14:paraId="6FD6C897" w14:textId="77777777" w:rsidR="009D5C9A" w:rsidRDefault="009D5C9A" w:rsidP="00BE582D">
            <w:r>
              <w:t>61h</w:t>
            </w:r>
          </w:p>
        </w:tc>
        <w:tc>
          <w:tcPr>
            <w:tcW w:w="769" w:type="dxa"/>
          </w:tcPr>
          <w:p w14:paraId="1DDA2F96" w14:textId="77777777" w:rsidR="009D5C9A" w:rsidRDefault="009D5C9A" w:rsidP="00BE582D"/>
        </w:tc>
        <w:tc>
          <w:tcPr>
            <w:tcW w:w="699" w:type="dxa"/>
          </w:tcPr>
          <w:p w14:paraId="5660422A" w14:textId="77777777" w:rsidR="009D5C9A" w:rsidRDefault="009D5C9A" w:rsidP="00BE582D">
            <w:r>
              <w:t>x</w:t>
            </w:r>
          </w:p>
        </w:tc>
        <w:tc>
          <w:tcPr>
            <w:tcW w:w="661" w:type="dxa"/>
          </w:tcPr>
          <w:p w14:paraId="45D739B2" w14:textId="77777777" w:rsidR="009D5C9A" w:rsidRDefault="009D5C9A" w:rsidP="00BE582D"/>
        </w:tc>
        <w:tc>
          <w:tcPr>
            <w:tcW w:w="779" w:type="dxa"/>
          </w:tcPr>
          <w:p w14:paraId="6CCD45D7" w14:textId="77777777" w:rsidR="009D5C9A" w:rsidRDefault="009D5C9A" w:rsidP="00BE582D">
            <w:r>
              <w:t>x</w:t>
            </w:r>
          </w:p>
        </w:tc>
        <w:tc>
          <w:tcPr>
            <w:tcW w:w="750" w:type="dxa"/>
          </w:tcPr>
          <w:p w14:paraId="19FD43B1" w14:textId="77777777" w:rsidR="009D5C9A" w:rsidRDefault="009D5C9A" w:rsidP="00BE582D"/>
        </w:tc>
        <w:tc>
          <w:tcPr>
            <w:tcW w:w="780" w:type="dxa"/>
          </w:tcPr>
          <w:p w14:paraId="241A9713" w14:textId="77777777" w:rsidR="009D5C9A" w:rsidRDefault="009D5C9A" w:rsidP="00BE582D">
            <w:r>
              <w:t>x</w:t>
            </w:r>
          </w:p>
        </w:tc>
        <w:tc>
          <w:tcPr>
            <w:tcW w:w="630" w:type="dxa"/>
          </w:tcPr>
          <w:p w14:paraId="2B22691A" w14:textId="77777777" w:rsidR="009D5C9A" w:rsidRDefault="009D5C9A" w:rsidP="00BE582D"/>
        </w:tc>
      </w:tr>
      <w:tr w:rsidR="009D5C9A" w14:paraId="7E02EB55" w14:textId="0EA3F31D" w:rsidTr="00C230AA">
        <w:tc>
          <w:tcPr>
            <w:tcW w:w="1075" w:type="dxa"/>
          </w:tcPr>
          <w:p w14:paraId="08DCD886" w14:textId="77777777" w:rsidR="009D5C9A" w:rsidRDefault="009D5C9A" w:rsidP="00BE582D">
            <w:r>
              <w:t>62h</w:t>
            </w:r>
          </w:p>
        </w:tc>
        <w:tc>
          <w:tcPr>
            <w:tcW w:w="769" w:type="dxa"/>
          </w:tcPr>
          <w:p w14:paraId="1B6B3D29" w14:textId="77777777" w:rsidR="009D5C9A" w:rsidRDefault="009D5C9A" w:rsidP="00BE582D"/>
        </w:tc>
        <w:tc>
          <w:tcPr>
            <w:tcW w:w="699" w:type="dxa"/>
          </w:tcPr>
          <w:p w14:paraId="7C16155F" w14:textId="77777777" w:rsidR="009D5C9A" w:rsidRDefault="009D5C9A" w:rsidP="00BE582D"/>
        </w:tc>
        <w:tc>
          <w:tcPr>
            <w:tcW w:w="661" w:type="dxa"/>
          </w:tcPr>
          <w:p w14:paraId="763EE8A7" w14:textId="77777777" w:rsidR="009D5C9A" w:rsidRDefault="009D5C9A" w:rsidP="00BE582D"/>
        </w:tc>
        <w:tc>
          <w:tcPr>
            <w:tcW w:w="779" w:type="dxa"/>
          </w:tcPr>
          <w:p w14:paraId="66703458" w14:textId="77777777" w:rsidR="009D5C9A" w:rsidRDefault="009D5C9A" w:rsidP="00BE582D"/>
        </w:tc>
        <w:tc>
          <w:tcPr>
            <w:tcW w:w="750" w:type="dxa"/>
          </w:tcPr>
          <w:p w14:paraId="79950089" w14:textId="77777777" w:rsidR="009D5C9A" w:rsidRDefault="009D5C9A" w:rsidP="00BE582D"/>
        </w:tc>
        <w:tc>
          <w:tcPr>
            <w:tcW w:w="780" w:type="dxa"/>
          </w:tcPr>
          <w:p w14:paraId="64428F8A" w14:textId="77777777" w:rsidR="009D5C9A" w:rsidRDefault="009D5C9A" w:rsidP="00BE582D"/>
        </w:tc>
        <w:tc>
          <w:tcPr>
            <w:tcW w:w="630" w:type="dxa"/>
          </w:tcPr>
          <w:p w14:paraId="68898011" w14:textId="77777777" w:rsidR="009D5C9A" w:rsidRDefault="009D5C9A" w:rsidP="00BE582D">
            <w:r>
              <w:t>x</w:t>
            </w:r>
          </w:p>
        </w:tc>
      </w:tr>
      <w:tr w:rsidR="009D5C9A" w14:paraId="744C674E" w14:textId="4DD40F83" w:rsidTr="00C230AA">
        <w:tc>
          <w:tcPr>
            <w:tcW w:w="1075" w:type="dxa"/>
          </w:tcPr>
          <w:p w14:paraId="510B0FF1" w14:textId="77777777" w:rsidR="009D5C9A" w:rsidRDefault="009D5C9A" w:rsidP="00BE582D">
            <w:r>
              <w:t>63h</w:t>
            </w:r>
          </w:p>
        </w:tc>
        <w:tc>
          <w:tcPr>
            <w:tcW w:w="769" w:type="dxa"/>
          </w:tcPr>
          <w:p w14:paraId="306F7854" w14:textId="77777777" w:rsidR="009D5C9A" w:rsidRDefault="009D5C9A" w:rsidP="00BE582D"/>
        </w:tc>
        <w:tc>
          <w:tcPr>
            <w:tcW w:w="699" w:type="dxa"/>
          </w:tcPr>
          <w:p w14:paraId="3F67F7F2" w14:textId="77777777" w:rsidR="009D5C9A" w:rsidRDefault="009D5C9A" w:rsidP="00BE582D"/>
        </w:tc>
        <w:tc>
          <w:tcPr>
            <w:tcW w:w="661" w:type="dxa"/>
          </w:tcPr>
          <w:p w14:paraId="129FD90E" w14:textId="77777777" w:rsidR="009D5C9A" w:rsidRDefault="009D5C9A" w:rsidP="00BE582D"/>
        </w:tc>
        <w:tc>
          <w:tcPr>
            <w:tcW w:w="779" w:type="dxa"/>
          </w:tcPr>
          <w:p w14:paraId="1956B545" w14:textId="77777777" w:rsidR="009D5C9A" w:rsidRDefault="009D5C9A" w:rsidP="00BE582D"/>
        </w:tc>
        <w:tc>
          <w:tcPr>
            <w:tcW w:w="750" w:type="dxa"/>
          </w:tcPr>
          <w:p w14:paraId="2E74E0F9" w14:textId="77777777" w:rsidR="009D5C9A" w:rsidRDefault="009D5C9A" w:rsidP="00BE582D"/>
        </w:tc>
        <w:tc>
          <w:tcPr>
            <w:tcW w:w="780" w:type="dxa"/>
          </w:tcPr>
          <w:p w14:paraId="54E7802E" w14:textId="77777777" w:rsidR="009D5C9A" w:rsidRDefault="009D5C9A" w:rsidP="00BE582D"/>
        </w:tc>
        <w:tc>
          <w:tcPr>
            <w:tcW w:w="630" w:type="dxa"/>
          </w:tcPr>
          <w:p w14:paraId="502D48BD" w14:textId="77777777" w:rsidR="009D5C9A" w:rsidRDefault="009D5C9A" w:rsidP="00BE582D">
            <w:r>
              <w:t>x</w:t>
            </w:r>
          </w:p>
        </w:tc>
      </w:tr>
      <w:tr w:rsidR="009D5C9A" w14:paraId="3EA0BF6D" w14:textId="24571CC8" w:rsidTr="00C230AA">
        <w:tc>
          <w:tcPr>
            <w:tcW w:w="1075" w:type="dxa"/>
          </w:tcPr>
          <w:p w14:paraId="322403B6" w14:textId="77777777" w:rsidR="009D5C9A" w:rsidRDefault="009D5C9A" w:rsidP="00BE582D">
            <w:r>
              <w:t>64h</w:t>
            </w:r>
          </w:p>
        </w:tc>
        <w:tc>
          <w:tcPr>
            <w:tcW w:w="769" w:type="dxa"/>
          </w:tcPr>
          <w:p w14:paraId="2AAF3802" w14:textId="77777777" w:rsidR="009D5C9A" w:rsidRDefault="009D5C9A" w:rsidP="00BE582D"/>
        </w:tc>
        <w:tc>
          <w:tcPr>
            <w:tcW w:w="699" w:type="dxa"/>
          </w:tcPr>
          <w:p w14:paraId="1F0464DE" w14:textId="77777777" w:rsidR="009D5C9A" w:rsidRDefault="009D5C9A" w:rsidP="00BE582D"/>
        </w:tc>
        <w:tc>
          <w:tcPr>
            <w:tcW w:w="661" w:type="dxa"/>
          </w:tcPr>
          <w:p w14:paraId="069E5EB6" w14:textId="77777777" w:rsidR="009D5C9A" w:rsidRDefault="009D5C9A" w:rsidP="00BE582D"/>
        </w:tc>
        <w:tc>
          <w:tcPr>
            <w:tcW w:w="779" w:type="dxa"/>
          </w:tcPr>
          <w:p w14:paraId="04A4193A" w14:textId="77777777" w:rsidR="009D5C9A" w:rsidRDefault="009D5C9A" w:rsidP="00BE582D"/>
        </w:tc>
        <w:tc>
          <w:tcPr>
            <w:tcW w:w="750" w:type="dxa"/>
          </w:tcPr>
          <w:p w14:paraId="266886E3" w14:textId="77777777" w:rsidR="009D5C9A" w:rsidRDefault="009D5C9A" w:rsidP="00BE582D"/>
        </w:tc>
        <w:tc>
          <w:tcPr>
            <w:tcW w:w="780" w:type="dxa"/>
          </w:tcPr>
          <w:p w14:paraId="130B6A84" w14:textId="77777777" w:rsidR="009D5C9A" w:rsidRDefault="009D5C9A" w:rsidP="00BE582D"/>
        </w:tc>
        <w:tc>
          <w:tcPr>
            <w:tcW w:w="630" w:type="dxa"/>
          </w:tcPr>
          <w:p w14:paraId="3801F856" w14:textId="77777777" w:rsidR="009D5C9A" w:rsidRDefault="009D5C9A" w:rsidP="00BE582D">
            <w:r>
              <w:t>x</w:t>
            </w:r>
          </w:p>
        </w:tc>
      </w:tr>
      <w:tr w:rsidR="009D5C9A" w14:paraId="6AB2E268" w14:textId="0CDD6E80" w:rsidTr="00C230AA">
        <w:tc>
          <w:tcPr>
            <w:tcW w:w="1075" w:type="dxa"/>
          </w:tcPr>
          <w:p w14:paraId="37DC9DAD" w14:textId="77777777" w:rsidR="009D5C9A" w:rsidRDefault="009D5C9A" w:rsidP="00BE582D">
            <w:r>
              <w:t>65h</w:t>
            </w:r>
          </w:p>
        </w:tc>
        <w:tc>
          <w:tcPr>
            <w:tcW w:w="769" w:type="dxa"/>
          </w:tcPr>
          <w:p w14:paraId="2599D0F6" w14:textId="77777777" w:rsidR="009D5C9A" w:rsidRDefault="009D5C9A" w:rsidP="00BE582D"/>
        </w:tc>
        <w:tc>
          <w:tcPr>
            <w:tcW w:w="699" w:type="dxa"/>
          </w:tcPr>
          <w:p w14:paraId="18F2426A" w14:textId="77777777" w:rsidR="009D5C9A" w:rsidRDefault="009D5C9A" w:rsidP="00BE582D"/>
        </w:tc>
        <w:tc>
          <w:tcPr>
            <w:tcW w:w="661" w:type="dxa"/>
          </w:tcPr>
          <w:p w14:paraId="20EA9634" w14:textId="77777777" w:rsidR="009D5C9A" w:rsidRDefault="009D5C9A" w:rsidP="00BE582D"/>
        </w:tc>
        <w:tc>
          <w:tcPr>
            <w:tcW w:w="779" w:type="dxa"/>
          </w:tcPr>
          <w:p w14:paraId="62911D7C" w14:textId="77777777" w:rsidR="009D5C9A" w:rsidRDefault="009D5C9A" w:rsidP="00BE582D"/>
        </w:tc>
        <w:tc>
          <w:tcPr>
            <w:tcW w:w="750" w:type="dxa"/>
          </w:tcPr>
          <w:p w14:paraId="7424FAA8" w14:textId="77777777" w:rsidR="009D5C9A" w:rsidRDefault="009D5C9A" w:rsidP="00BE582D"/>
        </w:tc>
        <w:tc>
          <w:tcPr>
            <w:tcW w:w="780" w:type="dxa"/>
          </w:tcPr>
          <w:p w14:paraId="49B0EC5A" w14:textId="77777777" w:rsidR="009D5C9A" w:rsidRDefault="009D5C9A" w:rsidP="00BE582D"/>
        </w:tc>
        <w:tc>
          <w:tcPr>
            <w:tcW w:w="630" w:type="dxa"/>
          </w:tcPr>
          <w:p w14:paraId="23681323" w14:textId="77777777" w:rsidR="009D5C9A" w:rsidRDefault="009D5C9A" w:rsidP="00BE582D">
            <w:r>
              <w:t>x</w:t>
            </w:r>
          </w:p>
        </w:tc>
      </w:tr>
      <w:tr w:rsidR="009D5C9A" w14:paraId="55E097F2" w14:textId="55E852E2" w:rsidTr="00C230AA">
        <w:tc>
          <w:tcPr>
            <w:tcW w:w="1075" w:type="dxa"/>
          </w:tcPr>
          <w:p w14:paraId="6BA48E90" w14:textId="77777777" w:rsidR="009D5C9A" w:rsidRDefault="009D5C9A" w:rsidP="00BE582D">
            <w:r>
              <w:t>66h</w:t>
            </w:r>
          </w:p>
        </w:tc>
        <w:tc>
          <w:tcPr>
            <w:tcW w:w="769" w:type="dxa"/>
          </w:tcPr>
          <w:p w14:paraId="22FE21E6" w14:textId="77777777" w:rsidR="009D5C9A" w:rsidRDefault="009D5C9A" w:rsidP="00BE582D"/>
        </w:tc>
        <w:tc>
          <w:tcPr>
            <w:tcW w:w="699" w:type="dxa"/>
          </w:tcPr>
          <w:p w14:paraId="0A674A80" w14:textId="77777777" w:rsidR="009D5C9A" w:rsidRDefault="009D5C9A" w:rsidP="00BE582D"/>
        </w:tc>
        <w:tc>
          <w:tcPr>
            <w:tcW w:w="661" w:type="dxa"/>
          </w:tcPr>
          <w:p w14:paraId="37A1D117" w14:textId="77777777" w:rsidR="009D5C9A" w:rsidRDefault="009D5C9A" w:rsidP="00BE582D"/>
        </w:tc>
        <w:tc>
          <w:tcPr>
            <w:tcW w:w="779" w:type="dxa"/>
          </w:tcPr>
          <w:p w14:paraId="55DF28DC" w14:textId="77777777" w:rsidR="009D5C9A" w:rsidRDefault="009D5C9A" w:rsidP="00BE582D"/>
        </w:tc>
        <w:tc>
          <w:tcPr>
            <w:tcW w:w="750" w:type="dxa"/>
          </w:tcPr>
          <w:p w14:paraId="6D2F6107" w14:textId="77777777" w:rsidR="009D5C9A" w:rsidRDefault="009D5C9A" w:rsidP="00BE582D"/>
        </w:tc>
        <w:tc>
          <w:tcPr>
            <w:tcW w:w="780" w:type="dxa"/>
          </w:tcPr>
          <w:p w14:paraId="4DAA32F7" w14:textId="77777777" w:rsidR="009D5C9A" w:rsidRDefault="009D5C9A" w:rsidP="00BE582D"/>
        </w:tc>
        <w:tc>
          <w:tcPr>
            <w:tcW w:w="630" w:type="dxa"/>
          </w:tcPr>
          <w:p w14:paraId="15721D74" w14:textId="77777777" w:rsidR="009D5C9A" w:rsidRDefault="009D5C9A" w:rsidP="00BE582D">
            <w:r>
              <w:t>x</w:t>
            </w:r>
          </w:p>
        </w:tc>
      </w:tr>
      <w:tr w:rsidR="009D5C9A" w14:paraId="061B3041" w14:textId="0EF57B5B" w:rsidTr="00C230AA">
        <w:tc>
          <w:tcPr>
            <w:tcW w:w="1075" w:type="dxa"/>
          </w:tcPr>
          <w:p w14:paraId="24321095" w14:textId="77777777" w:rsidR="009D5C9A" w:rsidRDefault="009D5C9A" w:rsidP="00BE582D">
            <w:r>
              <w:t>67h</w:t>
            </w:r>
          </w:p>
        </w:tc>
        <w:tc>
          <w:tcPr>
            <w:tcW w:w="769" w:type="dxa"/>
          </w:tcPr>
          <w:p w14:paraId="2FB2ECA9" w14:textId="77777777" w:rsidR="009D5C9A" w:rsidRDefault="009D5C9A" w:rsidP="00BE582D"/>
        </w:tc>
        <w:tc>
          <w:tcPr>
            <w:tcW w:w="699" w:type="dxa"/>
          </w:tcPr>
          <w:p w14:paraId="7E2DE2A3" w14:textId="77777777" w:rsidR="009D5C9A" w:rsidRDefault="009D5C9A" w:rsidP="00BE582D"/>
        </w:tc>
        <w:tc>
          <w:tcPr>
            <w:tcW w:w="661" w:type="dxa"/>
          </w:tcPr>
          <w:p w14:paraId="415C7FDA" w14:textId="77777777" w:rsidR="009D5C9A" w:rsidRDefault="009D5C9A" w:rsidP="00BE582D"/>
        </w:tc>
        <w:tc>
          <w:tcPr>
            <w:tcW w:w="779" w:type="dxa"/>
          </w:tcPr>
          <w:p w14:paraId="14A192C2" w14:textId="77777777" w:rsidR="009D5C9A" w:rsidRDefault="009D5C9A" w:rsidP="00BE582D"/>
        </w:tc>
        <w:tc>
          <w:tcPr>
            <w:tcW w:w="750" w:type="dxa"/>
          </w:tcPr>
          <w:p w14:paraId="1587D7AC" w14:textId="77777777" w:rsidR="009D5C9A" w:rsidRDefault="009D5C9A" w:rsidP="00BE582D"/>
        </w:tc>
        <w:tc>
          <w:tcPr>
            <w:tcW w:w="780" w:type="dxa"/>
          </w:tcPr>
          <w:p w14:paraId="1769A7FF" w14:textId="77777777" w:rsidR="009D5C9A" w:rsidRDefault="009D5C9A" w:rsidP="00BE582D"/>
        </w:tc>
        <w:tc>
          <w:tcPr>
            <w:tcW w:w="630" w:type="dxa"/>
          </w:tcPr>
          <w:p w14:paraId="4B5E9231" w14:textId="77777777" w:rsidR="009D5C9A" w:rsidRDefault="009D5C9A" w:rsidP="00BE582D">
            <w:r>
              <w:t>x</w:t>
            </w:r>
          </w:p>
        </w:tc>
      </w:tr>
      <w:tr w:rsidR="009D5C9A" w14:paraId="595E6B7E" w14:textId="1F366596" w:rsidTr="00C230AA">
        <w:tc>
          <w:tcPr>
            <w:tcW w:w="1075" w:type="dxa"/>
          </w:tcPr>
          <w:p w14:paraId="5C16E7E8" w14:textId="77777777" w:rsidR="009D5C9A" w:rsidRDefault="009D5C9A" w:rsidP="00BE582D">
            <w:r>
              <w:t>68h</w:t>
            </w:r>
          </w:p>
        </w:tc>
        <w:tc>
          <w:tcPr>
            <w:tcW w:w="769" w:type="dxa"/>
          </w:tcPr>
          <w:p w14:paraId="75CB9541" w14:textId="77777777" w:rsidR="009D5C9A" w:rsidRDefault="009D5C9A" w:rsidP="00BE582D"/>
        </w:tc>
        <w:tc>
          <w:tcPr>
            <w:tcW w:w="699" w:type="dxa"/>
          </w:tcPr>
          <w:p w14:paraId="1E29E6FC" w14:textId="77777777" w:rsidR="009D5C9A" w:rsidRDefault="009D5C9A" w:rsidP="00BE582D"/>
        </w:tc>
        <w:tc>
          <w:tcPr>
            <w:tcW w:w="661" w:type="dxa"/>
          </w:tcPr>
          <w:p w14:paraId="488F1B80" w14:textId="77777777" w:rsidR="009D5C9A" w:rsidRDefault="009D5C9A" w:rsidP="00BE582D"/>
        </w:tc>
        <w:tc>
          <w:tcPr>
            <w:tcW w:w="779" w:type="dxa"/>
          </w:tcPr>
          <w:p w14:paraId="351EE20E" w14:textId="77777777" w:rsidR="009D5C9A" w:rsidRDefault="009D5C9A" w:rsidP="00BE582D"/>
        </w:tc>
        <w:tc>
          <w:tcPr>
            <w:tcW w:w="750" w:type="dxa"/>
          </w:tcPr>
          <w:p w14:paraId="7CD303C8" w14:textId="77777777" w:rsidR="009D5C9A" w:rsidRDefault="009D5C9A" w:rsidP="00BE582D"/>
        </w:tc>
        <w:tc>
          <w:tcPr>
            <w:tcW w:w="780" w:type="dxa"/>
          </w:tcPr>
          <w:p w14:paraId="4645018C" w14:textId="77777777" w:rsidR="009D5C9A" w:rsidRDefault="009D5C9A" w:rsidP="00BE582D"/>
        </w:tc>
        <w:tc>
          <w:tcPr>
            <w:tcW w:w="630" w:type="dxa"/>
          </w:tcPr>
          <w:p w14:paraId="6059354B" w14:textId="77777777" w:rsidR="009D5C9A" w:rsidRDefault="009D5C9A" w:rsidP="00BE582D">
            <w:r>
              <w:t>x</w:t>
            </w:r>
          </w:p>
        </w:tc>
      </w:tr>
      <w:tr w:rsidR="009D5C9A" w14:paraId="5C4E468C" w14:textId="371588F0" w:rsidTr="00C230AA">
        <w:tc>
          <w:tcPr>
            <w:tcW w:w="1075" w:type="dxa"/>
          </w:tcPr>
          <w:p w14:paraId="164E942C" w14:textId="77777777" w:rsidR="009D5C9A" w:rsidRDefault="009D5C9A" w:rsidP="00BE582D">
            <w:r>
              <w:t>69h</w:t>
            </w:r>
          </w:p>
        </w:tc>
        <w:tc>
          <w:tcPr>
            <w:tcW w:w="769" w:type="dxa"/>
          </w:tcPr>
          <w:p w14:paraId="5F9715D4" w14:textId="77777777" w:rsidR="009D5C9A" w:rsidRDefault="009D5C9A" w:rsidP="00BE582D"/>
        </w:tc>
        <w:tc>
          <w:tcPr>
            <w:tcW w:w="699" w:type="dxa"/>
          </w:tcPr>
          <w:p w14:paraId="422D488C" w14:textId="77777777" w:rsidR="009D5C9A" w:rsidRDefault="009D5C9A" w:rsidP="00BE582D"/>
        </w:tc>
        <w:tc>
          <w:tcPr>
            <w:tcW w:w="661" w:type="dxa"/>
          </w:tcPr>
          <w:p w14:paraId="5E44F73A" w14:textId="77777777" w:rsidR="009D5C9A" w:rsidRDefault="009D5C9A" w:rsidP="00BE582D"/>
        </w:tc>
        <w:tc>
          <w:tcPr>
            <w:tcW w:w="779" w:type="dxa"/>
          </w:tcPr>
          <w:p w14:paraId="16CD5A25" w14:textId="77777777" w:rsidR="009D5C9A" w:rsidRDefault="009D5C9A" w:rsidP="00BE582D"/>
        </w:tc>
        <w:tc>
          <w:tcPr>
            <w:tcW w:w="750" w:type="dxa"/>
          </w:tcPr>
          <w:p w14:paraId="5F07EA66" w14:textId="77777777" w:rsidR="009D5C9A" w:rsidRDefault="009D5C9A" w:rsidP="00BE582D"/>
        </w:tc>
        <w:tc>
          <w:tcPr>
            <w:tcW w:w="780" w:type="dxa"/>
          </w:tcPr>
          <w:p w14:paraId="4DB8244B" w14:textId="77777777" w:rsidR="009D5C9A" w:rsidRDefault="009D5C9A" w:rsidP="00BE582D"/>
        </w:tc>
        <w:tc>
          <w:tcPr>
            <w:tcW w:w="630" w:type="dxa"/>
          </w:tcPr>
          <w:p w14:paraId="2C5537E6" w14:textId="77777777" w:rsidR="009D5C9A" w:rsidRDefault="009D5C9A" w:rsidP="00BE582D">
            <w:r>
              <w:t>x</w:t>
            </w:r>
          </w:p>
        </w:tc>
      </w:tr>
      <w:tr w:rsidR="009D5C9A" w14:paraId="64061ECB" w14:textId="54767D60" w:rsidTr="00C230AA">
        <w:tc>
          <w:tcPr>
            <w:tcW w:w="1075" w:type="dxa"/>
          </w:tcPr>
          <w:p w14:paraId="41F55A73" w14:textId="77777777" w:rsidR="009D5C9A" w:rsidRDefault="009D5C9A" w:rsidP="00BE582D">
            <w:r>
              <w:t>6Ah</w:t>
            </w:r>
          </w:p>
        </w:tc>
        <w:tc>
          <w:tcPr>
            <w:tcW w:w="769" w:type="dxa"/>
          </w:tcPr>
          <w:p w14:paraId="7C9BD5B3" w14:textId="77777777" w:rsidR="009D5C9A" w:rsidRDefault="009D5C9A" w:rsidP="00BE582D"/>
        </w:tc>
        <w:tc>
          <w:tcPr>
            <w:tcW w:w="699" w:type="dxa"/>
          </w:tcPr>
          <w:p w14:paraId="016231C3" w14:textId="77777777" w:rsidR="009D5C9A" w:rsidRDefault="009D5C9A" w:rsidP="00BE582D"/>
        </w:tc>
        <w:tc>
          <w:tcPr>
            <w:tcW w:w="661" w:type="dxa"/>
          </w:tcPr>
          <w:p w14:paraId="2F1BB186" w14:textId="77777777" w:rsidR="009D5C9A" w:rsidRDefault="009D5C9A" w:rsidP="00BE582D"/>
        </w:tc>
        <w:tc>
          <w:tcPr>
            <w:tcW w:w="779" w:type="dxa"/>
          </w:tcPr>
          <w:p w14:paraId="5476378C" w14:textId="77777777" w:rsidR="009D5C9A" w:rsidRDefault="009D5C9A" w:rsidP="00BE582D"/>
        </w:tc>
        <w:tc>
          <w:tcPr>
            <w:tcW w:w="750" w:type="dxa"/>
          </w:tcPr>
          <w:p w14:paraId="563DE158" w14:textId="77777777" w:rsidR="009D5C9A" w:rsidRDefault="009D5C9A" w:rsidP="00BE582D"/>
        </w:tc>
        <w:tc>
          <w:tcPr>
            <w:tcW w:w="780" w:type="dxa"/>
          </w:tcPr>
          <w:p w14:paraId="1EFAC948" w14:textId="77777777" w:rsidR="009D5C9A" w:rsidRDefault="009D5C9A" w:rsidP="00BE582D"/>
        </w:tc>
        <w:tc>
          <w:tcPr>
            <w:tcW w:w="630" w:type="dxa"/>
          </w:tcPr>
          <w:p w14:paraId="1608A09B" w14:textId="77777777" w:rsidR="009D5C9A" w:rsidRDefault="009D5C9A" w:rsidP="00BE582D">
            <w:r>
              <w:t>x</w:t>
            </w:r>
          </w:p>
        </w:tc>
      </w:tr>
      <w:tr w:rsidR="009D5C9A" w14:paraId="188BB7BE" w14:textId="0D51AEA3" w:rsidTr="00C230AA">
        <w:tc>
          <w:tcPr>
            <w:tcW w:w="1075" w:type="dxa"/>
          </w:tcPr>
          <w:p w14:paraId="59D82C55" w14:textId="77777777" w:rsidR="009D5C9A" w:rsidRDefault="009D5C9A" w:rsidP="00BE582D">
            <w:r>
              <w:t>6Bh</w:t>
            </w:r>
          </w:p>
        </w:tc>
        <w:tc>
          <w:tcPr>
            <w:tcW w:w="769" w:type="dxa"/>
          </w:tcPr>
          <w:p w14:paraId="5529A9DF" w14:textId="77777777" w:rsidR="009D5C9A" w:rsidRDefault="009D5C9A" w:rsidP="00BE582D"/>
        </w:tc>
        <w:tc>
          <w:tcPr>
            <w:tcW w:w="699" w:type="dxa"/>
          </w:tcPr>
          <w:p w14:paraId="3A66A68E" w14:textId="77777777" w:rsidR="009D5C9A" w:rsidRDefault="009D5C9A" w:rsidP="00BE582D"/>
        </w:tc>
        <w:tc>
          <w:tcPr>
            <w:tcW w:w="661" w:type="dxa"/>
          </w:tcPr>
          <w:p w14:paraId="0F106790" w14:textId="77777777" w:rsidR="009D5C9A" w:rsidRDefault="009D5C9A" w:rsidP="00BE582D"/>
        </w:tc>
        <w:tc>
          <w:tcPr>
            <w:tcW w:w="779" w:type="dxa"/>
          </w:tcPr>
          <w:p w14:paraId="0361A7DA" w14:textId="77777777" w:rsidR="009D5C9A" w:rsidRDefault="009D5C9A" w:rsidP="00BE582D"/>
        </w:tc>
        <w:tc>
          <w:tcPr>
            <w:tcW w:w="750" w:type="dxa"/>
          </w:tcPr>
          <w:p w14:paraId="547113EF" w14:textId="77777777" w:rsidR="009D5C9A" w:rsidRDefault="009D5C9A" w:rsidP="00BE582D"/>
        </w:tc>
        <w:tc>
          <w:tcPr>
            <w:tcW w:w="780" w:type="dxa"/>
          </w:tcPr>
          <w:p w14:paraId="1116AB71" w14:textId="77777777" w:rsidR="009D5C9A" w:rsidRDefault="009D5C9A" w:rsidP="00BE582D">
            <w:r>
              <w:t>x</w:t>
            </w:r>
          </w:p>
        </w:tc>
        <w:tc>
          <w:tcPr>
            <w:tcW w:w="630" w:type="dxa"/>
          </w:tcPr>
          <w:p w14:paraId="2DBBCBF1" w14:textId="77777777" w:rsidR="009D5C9A" w:rsidRDefault="009D5C9A" w:rsidP="00BE582D"/>
        </w:tc>
      </w:tr>
      <w:tr w:rsidR="009D5C9A" w14:paraId="09622424" w14:textId="1231B0FD" w:rsidTr="00C230AA">
        <w:tc>
          <w:tcPr>
            <w:tcW w:w="1075" w:type="dxa"/>
          </w:tcPr>
          <w:p w14:paraId="4314A9AC" w14:textId="77777777" w:rsidR="009D5C9A" w:rsidRDefault="009D5C9A" w:rsidP="00BE582D">
            <w:r>
              <w:t>6Ch</w:t>
            </w:r>
          </w:p>
        </w:tc>
        <w:tc>
          <w:tcPr>
            <w:tcW w:w="769" w:type="dxa"/>
          </w:tcPr>
          <w:p w14:paraId="0ABE076D" w14:textId="77777777" w:rsidR="009D5C9A" w:rsidRDefault="009D5C9A" w:rsidP="00BE582D"/>
        </w:tc>
        <w:tc>
          <w:tcPr>
            <w:tcW w:w="699" w:type="dxa"/>
          </w:tcPr>
          <w:p w14:paraId="372F8F34" w14:textId="77777777" w:rsidR="009D5C9A" w:rsidRDefault="009D5C9A" w:rsidP="00BE582D"/>
        </w:tc>
        <w:tc>
          <w:tcPr>
            <w:tcW w:w="661" w:type="dxa"/>
          </w:tcPr>
          <w:p w14:paraId="369596FB" w14:textId="77777777" w:rsidR="009D5C9A" w:rsidRDefault="009D5C9A" w:rsidP="00BE582D"/>
        </w:tc>
        <w:tc>
          <w:tcPr>
            <w:tcW w:w="779" w:type="dxa"/>
          </w:tcPr>
          <w:p w14:paraId="23CDF3E7" w14:textId="77777777" w:rsidR="009D5C9A" w:rsidRDefault="009D5C9A" w:rsidP="00BE582D"/>
        </w:tc>
        <w:tc>
          <w:tcPr>
            <w:tcW w:w="750" w:type="dxa"/>
          </w:tcPr>
          <w:p w14:paraId="2F129ACB" w14:textId="77777777" w:rsidR="009D5C9A" w:rsidRDefault="009D5C9A" w:rsidP="00BE582D"/>
        </w:tc>
        <w:tc>
          <w:tcPr>
            <w:tcW w:w="780" w:type="dxa"/>
          </w:tcPr>
          <w:p w14:paraId="77C92839" w14:textId="77777777" w:rsidR="009D5C9A" w:rsidRDefault="009D5C9A" w:rsidP="00BE582D">
            <w:r>
              <w:t>x</w:t>
            </w:r>
          </w:p>
        </w:tc>
        <w:tc>
          <w:tcPr>
            <w:tcW w:w="630" w:type="dxa"/>
          </w:tcPr>
          <w:p w14:paraId="7B1901AC" w14:textId="77777777" w:rsidR="009D5C9A" w:rsidRDefault="009D5C9A" w:rsidP="00074BDC">
            <w:pPr>
              <w:keepNext/>
            </w:pPr>
          </w:p>
        </w:tc>
      </w:tr>
      <w:tr w:rsidR="00C230AA" w14:paraId="7D9B2DBE" w14:textId="77777777" w:rsidTr="00C230AA">
        <w:tc>
          <w:tcPr>
            <w:tcW w:w="1075" w:type="dxa"/>
          </w:tcPr>
          <w:p w14:paraId="791A6B54" w14:textId="31B0CEF1" w:rsidR="00C230AA" w:rsidRDefault="00C230AA" w:rsidP="00C230AA">
            <w:r>
              <w:t>DAh-E8h</w:t>
            </w:r>
          </w:p>
        </w:tc>
        <w:tc>
          <w:tcPr>
            <w:tcW w:w="769" w:type="dxa"/>
          </w:tcPr>
          <w:p w14:paraId="05947B44" w14:textId="2934CE86" w:rsidR="00C230AA" w:rsidRDefault="00C230AA" w:rsidP="00C230AA"/>
        </w:tc>
        <w:tc>
          <w:tcPr>
            <w:tcW w:w="699" w:type="dxa"/>
          </w:tcPr>
          <w:p w14:paraId="2C499C06" w14:textId="77777777" w:rsidR="00C230AA" w:rsidRDefault="00C230AA" w:rsidP="00C230AA"/>
        </w:tc>
        <w:tc>
          <w:tcPr>
            <w:tcW w:w="661" w:type="dxa"/>
          </w:tcPr>
          <w:p w14:paraId="1EF34E20" w14:textId="77777777" w:rsidR="00C230AA" w:rsidRDefault="00C230AA" w:rsidP="00C230AA"/>
        </w:tc>
        <w:tc>
          <w:tcPr>
            <w:tcW w:w="779" w:type="dxa"/>
          </w:tcPr>
          <w:p w14:paraId="7708E116" w14:textId="77777777" w:rsidR="00C230AA" w:rsidRDefault="00C230AA" w:rsidP="00C230AA"/>
        </w:tc>
        <w:tc>
          <w:tcPr>
            <w:tcW w:w="750" w:type="dxa"/>
          </w:tcPr>
          <w:p w14:paraId="2AB0036D" w14:textId="77777777" w:rsidR="00C230AA" w:rsidRDefault="00C230AA" w:rsidP="00C230AA"/>
        </w:tc>
        <w:tc>
          <w:tcPr>
            <w:tcW w:w="780" w:type="dxa"/>
          </w:tcPr>
          <w:p w14:paraId="3D803EF2" w14:textId="77777777" w:rsidR="00C230AA" w:rsidRDefault="00C230AA" w:rsidP="00C230AA"/>
        </w:tc>
        <w:tc>
          <w:tcPr>
            <w:tcW w:w="630" w:type="dxa"/>
          </w:tcPr>
          <w:p w14:paraId="7BFB954A" w14:textId="77777777" w:rsidR="00C230AA" w:rsidRDefault="00C230AA" w:rsidP="00C230AA">
            <w:pPr>
              <w:keepNext/>
            </w:pPr>
          </w:p>
        </w:tc>
      </w:tr>
      <w:tr w:rsidR="00C230AA" w14:paraId="49DBC215" w14:textId="77777777" w:rsidTr="00C230AA">
        <w:tc>
          <w:tcPr>
            <w:tcW w:w="1075" w:type="dxa"/>
          </w:tcPr>
          <w:p w14:paraId="4035CB2E" w14:textId="79D13C8A" w:rsidR="00C230AA" w:rsidRDefault="00C230AA" w:rsidP="00C230AA">
            <w:r>
              <w:t>FA0h-*</w:t>
            </w:r>
          </w:p>
        </w:tc>
        <w:tc>
          <w:tcPr>
            <w:tcW w:w="769" w:type="dxa"/>
          </w:tcPr>
          <w:p w14:paraId="6AC07FF2" w14:textId="6FBCF8AA" w:rsidR="00C230AA" w:rsidRDefault="00C230AA" w:rsidP="00C230AA"/>
        </w:tc>
        <w:tc>
          <w:tcPr>
            <w:tcW w:w="699" w:type="dxa"/>
          </w:tcPr>
          <w:p w14:paraId="75F957C1" w14:textId="77777777" w:rsidR="00C230AA" w:rsidRDefault="00C230AA" w:rsidP="00C230AA"/>
        </w:tc>
        <w:tc>
          <w:tcPr>
            <w:tcW w:w="661" w:type="dxa"/>
          </w:tcPr>
          <w:p w14:paraId="79A87614" w14:textId="77777777" w:rsidR="00C230AA" w:rsidRDefault="00C230AA" w:rsidP="00C230AA"/>
        </w:tc>
        <w:tc>
          <w:tcPr>
            <w:tcW w:w="779" w:type="dxa"/>
          </w:tcPr>
          <w:p w14:paraId="4EC6DDEB" w14:textId="77777777" w:rsidR="00C230AA" w:rsidRDefault="00C230AA" w:rsidP="00C230AA"/>
        </w:tc>
        <w:tc>
          <w:tcPr>
            <w:tcW w:w="750" w:type="dxa"/>
          </w:tcPr>
          <w:p w14:paraId="3E3C5591" w14:textId="77777777" w:rsidR="00C230AA" w:rsidRDefault="00C230AA" w:rsidP="00C230AA"/>
        </w:tc>
        <w:tc>
          <w:tcPr>
            <w:tcW w:w="780" w:type="dxa"/>
          </w:tcPr>
          <w:p w14:paraId="2BAB634F" w14:textId="77777777" w:rsidR="00C230AA" w:rsidRDefault="00C230AA" w:rsidP="00C230AA"/>
        </w:tc>
        <w:tc>
          <w:tcPr>
            <w:tcW w:w="630" w:type="dxa"/>
          </w:tcPr>
          <w:p w14:paraId="690D9A0D" w14:textId="77777777" w:rsidR="00C230AA" w:rsidRDefault="00C230AA" w:rsidP="00C230AA">
            <w:pPr>
              <w:keepNext/>
            </w:pPr>
          </w:p>
        </w:tc>
      </w:tr>
      <w:tr w:rsidR="00C230AA" w14:paraId="202876F2" w14:textId="4946CF0C" w:rsidTr="00C230AA">
        <w:tc>
          <w:tcPr>
            <w:tcW w:w="1075" w:type="dxa"/>
          </w:tcPr>
          <w:p w14:paraId="4B00FE65" w14:textId="4B67E234" w:rsidR="00C230AA" w:rsidRDefault="00C230AA" w:rsidP="00C230AA">
            <w:r>
              <w:lastRenderedPageBreak/>
              <w:t>6Dh</w:t>
            </w:r>
          </w:p>
        </w:tc>
        <w:tc>
          <w:tcPr>
            <w:tcW w:w="769" w:type="dxa"/>
          </w:tcPr>
          <w:p w14:paraId="002C3460" w14:textId="77777777" w:rsidR="00C230AA" w:rsidRDefault="00C230AA" w:rsidP="00C230AA"/>
        </w:tc>
        <w:tc>
          <w:tcPr>
            <w:tcW w:w="699" w:type="dxa"/>
          </w:tcPr>
          <w:p w14:paraId="3AE1E585" w14:textId="77777777" w:rsidR="00C230AA" w:rsidRDefault="00C230AA" w:rsidP="00C230AA"/>
        </w:tc>
        <w:tc>
          <w:tcPr>
            <w:tcW w:w="661" w:type="dxa"/>
          </w:tcPr>
          <w:p w14:paraId="072F0453" w14:textId="77777777" w:rsidR="00C230AA" w:rsidRDefault="00C230AA" w:rsidP="00C230AA"/>
        </w:tc>
        <w:tc>
          <w:tcPr>
            <w:tcW w:w="779" w:type="dxa"/>
          </w:tcPr>
          <w:p w14:paraId="31C5A052" w14:textId="77777777" w:rsidR="00C230AA" w:rsidRDefault="00C230AA" w:rsidP="00C230AA"/>
        </w:tc>
        <w:tc>
          <w:tcPr>
            <w:tcW w:w="750" w:type="dxa"/>
          </w:tcPr>
          <w:p w14:paraId="05A43E2A" w14:textId="77777777" w:rsidR="00C230AA" w:rsidRDefault="00C230AA" w:rsidP="00C230AA"/>
        </w:tc>
        <w:tc>
          <w:tcPr>
            <w:tcW w:w="780" w:type="dxa"/>
          </w:tcPr>
          <w:p w14:paraId="08F1729B" w14:textId="6B5DB8E2" w:rsidR="00C230AA" w:rsidRDefault="00C230AA" w:rsidP="00C230AA">
            <w:r>
              <w:t>x</w:t>
            </w:r>
          </w:p>
        </w:tc>
        <w:tc>
          <w:tcPr>
            <w:tcW w:w="630" w:type="dxa"/>
          </w:tcPr>
          <w:p w14:paraId="31C65144" w14:textId="77777777" w:rsidR="00C230AA" w:rsidRDefault="00C230AA" w:rsidP="00C230AA">
            <w:pPr>
              <w:keepNext/>
            </w:pPr>
          </w:p>
        </w:tc>
      </w:tr>
      <w:tr w:rsidR="00C230AA" w14:paraId="61F33255" w14:textId="5EA3F21C" w:rsidTr="00C230AA">
        <w:tc>
          <w:tcPr>
            <w:tcW w:w="1075" w:type="dxa"/>
          </w:tcPr>
          <w:p w14:paraId="3879F0A5" w14:textId="49DEC18B" w:rsidR="00C230AA" w:rsidRDefault="00C230AA" w:rsidP="00C230AA">
            <w:r>
              <w:t>6Eh</w:t>
            </w:r>
          </w:p>
        </w:tc>
        <w:tc>
          <w:tcPr>
            <w:tcW w:w="769" w:type="dxa"/>
          </w:tcPr>
          <w:p w14:paraId="3911BBD7" w14:textId="77777777" w:rsidR="00C230AA" w:rsidRDefault="00C230AA" w:rsidP="00C230AA"/>
        </w:tc>
        <w:tc>
          <w:tcPr>
            <w:tcW w:w="699" w:type="dxa"/>
          </w:tcPr>
          <w:p w14:paraId="785FEF09" w14:textId="77777777" w:rsidR="00C230AA" w:rsidRDefault="00C230AA" w:rsidP="00C230AA"/>
        </w:tc>
        <w:tc>
          <w:tcPr>
            <w:tcW w:w="661" w:type="dxa"/>
          </w:tcPr>
          <w:p w14:paraId="1362147F" w14:textId="77777777" w:rsidR="00C230AA" w:rsidRDefault="00C230AA" w:rsidP="00C230AA"/>
        </w:tc>
        <w:tc>
          <w:tcPr>
            <w:tcW w:w="779" w:type="dxa"/>
          </w:tcPr>
          <w:p w14:paraId="34B91917" w14:textId="77777777" w:rsidR="00C230AA" w:rsidRDefault="00C230AA" w:rsidP="00C230AA"/>
        </w:tc>
        <w:tc>
          <w:tcPr>
            <w:tcW w:w="750" w:type="dxa"/>
          </w:tcPr>
          <w:p w14:paraId="3C044FBD" w14:textId="77777777" w:rsidR="00C230AA" w:rsidRDefault="00C230AA" w:rsidP="00C230AA"/>
        </w:tc>
        <w:tc>
          <w:tcPr>
            <w:tcW w:w="780" w:type="dxa"/>
          </w:tcPr>
          <w:p w14:paraId="0C73CAF9" w14:textId="046193F8" w:rsidR="00C230AA" w:rsidRDefault="00C230AA" w:rsidP="00C230AA">
            <w:r>
              <w:t>x</w:t>
            </w:r>
          </w:p>
        </w:tc>
        <w:tc>
          <w:tcPr>
            <w:tcW w:w="630" w:type="dxa"/>
          </w:tcPr>
          <w:p w14:paraId="513E669B" w14:textId="77777777" w:rsidR="00C230AA" w:rsidRDefault="00C230AA" w:rsidP="00C230AA">
            <w:pPr>
              <w:keepNext/>
            </w:pPr>
          </w:p>
        </w:tc>
      </w:tr>
      <w:tr w:rsidR="00C230AA" w14:paraId="1AFFF393" w14:textId="77777777" w:rsidTr="00C230AA">
        <w:tc>
          <w:tcPr>
            <w:tcW w:w="1075" w:type="dxa"/>
          </w:tcPr>
          <w:p w14:paraId="4EE59C98" w14:textId="68301967" w:rsidR="00C230AA" w:rsidRDefault="00C230AA" w:rsidP="00C230AA">
            <w:r>
              <w:t>70h</w:t>
            </w:r>
          </w:p>
        </w:tc>
        <w:tc>
          <w:tcPr>
            <w:tcW w:w="769" w:type="dxa"/>
          </w:tcPr>
          <w:p w14:paraId="59B5468A" w14:textId="77777777" w:rsidR="00C230AA" w:rsidRDefault="00C230AA" w:rsidP="00C230AA"/>
        </w:tc>
        <w:tc>
          <w:tcPr>
            <w:tcW w:w="699" w:type="dxa"/>
          </w:tcPr>
          <w:p w14:paraId="1A600C61" w14:textId="77777777" w:rsidR="00C230AA" w:rsidRDefault="00C230AA" w:rsidP="00C230AA"/>
        </w:tc>
        <w:tc>
          <w:tcPr>
            <w:tcW w:w="661" w:type="dxa"/>
          </w:tcPr>
          <w:p w14:paraId="71C79C75" w14:textId="77777777" w:rsidR="00C230AA" w:rsidRDefault="00C230AA" w:rsidP="00C230AA"/>
        </w:tc>
        <w:tc>
          <w:tcPr>
            <w:tcW w:w="779" w:type="dxa"/>
          </w:tcPr>
          <w:p w14:paraId="11CA2FB0" w14:textId="77777777" w:rsidR="00C230AA" w:rsidRDefault="00C230AA" w:rsidP="00C230AA"/>
        </w:tc>
        <w:tc>
          <w:tcPr>
            <w:tcW w:w="750" w:type="dxa"/>
          </w:tcPr>
          <w:p w14:paraId="14943E18" w14:textId="77777777" w:rsidR="00C230AA" w:rsidRDefault="00C230AA" w:rsidP="00C230AA"/>
        </w:tc>
        <w:tc>
          <w:tcPr>
            <w:tcW w:w="780" w:type="dxa"/>
          </w:tcPr>
          <w:p w14:paraId="161ED951" w14:textId="184B7DCE" w:rsidR="00C230AA" w:rsidRDefault="00C230AA" w:rsidP="00C230AA">
            <w:r>
              <w:t>x</w:t>
            </w:r>
          </w:p>
        </w:tc>
        <w:tc>
          <w:tcPr>
            <w:tcW w:w="630" w:type="dxa"/>
          </w:tcPr>
          <w:p w14:paraId="3883AD8D" w14:textId="77777777" w:rsidR="00C230AA" w:rsidRDefault="00C230AA" w:rsidP="00C230AA">
            <w:pPr>
              <w:keepNext/>
            </w:pPr>
          </w:p>
        </w:tc>
      </w:tr>
    </w:tbl>
    <w:p w14:paraId="151127E9" w14:textId="77777777" w:rsidR="00BE582D" w:rsidRDefault="00074BDC" w:rsidP="00074BDC">
      <w:pPr>
        <w:pStyle w:val="Caption"/>
      </w:pPr>
      <w:bookmarkStart w:id="2971" w:name="_Toc447095723"/>
      <w:r>
        <w:t xml:space="preserve">Table </w:t>
      </w:r>
      <w:r w:rsidR="003C1B33">
        <w:rPr>
          <w:noProof/>
        </w:rPr>
        <w:fldChar w:fldCharType="begin"/>
      </w:r>
      <w:r w:rsidR="003C1B33">
        <w:rPr>
          <w:noProof/>
        </w:rPr>
        <w:instrText xml:space="preserve"> STYLEREF 1 \s </w:instrText>
      </w:r>
      <w:r w:rsidR="003C1B33">
        <w:rPr>
          <w:noProof/>
        </w:rPr>
        <w:fldChar w:fldCharType="separate"/>
      </w:r>
      <w:r>
        <w:rPr>
          <w:noProof/>
        </w:rPr>
        <w:t>5</w:t>
      </w:r>
      <w:r w:rsidR="003C1B33">
        <w:rPr>
          <w:noProof/>
        </w:rPr>
        <w:fldChar w:fldCharType="end"/>
      </w:r>
      <w:r>
        <w:noBreakHyphen/>
      </w:r>
      <w:r w:rsidR="003C1B33">
        <w:rPr>
          <w:noProof/>
        </w:rPr>
        <w:fldChar w:fldCharType="begin"/>
      </w:r>
      <w:r w:rsidR="003C1B33">
        <w:rPr>
          <w:noProof/>
        </w:rPr>
        <w:instrText xml:space="preserve"> SEQ Table \* ARABIC \s 1 </w:instrText>
      </w:r>
      <w:r w:rsidR="003C1B33">
        <w:rPr>
          <w:noProof/>
        </w:rPr>
        <w:fldChar w:fldCharType="separate"/>
      </w:r>
      <w:r>
        <w:rPr>
          <w:noProof/>
        </w:rPr>
        <w:t>1</w:t>
      </w:r>
      <w:r w:rsidR="003C1B33">
        <w:rPr>
          <w:noProof/>
        </w:rPr>
        <w:fldChar w:fldCharType="end"/>
      </w:r>
      <w:r>
        <w:t xml:space="preserve"> Tuning Control Platform Compatibility</w:t>
      </w:r>
      <w:bookmarkEnd w:id="2971"/>
    </w:p>
    <w:p w14:paraId="4E34DD47" w14:textId="77777777" w:rsidR="00BE582D" w:rsidRPr="00BE582D" w:rsidRDefault="00BE582D" w:rsidP="00BE582D"/>
    <w:p w14:paraId="5D19B925" w14:textId="77777777" w:rsidR="00315BB5" w:rsidRPr="00315BB5" w:rsidRDefault="00315BB5" w:rsidP="00315BB5"/>
    <w:p w14:paraId="3EE09DCD" w14:textId="77777777" w:rsidR="006F7D8E" w:rsidRDefault="006F7D8E" w:rsidP="006F7D8E">
      <w:pPr>
        <w:pStyle w:val="Heading1"/>
      </w:pPr>
      <w:bookmarkStart w:id="2972" w:name="_Toc461460153"/>
      <w:r>
        <w:lastRenderedPageBreak/>
        <w:t>Control Implementation Guidance</w:t>
      </w:r>
      <w:bookmarkEnd w:id="2972"/>
    </w:p>
    <w:p w14:paraId="4A12A7C0" w14:textId="77777777" w:rsidR="00575688" w:rsidRDefault="00E337F8" w:rsidP="00575688">
      <w:r>
        <w:t>This section provides general guidelines for BIOS object implementation. The detail information about how each feature should be implemented on a platform can be found in the performance tuning guide Please refer to platform tuning guide for more information</w:t>
      </w:r>
      <w:r w:rsidR="00575688">
        <w:t>.</w:t>
      </w:r>
    </w:p>
    <w:p w14:paraId="48BA4844" w14:textId="77777777" w:rsidR="00F76A55" w:rsidRDefault="00F76A55" w:rsidP="004C19AD">
      <w:pPr>
        <w:pStyle w:val="Heading2"/>
      </w:pPr>
      <w:bookmarkStart w:id="2973" w:name="_Toc461460154"/>
      <w:r>
        <w:t>Graphics Turbo Ratio Limit</w:t>
      </w:r>
      <w:bookmarkEnd w:id="2973"/>
    </w:p>
    <w:p w14:paraId="2D73388A" w14:textId="77777777" w:rsidR="00F76A55" w:rsidRDefault="00F76A55" w:rsidP="00F76A55">
      <w:bookmarkStart w:id="2974" w:name="_Toc326679135"/>
      <w:bookmarkStart w:id="2975" w:name="_Toc326679227"/>
      <w:bookmarkStart w:id="2976" w:name="_Toc326679136"/>
      <w:bookmarkStart w:id="2977" w:name="_Toc326679228"/>
      <w:bookmarkStart w:id="2978" w:name="_Toc326679137"/>
      <w:bookmarkStart w:id="2979" w:name="_Toc326679229"/>
      <w:bookmarkStart w:id="2980" w:name="_Toc326679138"/>
      <w:bookmarkStart w:id="2981" w:name="_Toc326679230"/>
      <w:bookmarkStart w:id="2982" w:name="_Toc326679139"/>
      <w:bookmarkStart w:id="2983" w:name="_Toc326679231"/>
      <w:bookmarkStart w:id="2984" w:name="_Toc326679140"/>
      <w:bookmarkStart w:id="2985" w:name="_Toc326679232"/>
      <w:bookmarkStart w:id="2986" w:name="_Toc326679141"/>
      <w:bookmarkStart w:id="2987" w:name="_Toc326679233"/>
      <w:bookmarkStart w:id="2988" w:name="_Toc326679142"/>
      <w:bookmarkStart w:id="2989" w:name="_Toc326679234"/>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r>
        <w:t>The graphics</w:t>
      </w:r>
      <w:r w:rsidR="006008E1">
        <w:t xml:space="preserve"> slice (3Bh) and </w:t>
      </w:r>
      <w:r w:rsidR="00D405D7">
        <w:t>unsliced (65h)</w:t>
      </w:r>
      <w:r>
        <w:t xml:space="preserve"> turbo ratio limit</w:t>
      </w:r>
      <w:r w:rsidR="00D405D7">
        <w:t xml:space="preserve"> </w:t>
      </w:r>
      <w:r>
        <w:t xml:space="preserve">represents the ratio of the processor graphics multiplier with respect to BCLK. While the hardware value of this control is generally stored in 50MHz step-sized values (as on </w:t>
      </w:r>
      <w:r w:rsidR="006F0648">
        <w:t xml:space="preserve">HSW </w:t>
      </w:r>
      <w:r>
        <w:t>CPUs), the display value reported to XTU must be reported in 100MHz steps so that it is relative to the BCLK value.</w:t>
      </w:r>
    </w:p>
    <w:p w14:paraId="384CC5D3" w14:textId="77777777" w:rsidR="00F76A55" w:rsidRPr="00F76A55" w:rsidRDefault="00F76A55" w:rsidP="00F76A55">
      <w:r>
        <w:t>For example, for a graphics frequency value of 1150MHz, the data value read directly from hardware is 21 or 15h but the display value must be reported to XTU as 11.5x.</w:t>
      </w:r>
    </w:p>
    <w:p w14:paraId="744DF243" w14:textId="77777777" w:rsidR="00A81624" w:rsidRDefault="00A81624" w:rsidP="004C19AD">
      <w:pPr>
        <w:pStyle w:val="Heading2"/>
      </w:pPr>
      <w:bookmarkStart w:id="2990" w:name="_Toc461460155"/>
      <w:r>
        <w:t>Memory Clock Multiplier</w:t>
      </w:r>
      <w:bookmarkEnd w:id="2990"/>
    </w:p>
    <w:p w14:paraId="6D53E089" w14:textId="77777777" w:rsidR="00A81624" w:rsidRDefault="0092126B" w:rsidP="006F7D8E">
      <w:r>
        <w:t xml:space="preserve">The memory clock multiplier (control 49h) represents the ratio of the </w:t>
      </w:r>
      <w:r w:rsidR="00802752">
        <w:t>memory controller PLL reference clock to BCLK.  For example, for the (Panther Point default) frequency value of 133MHz, this multiplier value would be 133MHz / 100MHz = 1.33.</w:t>
      </w:r>
    </w:p>
    <w:p w14:paraId="45D9CCB3" w14:textId="77777777" w:rsidR="00802752" w:rsidRDefault="00802752" w:rsidP="006F7D8E">
      <w:r>
        <w:t>Note that, if supported by the platform, the memory clock multiplier control should be included with the Get XMP Display Values (GXDV) ACPI Device Object for each supported XMP memory profile.  Without this value, XTU is unable to calculate the operating memory frequency for the corresponding XMP profile, since the DDR Multiplier (control 13h) is relative to the memory controller frequency.</w:t>
      </w:r>
    </w:p>
    <w:p w14:paraId="4F8EBC47" w14:textId="77777777" w:rsidR="00586DD0" w:rsidRDefault="00586DD0" w:rsidP="006F7D8E">
      <w:r>
        <w:t xml:space="preserve">The memory controller reference clock frequency can be read </w:t>
      </w:r>
      <w:r w:rsidR="00D405D7">
        <w:t xml:space="preserve">on SKL </w:t>
      </w:r>
      <w:r>
        <w:t>from OC Mailbox command 0x3.</w:t>
      </w:r>
    </w:p>
    <w:p w14:paraId="31D9D40C" w14:textId="77777777" w:rsidR="00A81624" w:rsidRDefault="002A24C6" w:rsidP="004C19AD">
      <w:pPr>
        <w:pStyle w:val="Heading2"/>
      </w:pPr>
      <w:bookmarkStart w:id="2991" w:name="_Toc461460156"/>
      <w:r>
        <w:t>FIVR Voltage Controls</w:t>
      </w:r>
      <w:bookmarkEnd w:id="2991"/>
    </w:p>
    <w:p w14:paraId="0CA8AB8D" w14:textId="77777777" w:rsidR="002A24C6" w:rsidRDefault="00802752" w:rsidP="006F7D8E">
      <w:r>
        <w:t xml:space="preserve">For each FIVR domain supported by the processor, XTU supports </w:t>
      </w:r>
      <w:r w:rsidR="00F23701">
        <w:t xml:space="preserve">three </w:t>
      </w:r>
      <w:r>
        <w:t>controls:</w:t>
      </w:r>
    </w:p>
    <w:p w14:paraId="3DC9F5DF" w14:textId="77777777" w:rsidR="007B022F" w:rsidRDefault="007B022F" w:rsidP="00802752">
      <w:pPr>
        <w:pStyle w:val="BulletedList"/>
      </w:pPr>
      <w:r w:rsidRPr="00E31A67">
        <w:rPr>
          <w:b/>
        </w:rPr>
        <w:t>Voltage mode.</w:t>
      </w:r>
      <w:r>
        <w:t xml:space="preserve">  An enumeration value that indicates whether the corresponding domain</w:t>
      </w:r>
      <w:r w:rsidR="00F23701">
        <w:t>’s override voltage</w:t>
      </w:r>
      <w:r>
        <w:t xml:space="preserve"> should be </w:t>
      </w:r>
      <w:r w:rsidR="00F23701">
        <w:t xml:space="preserve">applied </w:t>
      </w:r>
      <w:r>
        <w:t>in either “Static” or “PCU Adaptive” mode.</w:t>
      </w:r>
    </w:p>
    <w:p w14:paraId="07EA47F4" w14:textId="77777777" w:rsidR="00802752" w:rsidRDefault="00802752" w:rsidP="00802752">
      <w:pPr>
        <w:pStyle w:val="BulletedList"/>
      </w:pPr>
      <w:r w:rsidRPr="00E31A67">
        <w:rPr>
          <w:b/>
        </w:rPr>
        <w:t>Override voltage.</w:t>
      </w:r>
      <w:r>
        <w:t xml:space="preserve">  </w:t>
      </w:r>
      <w:r w:rsidR="00F23701">
        <w:t>A voltage value that is applied to the corresponding domain.  Whether this voltage is applied as a static or adaptive value is determined by the corresponding “Voltage mode” setting.</w:t>
      </w:r>
      <w:r w:rsidR="00860C30">
        <w:t xml:space="preserve">  For ideal operation, the values allowed by this control should be a subset of those supported by the voltage override field of the system OC mailbox.</w:t>
      </w:r>
    </w:p>
    <w:p w14:paraId="41D70A3F" w14:textId="77777777" w:rsidR="003F19DC" w:rsidRDefault="003F19DC" w:rsidP="00802752">
      <w:pPr>
        <w:pStyle w:val="BulletedList"/>
      </w:pPr>
      <w:r w:rsidRPr="00E31A67">
        <w:rPr>
          <w:b/>
        </w:rPr>
        <w:t>Voltage offset.</w:t>
      </w:r>
      <w:r>
        <w:t xml:space="preserve">  A fixed offset value to be applied by the PCU to the final computed voltage value for the given domain.  This value corresponds to the “voltage offset” value provided to the OC mailbox.</w:t>
      </w:r>
      <w:r w:rsidR="00860C30">
        <w:t xml:space="preserve">  For ideal operation, the values allowed by this control should be a subset of those supported by the voltage offset field of the system OC mailbox.</w:t>
      </w:r>
    </w:p>
    <w:p w14:paraId="71B0EBF9" w14:textId="77777777" w:rsidR="00802752" w:rsidRDefault="003159AE" w:rsidP="006F7D8E">
      <w:r>
        <w:t>Note that XTU expects that the Max OC ratio value programmed to the OC mailbox for the IA domain will match the value of the 1-Active Core Ratio Limit (1Dh) control value.</w:t>
      </w:r>
      <w:r w:rsidR="00F23701">
        <w:t xml:space="preserve">  If these do not match, XTU will use the lower of the two values.</w:t>
      </w:r>
    </w:p>
    <w:p w14:paraId="2B59AE89" w14:textId="77777777" w:rsidR="006F0648" w:rsidRDefault="006F0648" w:rsidP="006F7D8E">
      <w:r>
        <w:lastRenderedPageBreak/>
        <w:t>FIVR is supported on HSW and BDW platforms.</w:t>
      </w:r>
    </w:p>
    <w:p w14:paraId="2A899A02" w14:textId="77777777" w:rsidR="002A24C6" w:rsidRDefault="008666F4" w:rsidP="004C19AD">
      <w:pPr>
        <w:pStyle w:val="Heading2"/>
      </w:pPr>
      <w:bookmarkStart w:id="2992" w:name="_Toc461460157"/>
      <w:r>
        <w:t>PEG/DMI</w:t>
      </w:r>
      <w:r w:rsidR="002A24C6">
        <w:t xml:space="preserve"> Ratio</w:t>
      </w:r>
      <w:bookmarkEnd w:id="2992"/>
    </w:p>
    <w:p w14:paraId="7BE60934" w14:textId="77777777" w:rsidR="00A81624" w:rsidRDefault="003159AE" w:rsidP="006F7D8E">
      <w:r>
        <w:t xml:space="preserve">The </w:t>
      </w:r>
      <w:r w:rsidR="008666F4">
        <w:t xml:space="preserve">PEG/DMI </w:t>
      </w:r>
      <w:r w:rsidR="00F23701">
        <w:t>Ratio</w:t>
      </w:r>
      <w:r w:rsidR="009B3F15">
        <w:t xml:space="preserve"> </w:t>
      </w:r>
      <w:r>
        <w:t xml:space="preserve">(control </w:t>
      </w:r>
      <w:r w:rsidR="008666F4">
        <w:t>5A</w:t>
      </w:r>
      <w:r>
        <w:t xml:space="preserve">h) represents the ratio of the </w:t>
      </w:r>
      <w:r w:rsidR="009B3F15">
        <w:t>PEG and DMI bus frequency to BCLK.</w:t>
      </w:r>
      <w:r>
        <w:t xml:space="preserve">  For example, </w:t>
      </w:r>
      <w:r w:rsidR="009B3F15">
        <w:t xml:space="preserve">given an operating PEG/DMI frequency of 100MHz and a BCLK frequency of 125MHz, </w:t>
      </w:r>
      <w:r>
        <w:t xml:space="preserve">this multiplier value would be </w:t>
      </w:r>
      <w:r w:rsidR="009B3F15">
        <w:t>100MHz</w:t>
      </w:r>
      <w:r>
        <w:t xml:space="preserve"> / 1</w:t>
      </w:r>
      <w:r w:rsidR="009B3F15">
        <w:t>25</w:t>
      </w:r>
      <w:r>
        <w:t xml:space="preserve">MHz = </w:t>
      </w:r>
      <w:r w:rsidR="009B3F15">
        <w:t>0.8</w:t>
      </w:r>
      <w:r>
        <w:t>.</w:t>
      </w:r>
      <w:r w:rsidR="008666F4">
        <w:t xml:space="preserve">  Thus, one or more of the following ratios must be supported:  1.0 / 0.8 / 0.6 / 0.4.</w:t>
      </w:r>
    </w:p>
    <w:p w14:paraId="42FBFEDC" w14:textId="77777777" w:rsidR="00586DD0" w:rsidRDefault="00586DD0" w:rsidP="006F7D8E">
      <w:r>
        <w:t>On SKL platform, a separate clock is used for PEG/DMI on both CPU and PCH. This clock frequency is fixed at 100MHz. Therefore, the PEG/DMI ratio is not relevant on SKL.</w:t>
      </w:r>
    </w:p>
    <w:p w14:paraId="586D1836" w14:textId="77777777" w:rsidR="00F23701" w:rsidRDefault="00F23701" w:rsidP="004C19AD">
      <w:pPr>
        <w:pStyle w:val="Heading2"/>
      </w:pPr>
      <w:bookmarkStart w:id="2993" w:name="_Toc461460158"/>
      <w:r>
        <w:t>Filter PLL Frequency</w:t>
      </w:r>
      <w:bookmarkEnd w:id="2993"/>
    </w:p>
    <w:p w14:paraId="6C46A4BC" w14:textId="77777777" w:rsidR="00F23701" w:rsidRDefault="00F23701" w:rsidP="00F23701">
      <w:r>
        <w:t>T</w:t>
      </w:r>
      <w:r w:rsidR="00423FCB">
        <w:t>he Filter PLL implemented on  platforms can be configured in one of two ways.  Either the frequency</w:t>
      </w:r>
      <w:r w:rsidR="00860C30">
        <w:t xml:space="preserve"> is left to run at its default value, which may be 1600MHz or 3200MHz, or it is forced to operate at 1600MHz.  To reflect this design, this control should be implemented as a dynamic control using a numeric value.  The control will thus support the reserved value for “Automatic” mode, which corresponds to the 1600/3200 default previously described.</w:t>
      </w:r>
    </w:p>
    <w:p w14:paraId="6D2AA752" w14:textId="77777777" w:rsidR="00F23701" w:rsidRDefault="0029486D" w:rsidP="004C19AD">
      <w:pPr>
        <w:pStyle w:val="Heading2"/>
      </w:pPr>
      <w:bookmarkStart w:id="2994" w:name="_Toc461460159"/>
      <w:r>
        <w:t>OC Mailbox Enable/Disable Toggle Controls</w:t>
      </w:r>
      <w:bookmarkEnd w:id="2994"/>
    </w:p>
    <w:p w14:paraId="1861EBB4" w14:textId="77777777" w:rsidR="0029486D" w:rsidRDefault="0029486D" w:rsidP="00F23701">
      <w:r>
        <w:t>The following controls are implemented as single bit positions within the OC Mailbox interface.</w:t>
      </w:r>
    </w:p>
    <w:p w14:paraId="7F9C160E" w14:textId="77777777" w:rsidR="002A58BF" w:rsidRDefault="002A58BF" w:rsidP="002A58BF">
      <w:pPr>
        <w:pStyle w:val="BulletedList"/>
      </w:pPr>
      <w:r>
        <w:t>Dynamic SVID Control</w:t>
      </w:r>
    </w:p>
    <w:p w14:paraId="220703BC" w14:textId="77777777" w:rsidR="002A58BF" w:rsidRDefault="002A58BF" w:rsidP="002A58BF">
      <w:pPr>
        <w:pStyle w:val="BulletedList"/>
      </w:pPr>
      <w:r>
        <w:t>FIVR Faults</w:t>
      </w:r>
    </w:p>
    <w:p w14:paraId="02270576" w14:textId="77777777" w:rsidR="002A58BF" w:rsidRDefault="002A58BF" w:rsidP="002A58BF">
      <w:pPr>
        <w:pStyle w:val="BulletedList"/>
      </w:pPr>
      <w:r>
        <w:t>FIVR Efficiency Management</w:t>
      </w:r>
    </w:p>
    <w:p w14:paraId="2E094241" w14:textId="77777777" w:rsidR="002A58BF" w:rsidRDefault="002A58BF" w:rsidP="002A58BF">
      <w:pPr>
        <w:pStyle w:val="BulletedList"/>
        <w:numPr>
          <w:ilvl w:val="0"/>
          <w:numId w:val="0"/>
        </w:numPr>
      </w:pPr>
    </w:p>
    <w:p w14:paraId="343F8EE8" w14:textId="77777777" w:rsidR="002A58BF" w:rsidRDefault="002A58BF" w:rsidP="002A58BF">
      <w:pPr>
        <w:pStyle w:val="BulletedList"/>
        <w:numPr>
          <w:ilvl w:val="0"/>
          <w:numId w:val="0"/>
        </w:numPr>
      </w:pPr>
      <w:r>
        <w:t>Each of these controls are represented in the XTU user interface with a value of “Enabled” or “Disabled” based on the display value (0h/1h) presented within the XTU ACPI interface.  This value, however, is the inverse of the value used by the corresponding bit</w:t>
      </w:r>
      <w:r w:rsidR="004F3D1E">
        <w:t xml:space="preserve"> </w:t>
      </w:r>
      <w:r>
        <w:t>field within the OC Mailbox.  The following table summarizes the relationship between XTU display value, ACPI value, and OC mailbox bit</w:t>
      </w:r>
      <w:r w:rsidR="004F3D1E">
        <w:t xml:space="preserve"> </w:t>
      </w:r>
      <w:r>
        <w:t>field value for all of these controls.</w:t>
      </w:r>
    </w:p>
    <w:p w14:paraId="055A3C37" w14:textId="77777777" w:rsidR="0029486D" w:rsidRDefault="0029486D" w:rsidP="0029486D">
      <w:pPr>
        <w:pStyle w:val="Caption"/>
      </w:pPr>
    </w:p>
    <w:tbl>
      <w:tblPr>
        <w:tblW w:w="67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15" w:type="dxa"/>
          <w:right w:w="115" w:type="dxa"/>
        </w:tblCellMar>
        <w:tblLook w:val="0000" w:firstRow="0" w:lastRow="0" w:firstColumn="0" w:lastColumn="0" w:noHBand="0" w:noVBand="0"/>
      </w:tblPr>
      <w:tblGrid>
        <w:gridCol w:w="1735"/>
        <w:gridCol w:w="2070"/>
        <w:gridCol w:w="2970"/>
      </w:tblGrid>
      <w:tr w:rsidR="002A58BF" w14:paraId="112F10BB" w14:textId="77777777" w:rsidTr="00A56A27">
        <w:trPr>
          <w:cantSplit/>
        </w:trPr>
        <w:tc>
          <w:tcPr>
            <w:tcW w:w="1735" w:type="dxa"/>
            <w:tcBorders>
              <w:top w:val="single" w:sz="6" w:space="0" w:color="auto"/>
              <w:left w:val="single" w:sz="6" w:space="0" w:color="auto"/>
              <w:bottom w:val="single" w:sz="6" w:space="0" w:color="auto"/>
              <w:right w:val="single" w:sz="6" w:space="0" w:color="auto"/>
            </w:tcBorders>
          </w:tcPr>
          <w:p w14:paraId="71C4CCF7" w14:textId="77777777" w:rsidR="002A58BF" w:rsidRPr="007D392E" w:rsidRDefault="002A58BF" w:rsidP="00A56A27">
            <w:pPr>
              <w:pStyle w:val="CellHeader"/>
              <w:ind w:left="0"/>
            </w:pPr>
            <w:r>
              <w:t>XTU Display Value</w:t>
            </w:r>
          </w:p>
        </w:tc>
        <w:tc>
          <w:tcPr>
            <w:tcW w:w="2070" w:type="dxa"/>
            <w:tcBorders>
              <w:top w:val="single" w:sz="6" w:space="0" w:color="auto"/>
              <w:left w:val="single" w:sz="6" w:space="0" w:color="auto"/>
              <w:bottom w:val="single" w:sz="6" w:space="0" w:color="auto"/>
              <w:right w:val="single" w:sz="6" w:space="0" w:color="auto"/>
            </w:tcBorders>
          </w:tcPr>
          <w:p w14:paraId="25F80868" w14:textId="77777777" w:rsidR="002A58BF" w:rsidRPr="007D392E" w:rsidRDefault="002A58BF" w:rsidP="0045508F">
            <w:pPr>
              <w:pStyle w:val="CellHeader"/>
            </w:pPr>
            <w:r>
              <w:t>ACPI Display Value</w:t>
            </w:r>
          </w:p>
        </w:tc>
        <w:tc>
          <w:tcPr>
            <w:tcW w:w="2970" w:type="dxa"/>
            <w:tcBorders>
              <w:top w:val="single" w:sz="6" w:space="0" w:color="auto"/>
              <w:left w:val="single" w:sz="6" w:space="0" w:color="auto"/>
              <w:bottom w:val="single" w:sz="6" w:space="0" w:color="auto"/>
              <w:right w:val="single" w:sz="6" w:space="0" w:color="auto"/>
            </w:tcBorders>
          </w:tcPr>
          <w:p w14:paraId="37674E2E" w14:textId="77777777" w:rsidR="002A58BF" w:rsidRDefault="002A58BF" w:rsidP="0045508F">
            <w:pPr>
              <w:pStyle w:val="CellHeader"/>
            </w:pPr>
            <w:r>
              <w:t>OC Mailbox Bit</w:t>
            </w:r>
            <w:r w:rsidR="004F3D1E">
              <w:t xml:space="preserve"> </w:t>
            </w:r>
            <w:r>
              <w:t>field Value</w:t>
            </w:r>
          </w:p>
        </w:tc>
      </w:tr>
      <w:tr w:rsidR="002A58BF" w14:paraId="571DE8FE" w14:textId="77777777" w:rsidTr="00A56A27">
        <w:trPr>
          <w:cantSplit/>
        </w:trPr>
        <w:tc>
          <w:tcPr>
            <w:tcW w:w="1735" w:type="dxa"/>
            <w:tcBorders>
              <w:top w:val="single" w:sz="6" w:space="0" w:color="auto"/>
              <w:left w:val="single" w:sz="6" w:space="0" w:color="auto"/>
              <w:right w:val="single" w:sz="6" w:space="0" w:color="auto"/>
            </w:tcBorders>
          </w:tcPr>
          <w:p w14:paraId="55A19D7D" w14:textId="77777777" w:rsidR="002A58BF" w:rsidRDefault="002A58BF" w:rsidP="0045508F">
            <w:pPr>
              <w:pStyle w:val="CellNormal"/>
            </w:pPr>
            <w:r>
              <w:t>Enabled</w:t>
            </w:r>
          </w:p>
        </w:tc>
        <w:tc>
          <w:tcPr>
            <w:tcW w:w="2070" w:type="dxa"/>
            <w:tcBorders>
              <w:top w:val="single" w:sz="6" w:space="0" w:color="auto"/>
              <w:left w:val="single" w:sz="6" w:space="0" w:color="auto"/>
              <w:bottom w:val="single" w:sz="6" w:space="0" w:color="auto"/>
              <w:right w:val="single" w:sz="6" w:space="0" w:color="auto"/>
            </w:tcBorders>
          </w:tcPr>
          <w:p w14:paraId="3423B028" w14:textId="77777777" w:rsidR="002A58BF" w:rsidRDefault="002A58BF" w:rsidP="0045508F">
            <w:pPr>
              <w:pStyle w:val="CellNormal"/>
            </w:pPr>
            <w:r>
              <w:t>01h</w:t>
            </w:r>
          </w:p>
        </w:tc>
        <w:tc>
          <w:tcPr>
            <w:tcW w:w="2970" w:type="dxa"/>
            <w:tcBorders>
              <w:top w:val="single" w:sz="6" w:space="0" w:color="auto"/>
              <w:left w:val="single" w:sz="6" w:space="0" w:color="auto"/>
              <w:bottom w:val="single" w:sz="6" w:space="0" w:color="auto"/>
              <w:right w:val="single" w:sz="6" w:space="0" w:color="auto"/>
            </w:tcBorders>
          </w:tcPr>
          <w:p w14:paraId="5829D003" w14:textId="77777777" w:rsidR="002A58BF" w:rsidRDefault="002A58BF" w:rsidP="0045508F">
            <w:pPr>
              <w:pStyle w:val="CellNormal"/>
            </w:pPr>
            <w:r>
              <w:t>00h</w:t>
            </w:r>
          </w:p>
        </w:tc>
      </w:tr>
      <w:tr w:rsidR="002A58BF" w:rsidRPr="005573EC" w14:paraId="5380E169" w14:textId="77777777" w:rsidTr="00A56A27">
        <w:trPr>
          <w:cantSplit/>
        </w:trPr>
        <w:tc>
          <w:tcPr>
            <w:tcW w:w="1735" w:type="dxa"/>
            <w:tcBorders>
              <w:left w:val="single" w:sz="6" w:space="0" w:color="auto"/>
              <w:right w:val="single" w:sz="6" w:space="0" w:color="auto"/>
            </w:tcBorders>
          </w:tcPr>
          <w:p w14:paraId="31803350" w14:textId="77777777" w:rsidR="002A58BF" w:rsidRPr="005573EC" w:rsidRDefault="002A58BF" w:rsidP="0045508F">
            <w:pPr>
              <w:pStyle w:val="CellNormal"/>
            </w:pPr>
            <w:r>
              <w:t>Disabled</w:t>
            </w:r>
          </w:p>
        </w:tc>
        <w:tc>
          <w:tcPr>
            <w:tcW w:w="2070" w:type="dxa"/>
            <w:tcBorders>
              <w:top w:val="single" w:sz="6" w:space="0" w:color="auto"/>
              <w:left w:val="single" w:sz="6" w:space="0" w:color="auto"/>
              <w:bottom w:val="single" w:sz="6" w:space="0" w:color="auto"/>
              <w:right w:val="single" w:sz="6" w:space="0" w:color="auto"/>
            </w:tcBorders>
          </w:tcPr>
          <w:p w14:paraId="1E3D5224" w14:textId="77777777" w:rsidR="002A58BF" w:rsidRDefault="002A58BF" w:rsidP="0045508F">
            <w:pPr>
              <w:pStyle w:val="CellNormal"/>
            </w:pPr>
            <w:r>
              <w:t>00h</w:t>
            </w:r>
          </w:p>
        </w:tc>
        <w:tc>
          <w:tcPr>
            <w:tcW w:w="2970" w:type="dxa"/>
            <w:tcBorders>
              <w:top w:val="single" w:sz="6" w:space="0" w:color="auto"/>
              <w:left w:val="single" w:sz="6" w:space="0" w:color="auto"/>
              <w:bottom w:val="single" w:sz="6" w:space="0" w:color="auto"/>
              <w:right w:val="single" w:sz="6" w:space="0" w:color="auto"/>
            </w:tcBorders>
          </w:tcPr>
          <w:p w14:paraId="3184ECE5" w14:textId="77777777" w:rsidR="002A58BF" w:rsidRPr="005573EC" w:rsidRDefault="002A58BF" w:rsidP="00074BDC">
            <w:pPr>
              <w:pStyle w:val="CellNormal"/>
              <w:keepNext/>
            </w:pPr>
            <w:r>
              <w:t>01h</w:t>
            </w:r>
          </w:p>
        </w:tc>
      </w:tr>
    </w:tbl>
    <w:p w14:paraId="12545948" w14:textId="77777777" w:rsidR="00F23701" w:rsidRDefault="00074BDC" w:rsidP="00074BDC">
      <w:pPr>
        <w:pStyle w:val="Caption"/>
      </w:pPr>
      <w:bookmarkStart w:id="2995" w:name="_Toc447095724"/>
      <w:r>
        <w:t xml:space="preserve">Table </w:t>
      </w:r>
      <w:r w:rsidR="003C1B33">
        <w:rPr>
          <w:noProof/>
        </w:rPr>
        <w:fldChar w:fldCharType="begin"/>
      </w:r>
      <w:r w:rsidR="003C1B33">
        <w:rPr>
          <w:noProof/>
        </w:rPr>
        <w:instrText xml:space="preserve"> STYLEREF 1 \s </w:instrText>
      </w:r>
      <w:r w:rsidR="003C1B33">
        <w:rPr>
          <w:noProof/>
        </w:rPr>
        <w:fldChar w:fldCharType="separate"/>
      </w:r>
      <w:r>
        <w:rPr>
          <w:noProof/>
        </w:rPr>
        <w:t>6</w:t>
      </w:r>
      <w:r w:rsidR="003C1B33">
        <w:rPr>
          <w:noProof/>
        </w:rPr>
        <w:fldChar w:fldCharType="end"/>
      </w:r>
      <w:r>
        <w:noBreakHyphen/>
      </w:r>
      <w:r w:rsidR="003C1B33">
        <w:rPr>
          <w:noProof/>
        </w:rPr>
        <w:fldChar w:fldCharType="begin"/>
      </w:r>
      <w:r w:rsidR="003C1B33">
        <w:rPr>
          <w:noProof/>
        </w:rPr>
        <w:instrText xml:space="preserve"> SEQ Table \* ARABIC \s 1 </w:instrText>
      </w:r>
      <w:r w:rsidR="003C1B33">
        <w:rPr>
          <w:noProof/>
        </w:rPr>
        <w:fldChar w:fldCharType="separate"/>
      </w:r>
      <w:r>
        <w:rPr>
          <w:noProof/>
        </w:rPr>
        <w:t>1</w:t>
      </w:r>
      <w:r w:rsidR="003C1B33">
        <w:rPr>
          <w:noProof/>
        </w:rPr>
        <w:fldChar w:fldCharType="end"/>
      </w:r>
      <w:r w:rsidRPr="007C255A">
        <w:t xml:space="preserve"> OC Mailbox Enable/Disable Toggle Controls</w:t>
      </w:r>
      <w:bookmarkEnd w:id="2995"/>
    </w:p>
    <w:p w14:paraId="48F1D45B" w14:textId="77777777" w:rsidR="004F3D1E" w:rsidRPr="006F7D8E" w:rsidRDefault="004F3D1E" w:rsidP="006F7D8E">
      <w:r>
        <w:t xml:space="preserve">This is valid for the platform with FIVR. </w:t>
      </w:r>
    </w:p>
    <w:p w14:paraId="006C7F8E" w14:textId="77777777" w:rsidR="00327BA8" w:rsidRDefault="00327BA8" w:rsidP="009720A1">
      <w:pPr>
        <w:pStyle w:val="StyleCaptionCentered"/>
      </w:pPr>
    </w:p>
    <w:sectPr w:rsidR="00327BA8" w:rsidSect="008B2F3A">
      <w:headerReference w:type="even" r:id="rId27"/>
      <w:footerReference w:type="default" r:id="rId28"/>
      <w:pgSz w:w="12240" w:h="15840"/>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645" w:author="zhongsheng wang" w:date="2014-06-13T18:08:00Z" w:initials="z">
    <w:p w14:paraId="23DB55E5" w14:textId="77777777" w:rsidR="00217236" w:rsidRDefault="00217236">
      <w:pPr>
        <w:pStyle w:val="CommentText"/>
      </w:pPr>
      <w:r>
        <w:rPr>
          <w:rStyle w:val="CommentReference"/>
        </w:rPr>
        <w:annotationRef/>
      </w:r>
      <w:r>
        <w:t xml:space="preserve">Tommy, please check if the sample implementation is still valid.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DB55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28723" w14:textId="77777777" w:rsidR="00BF5211" w:rsidRDefault="00BF5211" w:rsidP="00F56280">
      <w:r>
        <w:separator/>
      </w:r>
    </w:p>
    <w:p w14:paraId="1D27292D" w14:textId="77777777" w:rsidR="00BF5211" w:rsidRDefault="00BF5211"/>
  </w:endnote>
  <w:endnote w:type="continuationSeparator" w:id="0">
    <w:p w14:paraId="3A62532B" w14:textId="77777777" w:rsidR="00BF5211" w:rsidRDefault="00BF5211" w:rsidP="00F56280">
      <w:r>
        <w:continuationSeparator/>
      </w:r>
    </w:p>
    <w:p w14:paraId="691D5C95" w14:textId="77777777" w:rsidR="00BF5211" w:rsidRDefault="00BF5211"/>
  </w:endnote>
  <w:endnote w:type="continuationNotice" w:id="1">
    <w:p w14:paraId="0AA039C0" w14:textId="77777777" w:rsidR="00BF5211" w:rsidRDefault="00BF521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9386" w14:textId="77777777" w:rsidR="00217236" w:rsidRDefault="00217236" w:rsidP="003B38EA">
    <w:pPr>
      <w:pStyle w:val="Footer"/>
      <w:tabs>
        <w:tab w:val="left" w:pos="5415"/>
      </w:tabs>
      <w:jc w:val="right"/>
    </w:pPr>
    <w:r>
      <w:t>Intel Confidential</w:t>
    </w:r>
    <w:r>
      <w:tab/>
    </w:r>
    <w:r>
      <w:fldChar w:fldCharType="begin"/>
    </w:r>
    <w:r>
      <w:instrText xml:space="preserve"> PAGE </w:instrText>
    </w:r>
    <w:r>
      <w:fldChar w:fldCharType="separate"/>
    </w:r>
    <w:r w:rsidR="00EB1185">
      <w:rPr>
        <w:noProof/>
      </w:rPr>
      <w:t>vii</w:t>
    </w:r>
    <w:r>
      <w:rPr>
        <w:noProof/>
      </w:rPr>
      <w:fldChar w:fldCharType="end"/>
    </w:r>
    <w:r>
      <w:tab/>
    </w:r>
    <w:r>
      <w:tab/>
      <w:t>Intel® Extreme Tuning Utility BWG</w:t>
    </w:r>
  </w:p>
  <w:p w14:paraId="4D293BE5" w14:textId="77777777" w:rsidR="00217236" w:rsidRDefault="00217236" w:rsidP="003B38EA">
    <w:pPr>
      <w:pStyle w:val="Footer"/>
      <w:tabs>
        <w:tab w:val="left" w:pos="4770"/>
        <w:tab w:val="left" w:pos="5370"/>
        <w:tab w:val="left" w:pos="5670"/>
      </w:tabs>
      <w:jc w:val="right"/>
    </w:pPr>
    <w:r>
      <w:t xml:space="preserve">Rev. </w:t>
    </w:r>
    <w:fldSimple w:instr=" DOCPROPERTY  &quot;Document Revision&quot;  \* MERGEFORMAT ">
      <w:r>
        <w:t>0.54</w:t>
      </w:r>
    </w:fldSimple>
    <w:r>
      <w:t xml:space="preserve"> - October 9, 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BEB15" w14:textId="77777777" w:rsidR="00217236" w:rsidRDefault="00217236" w:rsidP="00F50FE6">
    <w:pPr>
      <w:pStyle w:val="Footer"/>
      <w:tabs>
        <w:tab w:val="left" w:pos="4740"/>
      </w:tabs>
    </w:pPr>
    <w:r>
      <w:t>Intel Confidential</w:t>
    </w:r>
    <w:r>
      <w:tab/>
    </w:r>
    <w:r>
      <w:fldChar w:fldCharType="begin"/>
    </w:r>
    <w:r>
      <w:instrText xml:space="preserve"> PAGE </w:instrText>
    </w:r>
    <w:r>
      <w:fldChar w:fldCharType="separate"/>
    </w:r>
    <w:r w:rsidR="00EB1185">
      <w:rPr>
        <w:noProof/>
      </w:rPr>
      <w:t>48</w:t>
    </w:r>
    <w:r>
      <w:rPr>
        <w:noProof/>
      </w:rPr>
      <w:fldChar w:fldCharType="end"/>
    </w:r>
    <w:r>
      <w:tab/>
    </w:r>
    <w:r>
      <w:tab/>
    </w:r>
    <w:r w:rsidRPr="00DD4E9C">
      <w:t xml:space="preserve">Intel® Extreme Tuning Utility </w:t>
    </w:r>
  </w:p>
  <w:p w14:paraId="54366B34" w14:textId="77777777" w:rsidR="00217236" w:rsidRDefault="00217236" w:rsidP="00F56280">
    <w:pPr>
      <w:pStyle w:val="Footer"/>
    </w:pPr>
    <w:r>
      <w:tab/>
    </w:r>
    <w:r>
      <w:tab/>
      <w:t>BIOS Interface Specification</w:t>
    </w:r>
  </w:p>
  <w:p w14:paraId="46BB9D48" w14:textId="012666A3" w:rsidR="00217236" w:rsidRDefault="00217236" w:rsidP="00B52502">
    <w:pPr>
      <w:pStyle w:val="Footer"/>
      <w:tabs>
        <w:tab w:val="left" w:pos="4065"/>
        <w:tab w:val="left" w:pos="4545"/>
        <w:tab w:val="left" w:pos="5265"/>
      </w:tabs>
    </w:pPr>
    <w:r>
      <w:tab/>
    </w:r>
    <w:r>
      <w:tab/>
    </w:r>
    <w:r>
      <w:tab/>
    </w:r>
    <w:r>
      <w:tab/>
    </w:r>
    <w:r>
      <w:tab/>
      <w:t xml:space="preserve">Rev. </w:t>
    </w:r>
    <w:fldSimple w:instr=" DOCPROPERTY  &quot;Document Revision&quot;  \* MERGEFORMAT ">
      <w:r>
        <w:t>0.54</w:t>
      </w:r>
    </w:fldSimple>
    <w:r>
      <w:t xml:space="preserve"> - </w:t>
    </w:r>
    <w:r>
      <w:fldChar w:fldCharType="begin"/>
    </w:r>
    <w:r>
      <w:instrText xml:space="preserve"> TIME  \@ "MMMM d, yyyy" </w:instrText>
    </w:r>
    <w:r>
      <w:fldChar w:fldCharType="separate"/>
    </w:r>
    <w:r w:rsidR="00EB1185">
      <w:rPr>
        <w:noProof/>
      </w:rPr>
      <w:t>October 4, 2018</w:t>
    </w:r>
    <w:r>
      <w:rPr>
        <w:noProof/>
      </w:rPr>
      <w:fldChar w:fldCharType="end"/>
    </w:r>
    <w:r>
      <w:t xml:space="preserve"> </w:t>
    </w:r>
  </w:p>
  <w:p w14:paraId="268DA282" w14:textId="77777777" w:rsidR="00217236" w:rsidRDefault="00217236" w:rsidP="006247F1">
    <w:pPr>
      <w:pStyle w:val="Footer"/>
      <w:tabs>
        <w:tab w:val="clear" w:pos="4320"/>
        <w:tab w:val="clear" w:pos="8640"/>
        <w:tab w:val="left" w:pos="3615"/>
        <w:tab w:val="left" w:pos="5145"/>
      </w:tabs>
    </w:pPr>
    <w:r>
      <w:tab/>
    </w:r>
    <w:r>
      <w:tab/>
    </w:r>
  </w:p>
  <w:p w14:paraId="22A0166B" w14:textId="77777777" w:rsidR="00217236" w:rsidRDefault="00217236" w:rsidP="00F562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D98C7A" w14:textId="77777777" w:rsidR="00BF5211" w:rsidRDefault="00BF5211" w:rsidP="00F56280">
      <w:r>
        <w:separator/>
      </w:r>
    </w:p>
    <w:p w14:paraId="32EEDADF" w14:textId="77777777" w:rsidR="00BF5211" w:rsidRDefault="00BF5211"/>
  </w:footnote>
  <w:footnote w:type="continuationSeparator" w:id="0">
    <w:p w14:paraId="4F288D90" w14:textId="77777777" w:rsidR="00BF5211" w:rsidRDefault="00BF5211" w:rsidP="00F56280">
      <w:r>
        <w:continuationSeparator/>
      </w:r>
    </w:p>
    <w:p w14:paraId="61CBAAE5" w14:textId="77777777" w:rsidR="00BF5211" w:rsidRDefault="00BF5211"/>
  </w:footnote>
  <w:footnote w:type="continuationNotice" w:id="1">
    <w:p w14:paraId="7BFC4406" w14:textId="77777777" w:rsidR="00BF5211" w:rsidRDefault="00BF521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D49A2" w14:textId="77777777" w:rsidR="00217236" w:rsidRDefault="00217236" w:rsidP="005377EE">
    <w:pPr>
      <w:pStyle w:val="Header"/>
      <w:tabs>
        <w:tab w:val="clear" w:pos="4320"/>
        <w:tab w:val="clear" w:pos="8640"/>
        <w:tab w:val="left" w:pos="547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56CB2" w14:textId="77777777" w:rsidR="00217236" w:rsidRDefault="0021723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815E9E"/>
    <w:multiLevelType w:val="hybridMultilevel"/>
    <w:tmpl w:val="A67C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049F9"/>
    <w:multiLevelType w:val="hybridMultilevel"/>
    <w:tmpl w:val="B38CAF46"/>
    <w:lvl w:ilvl="0" w:tplc="BF2A4426">
      <w:start w:val="1"/>
      <w:numFmt w:val="bullet"/>
      <w:pStyle w:val="BulletedLis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406666"/>
    <w:multiLevelType w:val="hybridMultilevel"/>
    <w:tmpl w:val="05CCD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D93D47"/>
    <w:multiLevelType w:val="hybridMultilevel"/>
    <w:tmpl w:val="F5C642B6"/>
    <w:lvl w:ilvl="0" w:tplc="04090003">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6136B88"/>
    <w:multiLevelType w:val="hybridMultilevel"/>
    <w:tmpl w:val="F996BA92"/>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34D56FE"/>
    <w:multiLevelType w:val="hybridMultilevel"/>
    <w:tmpl w:val="2C840A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66E64C5"/>
    <w:multiLevelType w:val="hybridMultilevel"/>
    <w:tmpl w:val="5178D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09B32E1"/>
    <w:multiLevelType w:val="multilevel"/>
    <w:tmpl w:val="472611D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800"/>
        </w:tabs>
        <w:ind w:left="1800" w:hanging="1800"/>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upperLetter"/>
      <w:pStyle w:val="Heading7"/>
      <w:suff w:val="space"/>
      <w:lvlText w:val="Appendix %7 - "/>
      <w:lvlJc w:val="left"/>
      <w:pPr>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7C064C39"/>
    <w:multiLevelType w:val="hybridMultilevel"/>
    <w:tmpl w:val="F10AA28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D057F13"/>
    <w:multiLevelType w:val="hybridMultilevel"/>
    <w:tmpl w:val="967ED29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7"/>
  </w:num>
  <w:num w:numId="3">
    <w:abstractNumId w:val="1"/>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5"/>
  </w:num>
  <w:num w:numId="8">
    <w:abstractNumId w:val="9"/>
  </w:num>
  <w:num w:numId="9">
    <w:abstractNumId w:val="4"/>
  </w:num>
  <w:num w:numId="10">
    <w:abstractNumId w:val="8"/>
  </w:num>
  <w:num w:numId="11">
    <w:abstractNumId w:val="3"/>
  </w:num>
  <w:num w:numId="12">
    <w:abstractNumId w:val="7"/>
  </w:num>
  <w:num w:numId="13">
    <w:abstractNumId w:val="6"/>
  </w:num>
  <w:numIdMacAtCleanup w:val="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an, Deepthi">
    <w15:presenceInfo w15:providerId="AD" w15:userId="S-1-5-21-1004336348-1383384898-1417001333-491611"/>
  </w15:person>
  <w15:person w15:author="Rathore, Ravi">
    <w15:presenceInfo w15:providerId="AD" w15:userId="S-1-5-21-1004336348-1383384898-1417001333-464449"/>
  </w15:person>
  <w15:person w15:author="Zimmermann, Thomas">
    <w15:presenceInfo w15:providerId="AD" w15:userId="S-1-5-21-725345543-602162358-527237240-6550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formatting="1" w:enforcement="0"/>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013"/>
    <w:rsid w:val="00000135"/>
    <w:rsid w:val="00001D7C"/>
    <w:rsid w:val="000041A0"/>
    <w:rsid w:val="000042E3"/>
    <w:rsid w:val="00004CD4"/>
    <w:rsid w:val="000068AE"/>
    <w:rsid w:val="00007AB5"/>
    <w:rsid w:val="00012974"/>
    <w:rsid w:val="000129DF"/>
    <w:rsid w:val="0001346F"/>
    <w:rsid w:val="00013527"/>
    <w:rsid w:val="000146E1"/>
    <w:rsid w:val="00014928"/>
    <w:rsid w:val="00015317"/>
    <w:rsid w:val="0001539D"/>
    <w:rsid w:val="00016EDB"/>
    <w:rsid w:val="000177CA"/>
    <w:rsid w:val="00017B88"/>
    <w:rsid w:val="00020D1B"/>
    <w:rsid w:val="0002192B"/>
    <w:rsid w:val="0002207F"/>
    <w:rsid w:val="00022105"/>
    <w:rsid w:val="00023578"/>
    <w:rsid w:val="000239B5"/>
    <w:rsid w:val="00024B3C"/>
    <w:rsid w:val="0002609B"/>
    <w:rsid w:val="0003064F"/>
    <w:rsid w:val="00030966"/>
    <w:rsid w:val="0003448A"/>
    <w:rsid w:val="00034C80"/>
    <w:rsid w:val="00035323"/>
    <w:rsid w:val="00036180"/>
    <w:rsid w:val="0003641E"/>
    <w:rsid w:val="000374AC"/>
    <w:rsid w:val="00037EBB"/>
    <w:rsid w:val="000441D7"/>
    <w:rsid w:val="00044D95"/>
    <w:rsid w:val="00045EBE"/>
    <w:rsid w:val="000523C5"/>
    <w:rsid w:val="0005477D"/>
    <w:rsid w:val="000549FA"/>
    <w:rsid w:val="00055236"/>
    <w:rsid w:val="00055930"/>
    <w:rsid w:val="0005612F"/>
    <w:rsid w:val="000608B4"/>
    <w:rsid w:val="000625C0"/>
    <w:rsid w:val="0006609B"/>
    <w:rsid w:val="00066C51"/>
    <w:rsid w:val="00070299"/>
    <w:rsid w:val="00071448"/>
    <w:rsid w:val="000726E3"/>
    <w:rsid w:val="000731E8"/>
    <w:rsid w:val="00074BDC"/>
    <w:rsid w:val="000761E6"/>
    <w:rsid w:val="0007743B"/>
    <w:rsid w:val="00077C11"/>
    <w:rsid w:val="00081C5F"/>
    <w:rsid w:val="000833D5"/>
    <w:rsid w:val="0008497F"/>
    <w:rsid w:val="0008593B"/>
    <w:rsid w:val="00086C04"/>
    <w:rsid w:val="000873F6"/>
    <w:rsid w:val="00090785"/>
    <w:rsid w:val="00092EA0"/>
    <w:rsid w:val="00092FFA"/>
    <w:rsid w:val="000938D9"/>
    <w:rsid w:val="000949E6"/>
    <w:rsid w:val="000965EC"/>
    <w:rsid w:val="0009725C"/>
    <w:rsid w:val="00097649"/>
    <w:rsid w:val="000A0C10"/>
    <w:rsid w:val="000A2B10"/>
    <w:rsid w:val="000A36D1"/>
    <w:rsid w:val="000A3BE3"/>
    <w:rsid w:val="000A456F"/>
    <w:rsid w:val="000A6225"/>
    <w:rsid w:val="000B01C1"/>
    <w:rsid w:val="000B0440"/>
    <w:rsid w:val="000B1D3A"/>
    <w:rsid w:val="000B33A9"/>
    <w:rsid w:val="000B559A"/>
    <w:rsid w:val="000B6EDF"/>
    <w:rsid w:val="000C0599"/>
    <w:rsid w:val="000C133D"/>
    <w:rsid w:val="000C36F7"/>
    <w:rsid w:val="000C4617"/>
    <w:rsid w:val="000C468D"/>
    <w:rsid w:val="000C646D"/>
    <w:rsid w:val="000C68B4"/>
    <w:rsid w:val="000C69EF"/>
    <w:rsid w:val="000C6F84"/>
    <w:rsid w:val="000D0A58"/>
    <w:rsid w:val="000D1660"/>
    <w:rsid w:val="000D1C3B"/>
    <w:rsid w:val="000D589A"/>
    <w:rsid w:val="000D6386"/>
    <w:rsid w:val="000E1943"/>
    <w:rsid w:val="000E3E15"/>
    <w:rsid w:val="000E50A0"/>
    <w:rsid w:val="000E641A"/>
    <w:rsid w:val="000E7045"/>
    <w:rsid w:val="000F0B55"/>
    <w:rsid w:val="000F167D"/>
    <w:rsid w:val="000F3953"/>
    <w:rsid w:val="000F5CC6"/>
    <w:rsid w:val="000F7518"/>
    <w:rsid w:val="000F7887"/>
    <w:rsid w:val="001002BA"/>
    <w:rsid w:val="00100996"/>
    <w:rsid w:val="00101E76"/>
    <w:rsid w:val="00103604"/>
    <w:rsid w:val="0010660A"/>
    <w:rsid w:val="0011064B"/>
    <w:rsid w:val="00111046"/>
    <w:rsid w:val="00112207"/>
    <w:rsid w:val="00117318"/>
    <w:rsid w:val="00117BA4"/>
    <w:rsid w:val="00117C90"/>
    <w:rsid w:val="001215EE"/>
    <w:rsid w:val="00121FA2"/>
    <w:rsid w:val="0012363C"/>
    <w:rsid w:val="001244B7"/>
    <w:rsid w:val="001258F0"/>
    <w:rsid w:val="00130133"/>
    <w:rsid w:val="00130649"/>
    <w:rsid w:val="0013211B"/>
    <w:rsid w:val="001323C6"/>
    <w:rsid w:val="00132F2C"/>
    <w:rsid w:val="00134C01"/>
    <w:rsid w:val="00135178"/>
    <w:rsid w:val="00137DAA"/>
    <w:rsid w:val="00141B74"/>
    <w:rsid w:val="00142230"/>
    <w:rsid w:val="00142F07"/>
    <w:rsid w:val="00144E9F"/>
    <w:rsid w:val="00146019"/>
    <w:rsid w:val="001502C0"/>
    <w:rsid w:val="0015043F"/>
    <w:rsid w:val="001526B4"/>
    <w:rsid w:val="001565EF"/>
    <w:rsid w:val="00157257"/>
    <w:rsid w:val="001602F3"/>
    <w:rsid w:val="00162E1D"/>
    <w:rsid w:val="00165200"/>
    <w:rsid w:val="00170663"/>
    <w:rsid w:val="00172443"/>
    <w:rsid w:val="0017477E"/>
    <w:rsid w:val="001749B4"/>
    <w:rsid w:val="00174DB9"/>
    <w:rsid w:val="00175490"/>
    <w:rsid w:val="00175AA8"/>
    <w:rsid w:val="00176787"/>
    <w:rsid w:val="0018023A"/>
    <w:rsid w:val="0018024C"/>
    <w:rsid w:val="00181323"/>
    <w:rsid w:val="00181FC0"/>
    <w:rsid w:val="00182791"/>
    <w:rsid w:val="00183185"/>
    <w:rsid w:val="001862E4"/>
    <w:rsid w:val="00190A9E"/>
    <w:rsid w:val="00190B86"/>
    <w:rsid w:val="0019110C"/>
    <w:rsid w:val="00192968"/>
    <w:rsid w:val="00192E02"/>
    <w:rsid w:val="00196D6F"/>
    <w:rsid w:val="001A1047"/>
    <w:rsid w:val="001A11C5"/>
    <w:rsid w:val="001A24FA"/>
    <w:rsid w:val="001A38DA"/>
    <w:rsid w:val="001A7595"/>
    <w:rsid w:val="001A76AF"/>
    <w:rsid w:val="001A78F3"/>
    <w:rsid w:val="001B0354"/>
    <w:rsid w:val="001B0F5E"/>
    <w:rsid w:val="001B18B8"/>
    <w:rsid w:val="001B31C6"/>
    <w:rsid w:val="001B4B28"/>
    <w:rsid w:val="001B506B"/>
    <w:rsid w:val="001B519A"/>
    <w:rsid w:val="001B58FA"/>
    <w:rsid w:val="001B7D3E"/>
    <w:rsid w:val="001C06DE"/>
    <w:rsid w:val="001C19CB"/>
    <w:rsid w:val="001C1A13"/>
    <w:rsid w:val="001C3187"/>
    <w:rsid w:val="001C4DCD"/>
    <w:rsid w:val="001C5FC7"/>
    <w:rsid w:val="001D054D"/>
    <w:rsid w:val="001D0ABF"/>
    <w:rsid w:val="001D38FA"/>
    <w:rsid w:val="001D40B2"/>
    <w:rsid w:val="001D4583"/>
    <w:rsid w:val="001D53E0"/>
    <w:rsid w:val="001D74D4"/>
    <w:rsid w:val="001E0399"/>
    <w:rsid w:val="001E1406"/>
    <w:rsid w:val="001E201F"/>
    <w:rsid w:val="001E3F8C"/>
    <w:rsid w:val="001E4D2C"/>
    <w:rsid w:val="001E5352"/>
    <w:rsid w:val="001E634C"/>
    <w:rsid w:val="001E6FA2"/>
    <w:rsid w:val="001F0477"/>
    <w:rsid w:val="001F328C"/>
    <w:rsid w:val="001F5AE3"/>
    <w:rsid w:val="001F5C87"/>
    <w:rsid w:val="001F5E0B"/>
    <w:rsid w:val="001F6DF7"/>
    <w:rsid w:val="001F726A"/>
    <w:rsid w:val="001F7B99"/>
    <w:rsid w:val="00200350"/>
    <w:rsid w:val="00201B5A"/>
    <w:rsid w:val="002044B9"/>
    <w:rsid w:val="00204EB5"/>
    <w:rsid w:val="00205A7D"/>
    <w:rsid w:val="00206452"/>
    <w:rsid w:val="002067C0"/>
    <w:rsid w:val="00207F78"/>
    <w:rsid w:val="002101B0"/>
    <w:rsid w:val="00210217"/>
    <w:rsid w:val="0021290D"/>
    <w:rsid w:val="00213A17"/>
    <w:rsid w:val="00213B7C"/>
    <w:rsid w:val="00213CC5"/>
    <w:rsid w:val="00213D98"/>
    <w:rsid w:val="00214E70"/>
    <w:rsid w:val="00217236"/>
    <w:rsid w:val="00220A38"/>
    <w:rsid w:val="002218F5"/>
    <w:rsid w:val="00222172"/>
    <w:rsid w:val="002223E9"/>
    <w:rsid w:val="00223114"/>
    <w:rsid w:val="0022346E"/>
    <w:rsid w:val="00224636"/>
    <w:rsid w:val="00225296"/>
    <w:rsid w:val="002307ED"/>
    <w:rsid w:val="00231850"/>
    <w:rsid w:val="00231D49"/>
    <w:rsid w:val="002321C1"/>
    <w:rsid w:val="00233B79"/>
    <w:rsid w:val="0023634B"/>
    <w:rsid w:val="0023665E"/>
    <w:rsid w:val="00236E66"/>
    <w:rsid w:val="00237328"/>
    <w:rsid w:val="002374D4"/>
    <w:rsid w:val="002375AD"/>
    <w:rsid w:val="00237C69"/>
    <w:rsid w:val="00237F47"/>
    <w:rsid w:val="00240100"/>
    <w:rsid w:val="002417E4"/>
    <w:rsid w:val="00241FE0"/>
    <w:rsid w:val="002438EC"/>
    <w:rsid w:val="00243E80"/>
    <w:rsid w:val="002471EB"/>
    <w:rsid w:val="0025031F"/>
    <w:rsid w:val="00251272"/>
    <w:rsid w:val="00251285"/>
    <w:rsid w:val="002515C2"/>
    <w:rsid w:val="002516A7"/>
    <w:rsid w:val="00252AEC"/>
    <w:rsid w:val="0025337C"/>
    <w:rsid w:val="0025355B"/>
    <w:rsid w:val="002542BE"/>
    <w:rsid w:val="00255720"/>
    <w:rsid w:val="00255CE9"/>
    <w:rsid w:val="00255E25"/>
    <w:rsid w:val="0025642D"/>
    <w:rsid w:val="002564C3"/>
    <w:rsid w:val="002617B7"/>
    <w:rsid w:val="00262329"/>
    <w:rsid w:val="00262955"/>
    <w:rsid w:val="00263E14"/>
    <w:rsid w:val="00265365"/>
    <w:rsid w:val="00271594"/>
    <w:rsid w:val="00271805"/>
    <w:rsid w:val="0027183D"/>
    <w:rsid w:val="0027187A"/>
    <w:rsid w:val="00273B57"/>
    <w:rsid w:val="00273E36"/>
    <w:rsid w:val="00275178"/>
    <w:rsid w:val="002759DC"/>
    <w:rsid w:val="00280F42"/>
    <w:rsid w:val="00281FF9"/>
    <w:rsid w:val="0028240B"/>
    <w:rsid w:val="00283506"/>
    <w:rsid w:val="0028491E"/>
    <w:rsid w:val="00286217"/>
    <w:rsid w:val="00287E6C"/>
    <w:rsid w:val="00290E51"/>
    <w:rsid w:val="00293335"/>
    <w:rsid w:val="0029389C"/>
    <w:rsid w:val="002945E3"/>
    <w:rsid w:val="0029486D"/>
    <w:rsid w:val="002953A0"/>
    <w:rsid w:val="002965A9"/>
    <w:rsid w:val="002A0CAD"/>
    <w:rsid w:val="002A1D70"/>
    <w:rsid w:val="002A2445"/>
    <w:rsid w:val="002A24C6"/>
    <w:rsid w:val="002A3EE9"/>
    <w:rsid w:val="002A4A9A"/>
    <w:rsid w:val="002A58BF"/>
    <w:rsid w:val="002A701C"/>
    <w:rsid w:val="002A7D4F"/>
    <w:rsid w:val="002B0C73"/>
    <w:rsid w:val="002B1BA2"/>
    <w:rsid w:val="002B36B6"/>
    <w:rsid w:val="002B3C25"/>
    <w:rsid w:val="002B51AB"/>
    <w:rsid w:val="002B5C1A"/>
    <w:rsid w:val="002B60BC"/>
    <w:rsid w:val="002B6D99"/>
    <w:rsid w:val="002B7387"/>
    <w:rsid w:val="002C0639"/>
    <w:rsid w:val="002C0740"/>
    <w:rsid w:val="002C2E12"/>
    <w:rsid w:val="002C311B"/>
    <w:rsid w:val="002C313F"/>
    <w:rsid w:val="002C45E1"/>
    <w:rsid w:val="002C5051"/>
    <w:rsid w:val="002C678A"/>
    <w:rsid w:val="002C6F51"/>
    <w:rsid w:val="002C740C"/>
    <w:rsid w:val="002D0B35"/>
    <w:rsid w:val="002D21F3"/>
    <w:rsid w:val="002D2D6A"/>
    <w:rsid w:val="002D351F"/>
    <w:rsid w:val="002D517A"/>
    <w:rsid w:val="002D5BDD"/>
    <w:rsid w:val="002D676A"/>
    <w:rsid w:val="002D72EF"/>
    <w:rsid w:val="002D732E"/>
    <w:rsid w:val="002E05D9"/>
    <w:rsid w:val="002E0780"/>
    <w:rsid w:val="002E0A30"/>
    <w:rsid w:val="002E0C71"/>
    <w:rsid w:val="002E1226"/>
    <w:rsid w:val="002E26BA"/>
    <w:rsid w:val="002E3F22"/>
    <w:rsid w:val="002E4B53"/>
    <w:rsid w:val="002E535D"/>
    <w:rsid w:val="002E6539"/>
    <w:rsid w:val="002E6C51"/>
    <w:rsid w:val="002F45B9"/>
    <w:rsid w:val="002F5082"/>
    <w:rsid w:val="002F5A0D"/>
    <w:rsid w:val="002F5D68"/>
    <w:rsid w:val="002F60DA"/>
    <w:rsid w:val="002F756C"/>
    <w:rsid w:val="00302464"/>
    <w:rsid w:val="003033ED"/>
    <w:rsid w:val="003034C0"/>
    <w:rsid w:val="003038A4"/>
    <w:rsid w:val="00303A19"/>
    <w:rsid w:val="00310A66"/>
    <w:rsid w:val="00310FD4"/>
    <w:rsid w:val="003123F3"/>
    <w:rsid w:val="0031384B"/>
    <w:rsid w:val="003146C6"/>
    <w:rsid w:val="003159AE"/>
    <w:rsid w:val="00315BB5"/>
    <w:rsid w:val="00320C03"/>
    <w:rsid w:val="00320D4F"/>
    <w:rsid w:val="00321314"/>
    <w:rsid w:val="003226D0"/>
    <w:rsid w:val="00322929"/>
    <w:rsid w:val="00324BFC"/>
    <w:rsid w:val="003258B8"/>
    <w:rsid w:val="00327BA8"/>
    <w:rsid w:val="003318C0"/>
    <w:rsid w:val="00331C34"/>
    <w:rsid w:val="003327F6"/>
    <w:rsid w:val="003332A9"/>
    <w:rsid w:val="00336573"/>
    <w:rsid w:val="00336BC9"/>
    <w:rsid w:val="003370CB"/>
    <w:rsid w:val="0034079E"/>
    <w:rsid w:val="0034155D"/>
    <w:rsid w:val="00341FC2"/>
    <w:rsid w:val="00342185"/>
    <w:rsid w:val="00342914"/>
    <w:rsid w:val="00344013"/>
    <w:rsid w:val="003449D0"/>
    <w:rsid w:val="0034674E"/>
    <w:rsid w:val="00346C24"/>
    <w:rsid w:val="00346DCD"/>
    <w:rsid w:val="003509CE"/>
    <w:rsid w:val="00351429"/>
    <w:rsid w:val="00351927"/>
    <w:rsid w:val="00352498"/>
    <w:rsid w:val="00352683"/>
    <w:rsid w:val="00352977"/>
    <w:rsid w:val="00353EBE"/>
    <w:rsid w:val="003576AD"/>
    <w:rsid w:val="0036166E"/>
    <w:rsid w:val="00362530"/>
    <w:rsid w:val="00362F3E"/>
    <w:rsid w:val="003641B5"/>
    <w:rsid w:val="00364F6C"/>
    <w:rsid w:val="00365C46"/>
    <w:rsid w:val="0036766C"/>
    <w:rsid w:val="0036799E"/>
    <w:rsid w:val="003703BD"/>
    <w:rsid w:val="00371D56"/>
    <w:rsid w:val="0037251E"/>
    <w:rsid w:val="00373092"/>
    <w:rsid w:val="0037381F"/>
    <w:rsid w:val="00373B63"/>
    <w:rsid w:val="00374C3E"/>
    <w:rsid w:val="00375A68"/>
    <w:rsid w:val="003760D4"/>
    <w:rsid w:val="0037647E"/>
    <w:rsid w:val="00376D18"/>
    <w:rsid w:val="003815DC"/>
    <w:rsid w:val="003818FE"/>
    <w:rsid w:val="0038276C"/>
    <w:rsid w:val="00385C2C"/>
    <w:rsid w:val="003864C1"/>
    <w:rsid w:val="00386A25"/>
    <w:rsid w:val="00387552"/>
    <w:rsid w:val="003878DB"/>
    <w:rsid w:val="00387EC4"/>
    <w:rsid w:val="00390979"/>
    <w:rsid w:val="00392A07"/>
    <w:rsid w:val="0039358A"/>
    <w:rsid w:val="003956AC"/>
    <w:rsid w:val="00395AAB"/>
    <w:rsid w:val="00396E45"/>
    <w:rsid w:val="003A0EA8"/>
    <w:rsid w:val="003A1968"/>
    <w:rsid w:val="003A2032"/>
    <w:rsid w:val="003A255E"/>
    <w:rsid w:val="003A26C2"/>
    <w:rsid w:val="003A38B7"/>
    <w:rsid w:val="003A3EFA"/>
    <w:rsid w:val="003A5DF2"/>
    <w:rsid w:val="003A71A9"/>
    <w:rsid w:val="003B01AA"/>
    <w:rsid w:val="003B2CAA"/>
    <w:rsid w:val="003B2E0E"/>
    <w:rsid w:val="003B31F1"/>
    <w:rsid w:val="003B38EA"/>
    <w:rsid w:val="003B4276"/>
    <w:rsid w:val="003B54CC"/>
    <w:rsid w:val="003B5795"/>
    <w:rsid w:val="003B6AAF"/>
    <w:rsid w:val="003B77CD"/>
    <w:rsid w:val="003B7A97"/>
    <w:rsid w:val="003C03A8"/>
    <w:rsid w:val="003C0DCB"/>
    <w:rsid w:val="003C0E51"/>
    <w:rsid w:val="003C1B33"/>
    <w:rsid w:val="003C204F"/>
    <w:rsid w:val="003C20D3"/>
    <w:rsid w:val="003C34A4"/>
    <w:rsid w:val="003C6ED7"/>
    <w:rsid w:val="003D2347"/>
    <w:rsid w:val="003D23AC"/>
    <w:rsid w:val="003D28E1"/>
    <w:rsid w:val="003D481C"/>
    <w:rsid w:val="003D4E2B"/>
    <w:rsid w:val="003D5E21"/>
    <w:rsid w:val="003D5F6A"/>
    <w:rsid w:val="003D7213"/>
    <w:rsid w:val="003E0311"/>
    <w:rsid w:val="003E0521"/>
    <w:rsid w:val="003E0F52"/>
    <w:rsid w:val="003E1A35"/>
    <w:rsid w:val="003E31C6"/>
    <w:rsid w:val="003E3CA5"/>
    <w:rsid w:val="003E414D"/>
    <w:rsid w:val="003E46CA"/>
    <w:rsid w:val="003E662A"/>
    <w:rsid w:val="003E66A8"/>
    <w:rsid w:val="003E6EF6"/>
    <w:rsid w:val="003F19DC"/>
    <w:rsid w:val="003F1B9F"/>
    <w:rsid w:val="003F1E18"/>
    <w:rsid w:val="003F2371"/>
    <w:rsid w:val="003F5E65"/>
    <w:rsid w:val="003F671F"/>
    <w:rsid w:val="003F7A9A"/>
    <w:rsid w:val="003F7D73"/>
    <w:rsid w:val="00400B30"/>
    <w:rsid w:val="0040407F"/>
    <w:rsid w:val="00405026"/>
    <w:rsid w:val="00405EAD"/>
    <w:rsid w:val="00405EBD"/>
    <w:rsid w:val="00406482"/>
    <w:rsid w:val="00406597"/>
    <w:rsid w:val="004106DC"/>
    <w:rsid w:val="00410CB5"/>
    <w:rsid w:val="00410D24"/>
    <w:rsid w:val="0041281F"/>
    <w:rsid w:val="0041287A"/>
    <w:rsid w:val="00412AA5"/>
    <w:rsid w:val="00412D22"/>
    <w:rsid w:val="00412D77"/>
    <w:rsid w:val="004143EE"/>
    <w:rsid w:val="00416661"/>
    <w:rsid w:val="00417FDE"/>
    <w:rsid w:val="00420D06"/>
    <w:rsid w:val="00421055"/>
    <w:rsid w:val="00423FCB"/>
    <w:rsid w:val="00424FF2"/>
    <w:rsid w:val="00425ACA"/>
    <w:rsid w:val="0042622A"/>
    <w:rsid w:val="00426E52"/>
    <w:rsid w:val="00430149"/>
    <w:rsid w:val="00430863"/>
    <w:rsid w:val="00431637"/>
    <w:rsid w:val="00432163"/>
    <w:rsid w:val="004322E8"/>
    <w:rsid w:val="004334F6"/>
    <w:rsid w:val="0043382E"/>
    <w:rsid w:val="00435A9A"/>
    <w:rsid w:val="0043744D"/>
    <w:rsid w:val="004378E5"/>
    <w:rsid w:val="00441097"/>
    <w:rsid w:val="004423F0"/>
    <w:rsid w:val="00442DF2"/>
    <w:rsid w:val="00442E22"/>
    <w:rsid w:val="00443D9A"/>
    <w:rsid w:val="0044474B"/>
    <w:rsid w:val="00445155"/>
    <w:rsid w:val="00446D28"/>
    <w:rsid w:val="00446FBB"/>
    <w:rsid w:val="0045031B"/>
    <w:rsid w:val="00451B09"/>
    <w:rsid w:val="00451B9D"/>
    <w:rsid w:val="00451D81"/>
    <w:rsid w:val="00452052"/>
    <w:rsid w:val="00452CF5"/>
    <w:rsid w:val="00452F7F"/>
    <w:rsid w:val="004531CC"/>
    <w:rsid w:val="004536D2"/>
    <w:rsid w:val="0045406E"/>
    <w:rsid w:val="00454D70"/>
    <w:rsid w:val="0045508F"/>
    <w:rsid w:val="00456377"/>
    <w:rsid w:val="004567B8"/>
    <w:rsid w:val="00456D4C"/>
    <w:rsid w:val="00456DC4"/>
    <w:rsid w:val="0046096E"/>
    <w:rsid w:val="00462202"/>
    <w:rsid w:val="004624D2"/>
    <w:rsid w:val="00462DB1"/>
    <w:rsid w:val="0046327E"/>
    <w:rsid w:val="00463AE5"/>
    <w:rsid w:val="004662B3"/>
    <w:rsid w:val="00466409"/>
    <w:rsid w:val="00467539"/>
    <w:rsid w:val="00472645"/>
    <w:rsid w:val="00473349"/>
    <w:rsid w:val="00475E16"/>
    <w:rsid w:val="0047653A"/>
    <w:rsid w:val="00477E91"/>
    <w:rsid w:val="0048078F"/>
    <w:rsid w:val="004818E7"/>
    <w:rsid w:val="00483C6A"/>
    <w:rsid w:val="0048401F"/>
    <w:rsid w:val="004846E3"/>
    <w:rsid w:val="00491154"/>
    <w:rsid w:val="0049127A"/>
    <w:rsid w:val="00491E04"/>
    <w:rsid w:val="00493A7D"/>
    <w:rsid w:val="00494F10"/>
    <w:rsid w:val="004A098F"/>
    <w:rsid w:val="004A2917"/>
    <w:rsid w:val="004A5F72"/>
    <w:rsid w:val="004A7B3A"/>
    <w:rsid w:val="004B1F1E"/>
    <w:rsid w:val="004B3DCE"/>
    <w:rsid w:val="004B3EA2"/>
    <w:rsid w:val="004B41B8"/>
    <w:rsid w:val="004B43F3"/>
    <w:rsid w:val="004B630F"/>
    <w:rsid w:val="004C08D0"/>
    <w:rsid w:val="004C0F18"/>
    <w:rsid w:val="004C153B"/>
    <w:rsid w:val="004C19AD"/>
    <w:rsid w:val="004C1BFF"/>
    <w:rsid w:val="004C1CDF"/>
    <w:rsid w:val="004C2DBB"/>
    <w:rsid w:val="004C2F94"/>
    <w:rsid w:val="004C3129"/>
    <w:rsid w:val="004C3534"/>
    <w:rsid w:val="004C463E"/>
    <w:rsid w:val="004C56D2"/>
    <w:rsid w:val="004C7383"/>
    <w:rsid w:val="004C7CB5"/>
    <w:rsid w:val="004D02D8"/>
    <w:rsid w:val="004D0640"/>
    <w:rsid w:val="004D0718"/>
    <w:rsid w:val="004D26A9"/>
    <w:rsid w:val="004D2780"/>
    <w:rsid w:val="004D3FBC"/>
    <w:rsid w:val="004D4E3B"/>
    <w:rsid w:val="004D71C9"/>
    <w:rsid w:val="004D7226"/>
    <w:rsid w:val="004E1A82"/>
    <w:rsid w:val="004E1CA1"/>
    <w:rsid w:val="004E1EBE"/>
    <w:rsid w:val="004E2979"/>
    <w:rsid w:val="004E3DE1"/>
    <w:rsid w:val="004E5383"/>
    <w:rsid w:val="004E5FFB"/>
    <w:rsid w:val="004E7B6E"/>
    <w:rsid w:val="004F0A3F"/>
    <w:rsid w:val="004F2F9F"/>
    <w:rsid w:val="004F35DE"/>
    <w:rsid w:val="004F3D1E"/>
    <w:rsid w:val="004F4C1A"/>
    <w:rsid w:val="004F577C"/>
    <w:rsid w:val="004F67EB"/>
    <w:rsid w:val="004F6871"/>
    <w:rsid w:val="004F7625"/>
    <w:rsid w:val="0050316E"/>
    <w:rsid w:val="0050379F"/>
    <w:rsid w:val="00503BC4"/>
    <w:rsid w:val="00503D8B"/>
    <w:rsid w:val="00506496"/>
    <w:rsid w:val="00511113"/>
    <w:rsid w:val="00513919"/>
    <w:rsid w:val="00514637"/>
    <w:rsid w:val="005166A8"/>
    <w:rsid w:val="00516806"/>
    <w:rsid w:val="00516DE8"/>
    <w:rsid w:val="0051727B"/>
    <w:rsid w:val="005173EB"/>
    <w:rsid w:val="00517CB9"/>
    <w:rsid w:val="00520B79"/>
    <w:rsid w:val="00520F90"/>
    <w:rsid w:val="00523FE5"/>
    <w:rsid w:val="00525C38"/>
    <w:rsid w:val="00527E4D"/>
    <w:rsid w:val="0053029D"/>
    <w:rsid w:val="005309F9"/>
    <w:rsid w:val="00534EF9"/>
    <w:rsid w:val="00535214"/>
    <w:rsid w:val="005367D1"/>
    <w:rsid w:val="005372A0"/>
    <w:rsid w:val="005377EE"/>
    <w:rsid w:val="005406E1"/>
    <w:rsid w:val="00540B44"/>
    <w:rsid w:val="00540C88"/>
    <w:rsid w:val="005417A5"/>
    <w:rsid w:val="00541FD5"/>
    <w:rsid w:val="0054279C"/>
    <w:rsid w:val="005431DD"/>
    <w:rsid w:val="005433F2"/>
    <w:rsid w:val="00543FFD"/>
    <w:rsid w:val="005442E4"/>
    <w:rsid w:val="00545AA6"/>
    <w:rsid w:val="00545FD9"/>
    <w:rsid w:val="005467FE"/>
    <w:rsid w:val="00547208"/>
    <w:rsid w:val="0055094B"/>
    <w:rsid w:val="00550DB0"/>
    <w:rsid w:val="00552687"/>
    <w:rsid w:val="00553CCB"/>
    <w:rsid w:val="005547C9"/>
    <w:rsid w:val="00555449"/>
    <w:rsid w:val="005573EC"/>
    <w:rsid w:val="0055771A"/>
    <w:rsid w:val="00560554"/>
    <w:rsid w:val="00561B6C"/>
    <w:rsid w:val="005621BB"/>
    <w:rsid w:val="00562826"/>
    <w:rsid w:val="00564E9C"/>
    <w:rsid w:val="00565B8B"/>
    <w:rsid w:val="00566673"/>
    <w:rsid w:val="00567FA1"/>
    <w:rsid w:val="00570FAB"/>
    <w:rsid w:val="005720BC"/>
    <w:rsid w:val="005734C7"/>
    <w:rsid w:val="005734FC"/>
    <w:rsid w:val="00573B61"/>
    <w:rsid w:val="00575688"/>
    <w:rsid w:val="00575C32"/>
    <w:rsid w:val="00576172"/>
    <w:rsid w:val="005765E6"/>
    <w:rsid w:val="005778D0"/>
    <w:rsid w:val="005813FB"/>
    <w:rsid w:val="00581D8F"/>
    <w:rsid w:val="00583920"/>
    <w:rsid w:val="0058658C"/>
    <w:rsid w:val="00586DD0"/>
    <w:rsid w:val="0058754A"/>
    <w:rsid w:val="00590779"/>
    <w:rsid w:val="005918AE"/>
    <w:rsid w:val="00593176"/>
    <w:rsid w:val="00593D12"/>
    <w:rsid w:val="005A2B6F"/>
    <w:rsid w:val="005A3388"/>
    <w:rsid w:val="005A3FC7"/>
    <w:rsid w:val="005A427C"/>
    <w:rsid w:val="005A5A7D"/>
    <w:rsid w:val="005A72F1"/>
    <w:rsid w:val="005B15C6"/>
    <w:rsid w:val="005B39D9"/>
    <w:rsid w:val="005B45FF"/>
    <w:rsid w:val="005B4E9B"/>
    <w:rsid w:val="005B6B1F"/>
    <w:rsid w:val="005B6F10"/>
    <w:rsid w:val="005B7C05"/>
    <w:rsid w:val="005C0C91"/>
    <w:rsid w:val="005C1DE6"/>
    <w:rsid w:val="005C490C"/>
    <w:rsid w:val="005C5CD6"/>
    <w:rsid w:val="005C7540"/>
    <w:rsid w:val="005D0772"/>
    <w:rsid w:val="005D0965"/>
    <w:rsid w:val="005D10A1"/>
    <w:rsid w:val="005D35D1"/>
    <w:rsid w:val="005D3EE6"/>
    <w:rsid w:val="005D408D"/>
    <w:rsid w:val="005D534B"/>
    <w:rsid w:val="005D7ECC"/>
    <w:rsid w:val="005D7F19"/>
    <w:rsid w:val="005E0556"/>
    <w:rsid w:val="005E0BA7"/>
    <w:rsid w:val="005E14C4"/>
    <w:rsid w:val="005E2261"/>
    <w:rsid w:val="005E2714"/>
    <w:rsid w:val="005E2B07"/>
    <w:rsid w:val="005E2CE4"/>
    <w:rsid w:val="005F079C"/>
    <w:rsid w:val="005F1856"/>
    <w:rsid w:val="005F446D"/>
    <w:rsid w:val="005F5F1C"/>
    <w:rsid w:val="006008E1"/>
    <w:rsid w:val="00604391"/>
    <w:rsid w:val="00604CAF"/>
    <w:rsid w:val="00604F0F"/>
    <w:rsid w:val="00605F27"/>
    <w:rsid w:val="00607F02"/>
    <w:rsid w:val="00610DA9"/>
    <w:rsid w:val="0061243F"/>
    <w:rsid w:val="00614B1B"/>
    <w:rsid w:val="00616469"/>
    <w:rsid w:val="00617007"/>
    <w:rsid w:val="006172D4"/>
    <w:rsid w:val="0062106B"/>
    <w:rsid w:val="00621EBD"/>
    <w:rsid w:val="006231E5"/>
    <w:rsid w:val="00624456"/>
    <w:rsid w:val="006246C4"/>
    <w:rsid w:val="006247F1"/>
    <w:rsid w:val="0062482C"/>
    <w:rsid w:val="0062499C"/>
    <w:rsid w:val="006274ED"/>
    <w:rsid w:val="00631157"/>
    <w:rsid w:val="006315E7"/>
    <w:rsid w:val="0063165C"/>
    <w:rsid w:val="00631C12"/>
    <w:rsid w:val="006330BD"/>
    <w:rsid w:val="00633717"/>
    <w:rsid w:val="006338F7"/>
    <w:rsid w:val="00633FCC"/>
    <w:rsid w:val="0063419E"/>
    <w:rsid w:val="00637451"/>
    <w:rsid w:val="00637553"/>
    <w:rsid w:val="006377DF"/>
    <w:rsid w:val="006452EE"/>
    <w:rsid w:val="00645A3E"/>
    <w:rsid w:val="006471D2"/>
    <w:rsid w:val="006502A5"/>
    <w:rsid w:val="00651673"/>
    <w:rsid w:val="00652016"/>
    <w:rsid w:val="006528B2"/>
    <w:rsid w:val="00652C23"/>
    <w:rsid w:val="00653914"/>
    <w:rsid w:val="006546DD"/>
    <w:rsid w:val="00655687"/>
    <w:rsid w:val="006561E8"/>
    <w:rsid w:val="00660C31"/>
    <w:rsid w:val="00660CED"/>
    <w:rsid w:val="00665514"/>
    <w:rsid w:val="00666CEA"/>
    <w:rsid w:val="00666D9B"/>
    <w:rsid w:val="00667C64"/>
    <w:rsid w:val="00670133"/>
    <w:rsid w:val="0067464A"/>
    <w:rsid w:val="00674A1B"/>
    <w:rsid w:val="006759BD"/>
    <w:rsid w:val="006770FB"/>
    <w:rsid w:val="00677FD6"/>
    <w:rsid w:val="006802F8"/>
    <w:rsid w:val="00680C7A"/>
    <w:rsid w:val="00681362"/>
    <w:rsid w:val="006878CC"/>
    <w:rsid w:val="0069045D"/>
    <w:rsid w:val="00690DC7"/>
    <w:rsid w:val="00691434"/>
    <w:rsid w:val="006937F8"/>
    <w:rsid w:val="00694A79"/>
    <w:rsid w:val="0069521D"/>
    <w:rsid w:val="00695572"/>
    <w:rsid w:val="006A0562"/>
    <w:rsid w:val="006A0AD7"/>
    <w:rsid w:val="006A12AE"/>
    <w:rsid w:val="006A370C"/>
    <w:rsid w:val="006A4B30"/>
    <w:rsid w:val="006A4FE2"/>
    <w:rsid w:val="006A558B"/>
    <w:rsid w:val="006A55C9"/>
    <w:rsid w:val="006A5EB5"/>
    <w:rsid w:val="006A5F00"/>
    <w:rsid w:val="006A6366"/>
    <w:rsid w:val="006A63F8"/>
    <w:rsid w:val="006A679C"/>
    <w:rsid w:val="006A6CDD"/>
    <w:rsid w:val="006B0A87"/>
    <w:rsid w:val="006B2471"/>
    <w:rsid w:val="006B4CF2"/>
    <w:rsid w:val="006C00A4"/>
    <w:rsid w:val="006C01E8"/>
    <w:rsid w:val="006C205F"/>
    <w:rsid w:val="006C3700"/>
    <w:rsid w:val="006C3E3F"/>
    <w:rsid w:val="006D0AB2"/>
    <w:rsid w:val="006D3712"/>
    <w:rsid w:val="006D67C7"/>
    <w:rsid w:val="006D6BF9"/>
    <w:rsid w:val="006D7159"/>
    <w:rsid w:val="006E022E"/>
    <w:rsid w:val="006E1103"/>
    <w:rsid w:val="006E4127"/>
    <w:rsid w:val="006E495B"/>
    <w:rsid w:val="006E49A7"/>
    <w:rsid w:val="006E53D1"/>
    <w:rsid w:val="006E5B7A"/>
    <w:rsid w:val="006E642F"/>
    <w:rsid w:val="006E6BE9"/>
    <w:rsid w:val="006E701A"/>
    <w:rsid w:val="006F05E1"/>
    <w:rsid w:val="006F0648"/>
    <w:rsid w:val="006F1402"/>
    <w:rsid w:val="006F180D"/>
    <w:rsid w:val="006F24EA"/>
    <w:rsid w:val="006F3114"/>
    <w:rsid w:val="006F31F4"/>
    <w:rsid w:val="006F3326"/>
    <w:rsid w:val="006F45C0"/>
    <w:rsid w:val="006F596A"/>
    <w:rsid w:val="006F7B5E"/>
    <w:rsid w:val="006F7BEF"/>
    <w:rsid w:val="006F7D8E"/>
    <w:rsid w:val="007000B1"/>
    <w:rsid w:val="007000B4"/>
    <w:rsid w:val="00701A57"/>
    <w:rsid w:val="00703738"/>
    <w:rsid w:val="00703D08"/>
    <w:rsid w:val="007054C5"/>
    <w:rsid w:val="00711CCC"/>
    <w:rsid w:val="00713AFD"/>
    <w:rsid w:val="0071488D"/>
    <w:rsid w:val="00714C04"/>
    <w:rsid w:val="00715458"/>
    <w:rsid w:val="007164BA"/>
    <w:rsid w:val="0071799E"/>
    <w:rsid w:val="007201E1"/>
    <w:rsid w:val="007206F7"/>
    <w:rsid w:val="00720D72"/>
    <w:rsid w:val="0072360B"/>
    <w:rsid w:val="0072362D"/>
    <w:rsid w:val="0072369F"/>
    <w:rsid w:val="00724DD1"/>
    <w:rsid w:val="00724E42"/>
    <w:rsid w:val="00725424"/>
    <w:rsid w:val="00725A3A"/>
    <w:rsid w:val="00725B2F"/>
    <w:rsid w:val="0072604B"/>
    <w:rsid w:val="0072607E"/>
    <w:rsid w:val="00726BE1"/>
    <w:rsid w:val="00727AC0"/>
    <w:rsid w:val="00727B1E"/>
    <w:rsid w:val="0073013D"/>
    <w:rsid w:val="00730F2D"/>
    <w:rsid w:val="00731A29"/>
    <w:rsid w:val="00732098"/>
    <w:rsid w:val="007324E3"/>
    <w:rsid w:val="0073348D"/>
    <w:rsid w:val="00735349"/>
    <w:rsid w:val="00735735"/>
    <w:rsid w:val="0073680B"/>
    <w:rsid w:val="0073781C"/>
    <w:rsid w:val="00742431"/>
    <w:rsid w:val="00742ED9"/>
    <w:rsid w:val="00743C3B"/>
    <w:rsid w:val="00743E75"/>
    <w:rsid w:val="00744F35"/>
    <w:rsid w:val="00745364"/>
    <w:rsid w:val="0074540A"/>
    <w:rsid w:val="00747066"/>
    <w:rsid w:val="00747409"/>
    <w:rsid w:val="007505DC"/>
    <w:rsid w:val="00750F26"/>
    <w:rsid w:val="00751B5A"/>
    <w:rsid w:val="00751ECE"/>
    <w:rsid w:val="00753330"/>
    <w:rsid w:val="007533D8"/>
    <w:rsid w:val="00754237"/>
    <w:rsid w:val="0075641A"/>
    <w:rsid w:val="007570CA"/>
    <w:rsid w:val="007570CF"/>
    <w:rsid w:val="00760250"/>
    <w:rsid w:val="00762E8F"/>
    <w:rsid w:val="00763AB1"/>
    <w:rsid w:val="00764440"/>
    <w:rsid w:val="00766F54"/>
    <w:rsid w:val="0076761D"/>
    <w:rsid w:val="0077052E"/>
    <w:rsid w:val="007708D0"/>
    <w:rsid w:val="0077142B"/>
    <w:rsid w:val="00771BF6"/>
    <w:rsid w:val="007736BA"/>
    <w:rsid w:val="0077472D"/>
    <w:rsid w:val="00775A44"/>
    <w:rsid w:val="00775AB3"/>
    <w:rsid w:val="00775DB8"/>
    <w:rsid w:val="00776659"/>
    <w:rsid w:val="00776CE8"/>
    <w:rsid w:val="007802B9"/>
    <w:rsid w:val="00781600"/>
    <w:rsid w:val="007820D5"/>
    <w:rsid w:val="00784100"/>
    <w:rsid w:val="0078439F"/>
    <w:rsid w:val="00786D7D"/>
    <w:rsid w:val="00787347"/>
    <w:rsid w:val="0079019E"/>
    <w:rsid w:val="00793D44"/>
    <w:rsid w:val="0079402D"/>
    <w:rsid w:val="0079552F"/>
    <w:rsid w:val="007957B8"/>
    <w:rsid w:val="00795BDA"/>
    <w:rsid w:val="007960D9"/>
    <w:rsid w:val="007A06FC"/>
    <w:rsid w:val="007A151B"/>
    <w:rsid w:val="007A19DE"/>
    <w:rsid w:val="007A40F8"/>
    <w:rsid w:val="007A4827"/>
    <w:rsid w:val="007A527D"/>
    <w:rsid w:val="007A5DDF"/>
    <w:rsid w:val="007A70BA"/>
    <w:rsid w:val="007B022F"/>
    <w:rsid w:val="007B0296"/>
    <w:rsid w:val="007B2CE6"/>
    <w:rsid w:val="007B3196"/>
    <w:rsid w:val="007B4AD3"/>
    <w:rsid w:val="007B5653"/>
    <w:rsid w:val="007B5AF7"/>
    <w:rsid w:val="007C03E5"/>
    <w:rsid w:val="007C27FD"/>
    <w:rsid w:val="007C3045"/>
    <w:rsid w:val="007C6675"/>
    <w:rsid w:val="007D0603"/>
    <w:rsid w:val="007D0E2F"/>
    <w:rsid w:val="007D0F97"/>
    <w:rsid w:val="007D2951"/>
    <w:rsid w:val="007D2A30"/>
    <w:rsid w:val="007D392E"/>
    <w:rsid w:val="007D5E79"/>
    <w:rsid w:val="007D6D0B"/>
    <w:rsid w:val="007D7644"/>
    <w:rsid w:val="007E1A07"/>
    <w:rsid w:val="007E6240"/>
    <w:rsid w:val="007E772B"/>
    <w:rsid w:val="007F0B5C"/>
    <w:rsid w:val="007F146A"/>
    <w:rsid w:val="007F18A7"/>
    <w:rsid w:val="007F19AE"/>
    <w:rsid w:val="007F42A7"/>
    <w:rsid w:val="007F467B"/>
    <w:rsid w:val="007F4B68"/>
    <w:rsid w:val="007F4FDC"/>
    <w:rsid w:val="007F56C6"/>
    <w:rsid w:val="007F5BA5"/>
    <w:rsid w:val="007F62DC"/>
    <w:rsid w:val="008015E2"/>
    <w:rsid w:val="00801A4A"/>
    <w:rsid w:val="00802752"/>
    <w:rsid w:val="008057B3"/>
    <w:rsid w:val="008100B4"/>
    <w:rsid w:val="00810611"/>
    <w:rsid w:val="0081101F"/>
    <w:rsid w:val="008150D0"/>
    <w:rsid w:val="00815928"/>
    <w:rsid w:val="008162ED"/>
    <w:rsid w:val="00820593"/>
    <w:rsid w:val="00820BA0"/>
    <w:rsid w:val="00820CBE"/>
    <w:rsid w:val="00821A21"/>
    <w:rsid w:val="008240AC"/>
    <w:rsid w:val="00824D48"/>
    <w:rsid w:val="00827213"/>
    <w:rsid w:val="008306E9"/>
    <w:rsid w:val="00831429"/>
    <w:rsid w:val="00831C1D"/>
    <w:rsid w:val="00831E84"/>
    <w:rsid w:val="008321AF"/>
    <w:rsid w:val="00833217"/>
    <w:rsid w:val="008339A1"/>
    <w:rsid w:val="00833B99"/>
    <w:rsid w:val="00833F48"/>
    <w:rsid w:val="00835A56"/>
    <w:rsid w:val="00837B5F"/>
    <w:rsid w:val="00837CF2"/>
    <w:rsid w:val="008420DF"/>
    <w:rsid w:val="00842E9B"/>
    <w:rsid w:val="0084429F"/>
    <w:rsid w:val="00845A68"/>
    <w:rsid w:val="00845DE3"/>
    <w:rsid w:val="00853536"/>
    <w:rsid w:val="00854312"/>
    <w:rsid w:val="00854CAC"/>
    <w:rsid w:val="00856887"/>
    <w:rsid w:val="00860279"/>
    <w:rsid w:val="00860C30"/>
    <w:rsid w:val="008632B4"/>
    <w:rsid w:val="0086447E"/>
    <w:rsid w:val="00865F58"/>
    <w:rsid w:val="008666F4"/>
    <w:rsid w:val="00867441"/>
    <w:rsid w:val="00867ADE"/>
    <w:rsid w:val="00870472"/>
    <w:rsid w:val="00870497"/>
    <w:rsid w:val="00870C26"/>
    <w:rsid w:val="008722CC"/>
    <w:rsid w:val="00872690"/>
    <w:rsid w:val="008746D3"/>
    <w:rsid w:val="008748B3"/>
    <w:rsid w:val="00874F7C"/>
    <w:rsid w:val="0087502A"/>
    <w:rsid w:val="008758C7"/>
    <w:rsid w:val="00876E4F"/>
    <w:rsid w:val="008771C3"/>
    <w:rsid w:val="0087746F"/>
    <w:rsid w:val="00877A83"/>
    <w:rsid w:val="00880B0B"/>
    <w:rsid w:val="008825E6"/>
    <w:rsid w:val="008845FE"/>
    <w:rsid w:val="00884F35"/>
    <w:rsid w:val="00885316"/>
    <w:rsid w:val="008867CD"/>
    <w:rsid w:val="00886C74"/>
    <w:rsid w:val="00892495"/>
    <w:rsid w:val="00892862"/>
    <w:rsid w:val="00892EAA"/>
    <w:rsid w:val="00893A11"/>
    <w:rsid w:val="008944D4"/>
    <w:rsid w:val="00894802"/>
    <w:rsid w:val="00895520"/>
    <w:rsid w:val="00895F1E"/>
    <w:rsid w:val="0089682A"/>
    <w:rsid w:val="00896BE6"/>
    <w:rsid w:val="008A4454"/>
    <w:rsid w:val="008A4762"/>
    <w:rsid w:val="008A55B3"/>
    <w:rsid w:val="008A58D7"/>
    <w:rsid w:val="008A5C50"/>
    <w:rsid w:val="008A6D6E"/>
    <w:rsid w:val="008A7460"/>
    <w:rsid w:val="008A7807"/>
    <w:rsid w:val="008B044E"/>
    <w:rsid w:val="008B08D1"/>
    <w:rsid w:val="008B126F"/>
    <w:rsid w:val="008B20A0"/>
    <w:rsid w:val="008B2F3A"/>
    <w:rsid w:val="008B3220"/>
    <w:rsid w:val="008B4261"/>
    <w:rsid w:val="008B4A1F"/>
    <w:rsid w:val="008B7A1B"/>
    <w:rsid w:val="008B7DFB"/>
    <w:rsid w:val="008C0145"/>
    <w:rsid w:val="008C0415"/>
    <w:rsid w:val="008C0B92"/>
    <w:rsid w:val="008C1CDC"/>
    <w:rsid w:val="008C2C34"/>
    <w:rsid w:val="008C34E7"/>
    <w:rsid w:val="008C391E"/>
    <w:rsid w:val="008C6077"/>
    <w:rsid w:val="008C61CD"/>
    <w:rsid w:val="008C69D3"/>
    <w:rsid w:val="008C7241"/>
    <w:rsid w:val="008C7991"/>
    <w:rsid w:val="008D00B5"/>
    <w:rsid w:val="008D0259"/>
    <w:rsid w:val="008D0BDF"/>
    <w:rsid w:val="008D0EF3"/>
    <w:rsid w:val="008D3E4F"/>
    <w:rsid w:val="008D49D2"/>
    <w:rsid w:val="008D4BBD"/>
    <w:rsid w:val="008E1290"/>
    <w:rsid w:val="008E232C"/>
    <w:rsid w:val="008E2EF7"/>
    <w:rsid w:val="008E2FAD"/>
    <w:rsid w:val="008E3349"/>
    <w:rsid w:val="008E482B"/>
    <w:rsid w:val="008E68CF"/>
    <w:rsid w:val="008F016F"/>
    <w:rsid w:val="008F0E59"/>
    <w:rsid w:val="008F21E0"/>
    <w:rsid w:val="008F2414"/>
    <w:rsid w:val="008F2688"/>
    <w:rsid w:val="008F2AA9"/>
    <w:rsid w:val="008F2D2E"/>
    <w:rsid w:val="008F3EC4"/>
    <w:rsid w:val="008F3FDF"/>
    <w:rsid w:val="008F47FF"/>
    <w:rsid w:val="008F4D09"/>
    <w:rsid w:val="008F4EDB"/>
    <w:rsid w:val="008F5E5B"/>
    <w:rsid w:val="008F691C"/>
    <w:rsid w:val="008F6FE0"/>
    <w:rsid w:val="00902499"/>
    <w:rsid w:val="0090425D"/>
    <w:rsid w:val="00905852"/>
    <w:rsid w:val="00905F8A"/>
    <w:rsid w:val="00906064"/>
    <w:rsid w:val="009121DB"/>
    <w:rsid w:val="009140A7"/>
    <w:rsid w:val="009141A3"/>
    <w:rsid w:val="00914362"/>
    <w:rsid w:val="009153E3"/>
    <w:rsid w:val="00916768"/>
    <w:rsid w:val="0092126B"/>
    <w:rsid w:val="00921622"/>
    <w:rsid w:val="00921E26"/>
    <w:rsid w:val="009238E7"/>
    <w:rsid w:val="00923AF5"/>
    <w:rsid w:val="00926CB8"/>
    <w:rsid w:val="009276DC"/>
    <w:rsid w:val="00930BB8"/>
    <w:rsid w:val="00930E12"/>
    <w:rsid w:val="00933AA5"/>
    <w:rsid w:val="009345C4"/>
    <w:rsid w:val="00934872"/>
    <w:rsid w:val="00934E1B"/>
    <w:rsid w:val="00934FD0"/>
    <w:rsid w:val="00936BEB"/>
    <w:rsid w:val="009430B3"/>
    <w:rsid w:val="00943284"/>
    <w:rsid w:val="00945035"/>
    <w:rsid w:val="00945F27"/>
    <w:rsid w:val="0094676A"/>
    <w:rsid w:val="0094779A"/>
    <w:rsid w:val="0095124E"/>
    <w:rsid w:val="0095414C"/>
    <w:rsid w:val="00954409"/>
    <w:rsid w:val="00954ECC"/>
    <w:rsid w:val="009550BF"/>
    <w:rsid w:val="009558C0"/>
    <w:rsid w:val="009558C9"/>
    <w:rsid w:val="009611C4"/>
    <w:rsid w:val="0096353E"/>
    <w:rsid w:val="009638B5"/>
    <w:rsid w:val="00963AC9"/>
    <w:rsid w:val="00963BE8"/>
    <w:rsid w:val="00965154"/>
    <w:rsid w:val="00966FA2"/>
    <w:rsid w:val="009720A1"/>
    <w:rsid w:val="00972FEC"/>
    <w:rsid w:val="009746BC"/>
    <w:rsid w:val="00980BAE"/>
    <w:rsid w:val="00982DFF"/>
    <w:rsid w:val="009830DC"/>
    <w:rsid w:val="009843F5"/>
    <w:rsid w:val="00984BE2"/>
    <w:rsid w:val="00985480"/>
    <w:rsid w:val="00985C2D"/>
    <w:rsid w:val="009864A7"/>
    <w:rsid w:val="00987374"/>
    <w:rsid w:val="0098794A"/>
    <w:rsid w:val="00992890"/>
    <w:rsid w:val="00992C43"/>
    <w:rsid w:val="00993EF2"/>
    <w:rsid w:val="00994B89"/>
    <w:rsid w:val="009A0724"/>
    <w:rsid w:val="009A141A"/>
    <w:rsid w:val="009A2D69"/>
    <w:rsid w:val="009A33CD"/>
    <w:rsid w:val="009A44A4"/>
    <w:rsid w:val="009A5785"/>
    <w:rsid w:val="009A634D"/>
    <w:rsid w:val="009A7AA0"/>
    <w:rsid w:val="009B0A44"/>
    <w:rsid w:val="009B249C"/>
    <w:rsid w:val="009B3EA7"/>
    <w:rsid w:val="009B3F15"/>
    <w:rsid w:val="009B5735"/>
    <w:rsid w:val="009B7777"/>
    <w:rsid w:val="009B7F8E"/>
    <w:rsid w:val="009C0C50"/>
    <w:rsid w:val="009C1B4A"/>
    <w:rsid w:val="009C1FB5"/>
    <w:rsid w:val="009C2690"/>
    <w:rsid w:val="009C40B6"/>
    <w:rsid w:val="009C4B20"/>
    <w:rsid w:val="009C526F"/>
    <w:rsid w:val="009C549D"/>
    <w:rsid w:val="009C62C6"/>
    <w:rsid w:val="009C6C58"/>
    <w:rsid w:val="009C798E"/>
    <w:rsid w:val="009C7C13"/>
    <w:rsid w:val="009D01B2"/>
    <w:rsid w:val="009D27F6"/>
    <w:rsid w:val="009D4BB7"/>
    <w:rsid w:val="009D5B52"/>
    <w:rsid w:val="009D5C9A"/>
    <w:rsid w:val="009D749D"/>
    <w:rsid w:val="009E017E"/>
    <w:rsid w:val="009E07DD"/>
    <w:rsid w:val="009E375F"/>
    <w:rsid w:val="009E388F"/>
    <w:rsid w:val="009E60FE"/>
    <w:rsid w:val="009E670F"/>
    <w:rsid w:val="009E75DD"/>
    <w:rsid w:val="009E772A"/>
    <w:rsid w:val="009F0959"/>
    <w:rsid w:val="009F0A11"/>
    <w:rsid w:val="009F0C01"/>
    <w:rsid w:val="009F1CA8"/>
    <w:rsid w:val="009F2035"/>
    <w:rsid w:val="009F2AA9"/>
    <w:rsid w:val="009F4A55"/>
    <w:rsid w:val="00A00FE2"/>
    <w:rsid w:val="00A02892"/>
    <w:rsid w:val="00A03229"/>
    <w:rsid w:val="00A0519E"/>
    <w:rsid w:val="00A0555D"/>
    <w:rsid w:val="00A05BDA"/>
    <w:rsid w:val="00A06BEC"/>
    <w:rsid w:val="00A1194A"/>
    <w:rsid w:val="00A12583"/>
    <w:rsid w:val="00A14B8B"/>
    <w:rsid w:val="00A168C9"/>
    <w:rsid w:val="00A16A6D"/>
    <w:rsid w:val="00A176CD"/>
    <w:rsid w:val="00A17D12"/>
    <w:rsid w:val="00A23490"/>
    <w:rsid w:val="00A23964"/>
    <w:rsid w:val="00A25624"/>
    <w:rsid w:val="00A264C3"/>
    <w:rsid w:val="00A271C9"/>
    <w:rsid w:val="00A308E7"/>
    <w:rsid w:val="00A32304"/>
    <w:rsid w:val="00A34AA1"/>
    <w:rsid w:val="00A3763D"/>
    <w:rsid w:val="00A37C1C"/>
    <w:rsid w:val="00A408ED"/>
    <w:rsid w:val="00A40CD0"/>
    <w:rsid w:val="00A41C92"/>
    <w:rsid w:val="00A41EA2"/>
    <w:rsid w:val="00A4333D"/>
    <w:rsid w:val="00A44304"/>
    <w:rsid w:val="00A45AEA"/>
    <w:rsid w:val="00A46D96"/>
    <w:rsid w:val="00A4761F"/>
    <w:rsid w:val="00A5203C"/>
    <w:rsid w:val="00A53AA8"/>
    <w:rsid w:val="00A54B10"/>
    <w:rsid w:val="00A54E56"/>
    <w:rsid w:val="00A553AA"/>
    <w:rsid w:val="00A56A27"/>
    <w:rsid w:val="00A5709B"/>
    <w:rsid w:val="00A574E3"/>
    <w:rsid w:val="00A57630"/>
    <w:rsid w:val="00A57F6C"/>
    <w:rsid w:val="00A600AC"/>
    <w:rsid w:val="00A60457"/>
    <w:rsid w:val="00A62581"/>
    <w:rsid w:val="00A629E7"/>
    <w:rsid w:val="00A63178"/>
    <w:rsid w:val="00A66D56"/>
    <w:rsid w:val="00A6718C"/>
    <w:rsid w:val="00A672D4"/>
    <w:rsid w:val="00A67ACE"/>
    <w:rsid w:val="00A7043E"/>
    <w:rsid w:val="00A704A1"/>
    <w:rsid w:val="00A712AE"/>
    <w:rsid w:val="00A7214E"/>
    <w:rsid w:val="00A72EA4"/>
    <w:rsid w:val="00A72F2D"/>
    <w:rsid w:val="00A7366F"/>
    <w:rsid w:val="00A73ACD"/>
    <w:rsid w:val="00A755C0"/>
    <w:rsid w:val="00A75734"/>
    <w:rsid w:val="00A75901"/>
    <w:rsid w:val="00A75C43"/>
    <w:rsid w:val="00A7721E"/>
    <w:rsid w:val="00A77E32"/>
    <w:rsid w:val="00A80840"/>
    <w:rsid w:val="00A809AD"/>
    <w:rsid w:val="00A81624"/>
    <w:rsid w:val="00A81E64"/>
    <w:rsid w:val="00A82659"/>
    <w:rsid w:val="00A8285E"/>
    <w:rsid w:val="00A82C54"/>
    <w:rsid w:val="00A83D18"/>
    <w:rsid w:val="00A84812"/>
    <w:rsid w:val="00A8483E"/>
    <w:rsid w:val="00A85925"/>
    <w:rsid w:val="00A85AD2"/>
    <w:rsid w:val="00A86AB4"/>
    <w:rsid w:val="00A86AB8"/>
    <w:rsid w:val="00A871E6"/>
    <w:rsid w:val="00A879F6"/>
    <w:rsid w:val="00A90460"/>
    <w:rsid w:val="00A907F7"/>
    <w:rsid w:val="00A90F0C"/>
    <w:rsid w:val="00A92261"/>
    <w:rsid w:val="00A9249C"/>
    <w:rsid w:val="00A9473D"/>
    <w:rsid w:val="00A94C0F"/>
    <w:rsid w:val="00A953AC"/>
    <w:rsid w:val="00A9637C"/>
    <w:rsid w:val="00A9775C"/>
    <w:rsid w:val="00AA1E85"/>
    <w:rsid w:val="00AA22AB"/>
    <w:rsid w:val="00AA2BE6"/>
    <w:rsid w:val="00AA38E0"/>
    <w:rsid w:val="00AA38F0"/>
    <w:rsid w:val="00AA4651"/>
    <w:rsid w:val="00AA639D"/>
    <w:rsid w:val="00AA73B9"/>
    <w:rsid w:val="00AA749D"/>
    <w:rsid w:val="00AB068E"/>
    <w:rsid w:val="00AB0B7D"/>
    <w:rsid w:val="00AB5890"/>
    <w:rsid w:val="00AB615D"/>
    <w:rsid w:val="00AB72F4"/>
    <w:rsid w:val="00AB7BEC"/>
    <w:rsid w:val="00AB7D28"/>
    <w:rsid w:val="00AC2C8E"/>
    <w:rsid w:val="00AC3458"/>
    <w:rsid w:val="00AC3699"/>
    <w:rsid w:val="00AC48E6"/>
    <w:rsid w:val="00AC6465"/>
    <w:rsid w:val="00AC65F7"/>
    <w:rsid w:val="00AC7B71"/>
    <w:rsid w:val="00AD0AF4"/>
    <w:rsid w:val="00AD1915"/>
    <w:rsid w:val="00AD312F"/>
    <w:rsid w:val="00AD444C"/>
    <w:rsid w:val="00AE1DBF"/>
    <w:rsid w:val="00AE25E5"/>
    <w:rsid w:val="00AE4EB8"/>
    <w:rsid w:val="00AE7569"/>
    <w:rsid w:val="00AF00A3"/>
    <w:rsid w:val="00AF04AA"/>
    <w:rsid w:val="00AF07BB"/>
    <w:rsid w:val="00AF0984"/>
    <w:rsid w:val="00AF13EE"/>
    <w:rsid w:val="00AF18FF"/>
    <w:rsid w:val="00AF2511"/>
    <w:rsid w:val="00AF2B6C"/>
    <w:rsid w:val="00AF2C54"/>
    <w:rsid w:val="00AF3A43"/>
    <w:rsid w:val="00AF7282"/>
    <w:rsid w:val="00B007B8"/>
    <w:rsid w:val="00B00F2B"/>
    <w:rsid w:val="00B0109B"/>
    <w:rsid w:val="00B0472D"/>
    <w:rsid w:val="00B05736"/>
    <w:rsid w:val="00B05C85"/>
    <w:rsid w:val="00B10675"/>
    <w:rsid w:val="00B11616"/>
    <w:rsid w:val="00B12122"/>
    <w:rsid w:val="00B13FA7"/>
    <w:rsid w:val="00B14C06"/>
    <w:rsid w:val="00B14E77"/>
    <w:rsid w:val="00B15446"/>
    <w:rsid w:val="00B157FB"/>
    <w:rsid w:val="00B15D22"/>
    <w:rsid w:val="00B20D97"/>
    <w:rsid w:val="00B21D38"/>
    <w:rsid w:val="00B21D5D"/>
    <w:rsid w:val="00B26516"/>
    <w:rsid w:val="00B2680D"/>
    <w:rsid w:val="00B278B9"/>
    <w:rsid w:val="00B3138E"/>
    <w:rsid w:val="00B3357C"/>
    <w:rsid w:val="00B340FF"/>
    <w:rsid w:val="00B34E81"/>
    <w:rsid w:val="00B359D0"/>
    <w:rsid w:val="00B3681A"/>
    <w:rsid w:val="00B372F1"/>
    <w:rsid w:val="00B40661"/>
    <w:rsid w:val="00B4508F"/>
    <w:rsid w:val="00B47A43"/>
    <w:rsid w:val="00B51EBA"/>
    <w:rsid w:val="00B52502"/>
    <w:rsid w:val="00B529B8"/>
    <w:rsid w:val="00B52B7B"/>
    <w:rsid w:val="00B531DE"/>
    <w:rsid w:val="00B558CC"/>
    <w:rsid w:val="00B55D7F"/>
    <w:rsid w:val="00B562CF"/>
    <w:rsid w:val="00B57F07"/>
    <w:rsid w:val="00B62BD0"/>
    <w:rsid w:val="00B63172"/>
    <w:rsid w:val="00B63224"/>
    <w:rsid w:val="00B6527E"/>
    <w:rsid w:val="00B663A4"/>
    <w:rsid w:val="00B66406"/>
    <w:rsid w:val="00B67014"/>
    <w:rsid w:val="00B67064"/>
    <w:rsid w:val="00B674A2"/>
    <w:rsid w:val="00B70280"/>
    <w:rsid w:val="00B70875"/>
    <w:rsid w:val="00B7158D"/>
    <w:rsid w:val="00B71B9E"/>
    <w:rsid w:val="00B74340"/>
    <w:rsid w:val="00B74533"/>
    <w:rsid w:val="00B74B0C"/>
    <w:rsid w:val="00B74FF3"/>
    <w:rsid w:val="00B75E22"/>
    <w:rsid w:val="00B7785B"/>
    <w:rsid w:val="00B779F0"/>
    <w:rsid w:val="00B77BB0"/>
    <w:rsid w:val="00B77F5F"/>
    <w:rsid w:val="00B8166E"/>
    <w:rsid w:val="00B81B1A"/>
    <w:rsid w:val="00B86DCC"/>
    <w:rsid w:val="00B873EE"/>
    <w:rsid w:val="00B87F3F"/>
    <w:rsid w:val="00B9093A"/>
    <w:rsid w:val="00B91A7B"/>
    <w:rsid w:val="00B94A7F"/>
    <w:rsid w:val="00B96E13"/>
    <w:rsid w:val="00B96FE3"/>
    <w:rsid w:val="00B97339"/>
    <w:rsid w:val="00BA0259"/>
    <w:rsid w:val="00BA1178"/>
    <w:rsid w:val="00BA2D20"/>
    <w:rsid w:val="00BA4497"/>
    <w:rsid w:val="00BA5564"/>
    <w:rsid w:val="00BA5E31"/>
    <w:rsid w:val="00BB06EE"/>
    <w:rsid w:val="00BB1344"/>
    <w:rsid w:val="00BB20AF"/>
    <w:rsid w:val="00BB27E8"/>
    <w:rsid w:val="00BB3F51"/>
    <w:rsid w:val="00BB4D24"/>
    <w:rsid w:val="00BB6595"/>
    <w:rsid w:val="00BC04E7"/>
    <w:rsid w:val="00BC109A"/>
    <w:rsid w:val="00BC1312"/>
    <w:rsid w:val="00BC1322"/>
    <w:rsid w:val="00BC1781"/>
    <w:rsid w:val="00BC26A2"/>
    <w:rsid w:val="00BC29C4"/>
    <w:rsid w:val="00BC3033"/>
    <w:rsid w:val="00BC5B76"/>
    <w:rsid w:val="00BC660C"/>
    <w:rsid w:val="00BC7417"/>
    <w:rsid w:val="00BC7EBE"/>
    <w:rsid w:val="00BD059B"/>
    <w:rsid w:val="00BD0C9A"/>
    <w:rsid w:val="00BD0F6A"/>
    <w:rsid w:val="00BD2566"/>
    <w:rsid w:val="00BD3D8B"/>
    <w:rsid w:val="00BE1B6A"/>
    <w:rsid w:val="00BE28D4"/>
    <w:rsid w:val="00BE529C"/>
    <w:rsid w:val="00BE53A2"/>
    <w:rsid w:val="00BE582D"/>
    <w:rsid w:val="00BE7FC7"/>
    <w:rsid w:val="00BF01BD"/>
    <w:rsid w:val="00BF065E"/>
    <w:rsid w:val="00BF202C"/>
    <w:rsid w:val="00BF3E53"/>
    <w:rsid w:val="00BF5211"/>
    <w:rsid w:val="00BF7A0A"/>
    <w:rsid w:val="00BF7FAC"/>
    <w:rsid w:val="00C0316E"/>
    <w:rsid w:val="00C038F7"/>
    <w:rsid w:val="00C06326"/>
    <w:rsid w:val="00C063E8"/>
    <w:rsid w:val="00C1308C"/>
    <w:rsid w:val="00C13B6A"/>
    <w:rsid w:val="00C151B6"/>
    <w:rsid w:val="00C15DF6"/>
    <w:rsid w:val="00C16B00"/>
    <w:rsid w:val="00C1759A"/>
    <w:rsid w:val="00C17991"/>
    <w:rsid w:val="00C230AA"/>
    <w:rsid w:val="00C256B3"/>
    <w:rsid w:val="00C2677D"/>
    <w:rsid w:val="00C31D36"/>
    <w:rsid w:val="00C3264A"/>
    <w:rsid w:val="00C32CEF"/>
    <w:rsid w:val="00C33FE1"/>
    <w:rsid w:val="00C34143"/>
    <w:rsid w:val="00C359BD"/>
    <w:rsid w:val="00C35C39"/>
    <w:rsid w:val="00C3633F"/>
    <w:rsid w:val="00C415AF"/>
    <w:rsid w:val="00C447EA"/>
    <w:rsid w:val="00C45022"/>
    <w:rsid w:val="00C45237"/>
    <w:rsid w:val="00C45D86"/>
    <w:rsid w:val="00C47D14"/>
    <w:rsid w:val="00C50BDE"/>
    <w:rsid w:val="00C50BFF"/>
    <w:rsid w:val="00C50CC4"/>
    <w:rsid w:val="00C53015"/>
    <w:rsid w:val="00C537D9"/>
    <w:rsid w:val="00C5393C"/>
    <w:rsid w:val="00C56D20"/>
    <w:rsid w:val="00C575D4"/>
    <w:rsid w:val="00C60408"/>
    <w:rsid w:val="00C606D9"/>
    <w:rsid w:val="00C613B5"/>
    <w:rsid w:val="00C62C1D"/>
    <w:rsid w:val="00C63893"/>
    <w:rsid w:val="00C638AA"/>
    <w:rsid w:val="00C645C1"/>
    <w:rsid w:val="00C66248"/>
    <w:rsid w:val="00C663A6"/>
    <w:rsid w:val="00C672C9"/>
    <w:rsid w:val="00C71A74"/>
    <w:rsid w:val="00C721BD"/>
    <w:rsid w:val="00C7450F"/>
    <w:rsid w:val="00C746B2"/>
    <w:rsid w:val="00C747FA"/>
    <w:rsid w:val="00C748DC"/>
    <w:rsid w:val="00C74D15"/>
    <w:rsid w:val="00C75601"/>
    <w:rsid w:val="00C77A62"/>
    <w:rsid w:val="00C77BD9"/>
    <w:rsid w:val="00C80F9F"/>
    <w:rsid w:val="00C81D57"/>
    <w:rsid w:val="00C83735"/>
    <w:rsid w:val="00C85478"/>
    <w:rsid w:val="00C85896"/>
    <w:rsid w:val="00C85B22"/>
    <w:rsid w:val="00C860D9"/>
    <w:rsid w:val="00C86237"/>
    <w:rsid w:val="00C873D7"/>
    <w:rsid w:val="00C873F0"/>
    <w:rsid w:val="00C905B2"/>
    <w:rsid w:val="00C9116B"/>
    <w:rsid w:val="00C91E28"/>
    <w:rsid w:val="00C93539"/>
    <w:rsid w:val="00C9473D"/>
    <w:rsid w:val="00C94D14"/>
    <w:rsid w:val="00C96353"/>
    <w:rsid w:val="00C965AA"/>
    <w:rsid w:val="00C970EE"/>
    <w:rsid w:val="00C974A7"/>
    <w:rsid w:val="00CA0194"/>
    <w:rsid w:val="00CA159A"/>
    <w:rsid w:val="00CA1969"/>
    <w:rsid w:val="00CA1DDC"/>
    <w:rsid w:val="00CA271B"/>
    <w:rsid w:val="00CA2B7E"/>
    <w:rsid w:val="00CA3488"/>
    <w:rsid w:val="00CA38B7"/>
    <w:rsid w:val="00CA3A14"/>
    <w:rsid w:val="00CA3AE7"/>
    <w:rsid w:val="00CA7CDF"/>
    <w:rsid w:val="00CB113A"/>
    <w:rsid w:val="00CB12A0"/>
    <w:rsid w:val="00CB1606"/>
    <w:rsid w:val="00CB18A6"/>
    <w:rsid w:val="00CB34F8"/>
    <w:rsid w:val="00CB48AE"/>
    <w:rsid w:val="00CB4E30"/>
    <w:rsid w:val="00CC0D36"/>
    <w:rsid w:val="00CC35F4"/>
    <w:rsid w:val="00CC4BFD"/>
    <w:rsid w:val="00CD4055"/>
    <w:rsid w:val="00CD4D6B"/>
    <w:rsid w:val="00CD5400"/>
    <w:rsid w:val="00CD5BEE"/>
    <w:rsid w:val="00CD7D5D"/>
    <w:rsid w:val="00CE042C"/>
    <w:rsid w:val="00CE0A02"/>
    <w:rsid w:val="00CE12D9"/>
    <w:rsid w:val="00CE21E9"/>
    <w:rsid w:val="00CE2274"/>
    <w:rsid w:val="00CE2CAD"/>
    <w:rsid w:val="00CE2DE0"/>
    <w:rsid w:val="00CE52D1"/>
    <w:rsid w:val="00CE6788"/>
    <w:rsid w:val="00CE6E35"/>
    <w:rsid w:val="00CE79EC"/>
    <w:rsid w:val="00CF0158"/>
    <w:rsid w:val="00CF01BF"/>
    <w:rsid w:val="00CF0507"/>
    <w:rsid w:val="00CF0ECE"/>
    <w:rsid w:val="00CF18BD"/>
    <w:rsid w:val="00CF19EF"/>
    <w:rsid w:val="00CF33D1"/>
    <w:rsid w:val="00CF3AC6"/>
    <w:rsid w:val="00CF3B76"/>
    <w:rsid w:val="00CF3E30"/>
    <w:rsid w:val="00CF4B15"/>
    <w:rsid w:val="00CF5C03"/>
    <w:rsid w:val="00CF6403"/>
    <w:rsid w:val="00CF6EDC"/>
    <w:rsid w:val="00CF7599"/>
    <w:rsid w:val="00D01240"/>
    <w:rsid w:val="00D023C5"/>
    <w:rsid w:val="00D03420"/>
    <w:rsid w:val="00D04552"/>
    <w:rsid w:val="00D0563D"/>
    <w:rsid w:val="00D06C0D"/>
    <w:rsid w:val="00D104C2"/>
    <w:rsid w:val="00D1143F"/>
    <w:rsid w:val="00D1236E"/>
    <w:rsid w:val="00D128F6"/>
    <w:rsid w:val="00D13642"/>
    <w:rsid w:val="00D14D87"/>
    <w:rsid w:val="00D155C2"/>
    <w:rsid w:val="00D15811"/>
    <w:rsid w:val="00D169CF"/>
    <w:rsid w:val="00D201DD"/>
    <w:rsid w:val="00D2069E"/>
    <w:rsid w:val="00D20B38"/>
    <w:rsid w:val="00D22A63"/>
    <w:rsid w:val="00D23544"/>
    <w:rsid w:val="00D23E3B"/>
    <w:rsid w:val="00D244B3"/>
    <w:rsid w:val="00D248EA"/>
    <w:rsid w:val="00D251BA"/>
    <w:rsid w:val="00D26DE2"/>
    <w:rsid w:val="00D27260"/>
    <w:rsid w:val="00D31069"/>
    <w:rsid w:val="00D32F9A"/>
    <w:rsid w:val="00D33E39"/>
    <w:rsid w:val="00D3587B"/>
    <w:rsid w:val="00D360BD"/>
    <w:rsid w:val="00D36719"/>
    <w:rsid w:val="00D36B3B"/>
    <w:rsid w:val="00D37286"/>
    <w:rsid w:val="00D405D7"/>
    <w:rsid w:val="00D409ED"/>
    <w:rsid w:val="00D4107C"/>
    <w:rsid w:val="00D42C30"/>
    <w:rsid w:val="00D44240"/>
    <w:rsid w:val="00D46627"/>
    <w:rsid w:val="00D506C4"/>
    <w:rsid w:val="00D510BD"/>
    <w:rsid w:val="00D510E4"/>
    <w:rsid w:val="00D515EE"/>
    <w:rsid w:val="00D53318"/>
    <w:rsid w:val="00D55AD5"/>
    <w:rsid w:val="00D55CDD"/>
    <w:rsid w:val="00D56841"/>
    <w:rsid w:val="00D57277"/>
    <w:rsid w:val="00D61010"/>
    <w:rsid w:val="00D6367E"/>
    <w:rsid w:val="00D647F2"/>
    <w:rsid w:val="00D6639F"/>
    <w:rsid w:val="00D70381"/>
    <w:rsid w:val="00D7044B"/>
    <w:rsid w:val="00D719DC"/>
    <w:rsid w:val="00D7622C"/>
    <w:rsid w:val="00D840AE"/>
    <w:rsid w:val="00D8467F"/>
    <w:rsid w:val="00D84A9C"/>
    <w:rsid w:val="00D86A38"/>
    <w:rsid w:val="00D879D0"/>
    <w:rsid w:val="00D87ACA"/>
    <w:rsid w:val="00D9013E"/>
    <w:rsid w:val="00D917B3"/>
    <w:rsid w:val="00D97A4D"/>
    <w:rsid w:val="00D97B93"/>
    <w:rsid w:val="00D97F91"/>
    <w:rsid w:val="00DA06B6"/>
    <w:rsid w:val="00DA0767"/>
    <w:rsid w:val="00DA0B8B"/>
    <w:rsid w:val="00DA178F"/>
    <w:rsid w:val="00DA17D7"/>
    <w:rsid w:val="00DA2283"/>
    <w:rsid w:val="00DA26D9"/>
    <w:rsid w:val="00DA4F0A"/>
    <w:rsid w:val="00DA51F6"/>
    <w:rsid w:val="00DA570B"/>
    <w:rsid w:val="00DB0040"/>
    <w:rsid w:val="00DB24A3"/>
    <w:rsid w:val="00DB3908"/>
    <w:rsid w:val="00DB4CC4"/>
    <w:rsid w:val="00DB4E52"/>
    <w:rsid w:val="00DB698D"/>
    <w:rsid w:val="00DB6C2F"/>
    <w:rsid w:val="00DB72F5"/>
    <w:rsid w:val="00DC0532"/>
    <w:rsid w:val="00DC1080"/>
    <w:rsid w:val="00DC1756"/>
    <w:rsid w:val="00DC19ED"/>
    <w:rsid w:val="00DC34D6"/>
    <w:rsid w:val="00DC3C66"/>
    <w:rsid w:val="00DC3DFB"/>
    <w:rsid w:val="00DC4DAE"/>
    <w:rsid w:val="00DC7E69"/>
    <w:rsid w:val="00DD0769"/>
    <w:rsid w:val="00DD4E9C"/>
    <w:rsid w:val="00DD6A8C"/>
    <w:rsid w:val="00DE0C90"/>
    <w:rsid w:val="00DE115A"/>
    <w:rsid w:val="00DE147E"/>
    <w:rsid w:val="00DE1FBD"/>
    <w:rsid w:val="00DE2D1F"/>
    <w:rsid w:val="00DE3A40"/>
    <w:rsid w:val="00DE593C"/>
    <w:rsid w:val="00DE6062"/>
    <w:rsid w:val="00DE61BE"/>
    <w:rsid w:val="00DE6C47"/>
    <w:rsid w:val="00DE7247"/>
    <w:rsid w:val="00DE7C4B"/>
    <w:rsid w:val="00DE7D17"/>
    <w:rsid w:val="00DE7F4F"/>
    <w:rsid w:val="00DF0449"/>
    <w:rsid w:val="00DF0B74"/>
    <w:rsid w:val="00DF18CC"/>
    <w:rsid w:val="00DF19AD"/>
    <w:rsid w:val="00DF1CD8"/>
    <w:rsid w:val="00DF2BA1"/>
    <w:rsid w:val="00DF319E"/>
    <w:rsid w:val="00DF7F52"/>
    <w:rsid w:val="00E013FE"/>
    <w:rsid w:val="00E01ED1"/>
    <w:rsid w:val="00E01FB3"/>
    <w:rsid w:val="00E02259"/>
    <w:rsid w:val="00E04C82"/>
    <w:rsid w:val="00E056AB"/>
    <w:rsid w:val="00E06427"/>
    <w:rsid w:val="00E06F36"/>
    <w:rsid w:val="00E10500"/>
    <w:rsid w:val="00E10744"/>
    <w:rsid w:val="00E10CE5"/>
    <w:rsid w:val="00E1156F"/>
    <w:rsid w:val="00E11D2A"/>
    <w:rsid w:val="00E13380"/>
    <w:rsid w:val="00E139FA"/>
    <w:rsid w:val="00E166A0"/>
    <w:rsid w:val="00E16960"/>
    <w:rsid w:val="00E17F78"/>
    <w:rsid w:val="00E2007F"/>
    <w:rsid w:val="00E20208"/>
    <w:rsid w:val="00E20BAB"/>
    <w:rsid w:val="00E22CCF"/>
    <w:rsid w:val="00E23D2A"/>
    <w:rsid w:val="00E24664"/>
    <w:rsid w:val="00E2469C"/>
    <w:rsid w:val="00E3159B"/>
    <w:rsid w:val="00E31A67"/>
    <w:rsid w:val="00E32B24"/>
    <w:rsid w:val="00E32BD7"/>
    <w:rsid w:val="00E33362"/>
    <w:rsid w:val="00E337F8"/>
    <w:rsid w:val="00E34B0C"/>
    <w:rsid w:val="00E3549C"/>
    <w:rsid w:val="00E36A4B"/>
    <w:rsid w:val="00E36C7B"/>
    <w:rsid w:val="00E37FC4"/>
    <w:rsid w:val="00E40572"/>
    <w:rsid w:val="00E40C87"/>
    <w:rsid w:val="00E4134B"/>
    <w:rsid w:val="00E41766"/>
    <w:rsid w:val="00E42222"/>
    <w:rsid w:val="00E433D7"/>
    <w:rsid w:val="00E434AF"/>
    <w:rsid w:val="00E437F9"/>
    <w:rsid w:val="00E441A9"/>
    <w:rsid w:val="00E451D0"/>
    <w:rsid w:val="00E45535"/>
    <w:rsid w:val="00E4734B"/>
    <w:rsid w:val="00E47D9D"/>
    <w:rsid w:val="00E50442"/>
    <w:rsid w:val="00E507E4"/>
    <w:rsid w:val="00E50C93"/>
    <w:rsid w:val="00E5171D"/>
    <w:rsid w:val="00E533B2"/>
    <w:rsid w:val="00E53B7B"/>
    <w:rsid w:val="00E54250"/>
    <w:rsid w:val="00E547D8"/>
    <w:rsid w:val="00E5494F"/>
    <w:rsid w:val="00E557CE"/>
    <w:rsid w:val="00E55B6F"/>
    <w:rsid w:val="00E5623C"/>
    <w:rsid w:val="00E56866"/>
    <w:rsid w:val="00E57080"/>
    <w:rsid w:val="00E57284"/>
    <w:rsid w:val="00E57A4A"/>
    <w:rsid w:val="00E62E43"/>
    <w:rsid w:val="00E64B3B"/>
    <w:rsid w:val="00E67AA3"/>
    <w:rsid w:val="00E70530"/>
    <w:rsid w:val="00E71276"/>
    <w:rsid w:val="00E72C20"/>
    <w:rsid w:val="00E73F92"/>
    <w:rsid w:val="00E74A59"/>
    <w:rsid w:val="00E77E4C"/>
    <w:rsid w:val="00E803B6"/>
    <w:rsid w:val="00E80A3C"/>
    <w:rsid w:val="00E81064"/>
    <w:rsid w:val="00E81C8C"/>
    <w:rsid w:val="00E83E08"/>
    <w:rsid w:val="00E84266"/>
    <w:rsid w:val="00E85063"/>
    <w:rsid w:val="00E862AD"/>
    <w:rsid w:val="00E86839"/>
    <w:rsid w:val="00E86F16"/>
    <w:rsid w:val="00E903EB"/>
    <w:rsid w:val="00E91F59"/>
    <w:rsid w:val="00E92206"/>
    <w:rsid w:val="00E922F1"/>
    <w:rsid w:val="00E92F29"/>
    <w:rsid w:val="00E938D7"/>
    <w:rsid w:val="00E95169"/>
    <w:rsid w:val="00E958EE"/>
    <w:rsid w:val="00E97111"/>
    <w:rsid w:val="00E971C0"/>
    <w:rsid w:val="00E97DEE"/>
    <w:rsid w:val="00E97FDA"/>
    <w:rsid w:val="00EA1E30"/>
    <w:rsid w:val="00EA2C8F"/>
    <w:rsid w:val="00EA35D0"/>
    <w:rsid w:val="00EA5448"/>
    <w:rsid w:val="00EA6182"/>
    <w:rsid w:val="00EA61B8"/>
    <w:rsid w:val="00EB09C2"/>
    <w:rsid w:val="00EB0CCC"/>
    <w:rsid w:val="00EB1185"/>
    <w:rsid w:val="00EB2334"/>
    <w:rsid w:val="00EB3DAB"/>
    <w:rsid w:val="00EB5C2A"/>
    <w:rsid w:val="00EB6A1D"/>
    <w:rsid w:val="00EB75F0"/>
    <w:rsid w:val="00EC1692"/>
    <w:rsid w:val="00EC356B"/>
    <w:rsid w:val="00EC400E"/>
    <w:rsid w:val="00EC50F3"/>
    <w:rsid w:val="00EC537D"/>
    <w:rsid w:val="00EC5513"/>
    <w:rsid w:val="00EC71FC"/>
    <w:rsid w:val="00EC74AE"/>
    <w:rsid w:val="00EC7ADF"/>
    <w:rsid w:val="00EC7B6A"/>
    <w:rsid w:val="00ED0A94"/>
    <w:rsid w:val="00ED0C6D"/>
    <w:rsid w:val="00ED1778"/>
    <w:rsid w:val="00ED26EE"/>
    <w:rsid w:val="00ED38EB"/>
    <w:rsid w:val="00ED4CE7"/>
    <w:rsid w:val="00ED52A1"/>
    <w:rsid w:val="00ED5860"/>
    <w:rsid w:val="00ED5EDC"/>
    <w:rsid w:val="00ED66C7"/>
    <w:rsid w:val="00ED6FB3"/>
    <w:rsid w:val="00ED786F"/>
    <w:rsid w:val="00EE14D6"/>
    <w:rsid w:val="00EE26BF"/>
    <w:rsid w:val="00EE558B"/>
    <w:rsid w:val="00EF1173"/>
    <w:rsid w:val="00EF2299"/>
    <w:rsid w:val="00EF3192"/>
    <w:rsid w:val="00EF3790"/>
    <w:rsid w:val="00EF4AA8"/>
    <w:rsid w:val="00EF6C53"/>
    <w:rsid w:val="00EF6ECD"/>
    <w:rsid w:val="00EF7252"/>
    <w:rsid w:val="00F010A6"/>
    <w:rsid w:val="00F01232"/>
    <w:rsid w:val="00F015E4"/>
    <w:rsid w:val="00F024EA"/>
    <w:rsid w:val="00F02A70"/>
    <w:rsid w:val="00F034CC"/>
    <w:rsid w:val="00F0410A"/>
    <w:rsid w:val="00F06C19"/>
    <w:rsid w:val="00F071CC"/>
    <w:rsid w:val="00F0758D"/>
    <w:rsid w:val="00F11029"/>
    <w:rsid w:val="00F1124B"/>
    <w:rsid w:val="00F12C32"/>
    <w:rsid w:val="00F13106"/>
    <w:rsid w:val="00F13193"/>
    <w:rsid w:val="00F13A6A"/>
    <w:rsid w:val="00F141A1"/>
    <w:rsid w:val="00F1584C"/>
    <w:rsid w:val="00F16996"/>
    <w:rsid w:val="00F200C7"/>
    <w:rsid w:val="00F213F2"/>
    <w:rsid w:val="00F234E5"/>
    <w:rsid w:val="00F23701"/>
    <w:rsid w:val="00F25902"/>
    <w:rsid w:val="00F26E17"/>
    <w:rsid w:val="00F32063"/>
    <w:rsid w:val="00F34332"/>
    <w:rsid w:val="00F352DE"/>
    <w:rsid w:val="00F36DA0"/>
    <w:rsid w:val="00F37813"/>
    <w:rsid w:val="00F41348"/>
    <w:rsid w:val="00F4283B"/>
    <w:rsid w:val="00F4346F"/>
    <w:rsid w:val="00F43698"/>
    <w:rsid w:val="00F44106"/>
    <w:rsid w:val="00F45CB8"/>
    <w:rsid w:val="00F46CC3"/>
    <w:rsid w:val="00F50FE6"/>
    <w:rsid w:val="00F514B2"/>
    <w:rsid w:val="00F51D1B"/>
    <w:rsid w:val="00F54482"/>
    <w:rsid w:val="00F54ED8"/>
    <w:rsid w:val="00F56280"/>
    <w:rsid w:val="00F56992"/>
    <w:rsid w:val="00F56B30"/>
    <w:rsid w:val="00F57DE8"/>
    <w:rsid w:val="00F60C2E"/>
    <w:rsid w:val="00F614C1"/>
    <w:rsid w:val="00F6326A"/>
    <w:rsid w:val="00F63870"/>
    <w:rsid w:val="00F6389B"/>
    <w:rsid w:val="00F638A4"/>
    <w:rsid w:val="00F6496E"/>
    <w:rsid w:val="00F64DCD"/>
    <w:rsid w:val="00F66098"/>
    <w:rsid w:val="00F67320"/>
    <w:rsid w:val="00F67A63"/>
    <w:rsid w:val="00F709FA"/>
    <w:rsid w:val="00F70D01"/>
    <w:rsid w:val="00F71B38"/>
    <w:rsid w:val="00F71CFD"/>
    <w:rsid w:val="00F72787"/>
    <w:rsid w:val="00F74564"/>
    <w:rsid w:val="00F7521B"/>
    <w:rsid w:val="00F75D56"/>
    <w:rsid w:val="00F76A55"/>
    <w:rsid w:val="00F76B1B"/>
    <w:rsid w:val="00F77DE9"/>
    <w:rsid w:val="00F80528"/>
    <w:rsid w:val="00F81B98"/>
    <w:rsid w:val="00F820F2"/>
    <w:rsid w:val="00F82629"/>
    <w:rsid w:val="00F826D4"/>
    <w:rsid w:val="00F82AB6"/>
    <w:rsid w:val="00F82ECF"/>
    <w:rsid w:val="00F840EA"/>
    <w:rsid w:val="00F84B97"/>
    <w:rsid w:val="00F84C35"/>
    <w:rsid w:val="00F85FC5"/>
    <w:rsid w:val="00F8766A"/>
    <w:rsid w:val="00F87672"/>
    <w:rsid w:val="00F87941"/>
    <w:rsid w:val="00F917DD"/>
    <w:rsid w:val="00F93021"/>
    <w:rsid w:val="00F9491A"/>
    <w:rsid w:val="00FA0A6C"/>
    <w:rsid w:val="00FA43E5"/>
    <w:rsid w:val="00FA4AFE"/>
    <w:rsid w:val="00FA5289"/>
    <w:rsid w:val="00FA5846"/>
    <w:rsid w:val="00FA64D9"/>
    <w:rsid w:val="00FB044D"/>
    <w:rsid w:val="00FB07B0"/>
    <w:rsid w:val="00FB08A0"/>
    <w:rsid w:val="00FB1F2D"/>
    <w:rsid w:val="00FB371F"/>
    <w:rsid w:val="00FB3827"/>
    <w:rsid w:val="00FB3F01"/>
    <w:rsid w:val="00FB436A"/>
    <w:rsid w:val="00FB470A"/>
    <w:rsid w:val="00FB4FC0"/>
    <w:rsid w:val="00FB5772"/>
    <w:rsid w:val="00FB706A"/>
    <w:rsid w:val="00FC06E7"/>
    <w:rsid w:val="00FC1165"/>
    <w:rsid w:val="00FC30CF"/>
    <w:rsid w:val="00FC5336"/>
    <w:rsid w:val="00FC6D20"/>
    <w:rsid w:val="00FC7401"/>
    <w:rsid w:val="00FC7673"/>
    <w:rsid w:val="00FC76A1"/>
    <w:rsid w:val="00FC7E1C"/>
    <w:rsid w:val="00FD08D0"/>
    <w:rsid w:val="00FD43C1"/>
    <w:rsid w:val="00FD602B"/>
    <w:rsid w:val="00FD6223"/>
    <w:rsid w:val="00FD710D"/>
    <w:rsid w:val="00FD76DB"/>
    <w:rsid w:val="00FE0161"/>
    <w:rsid w:val="00FE0528"/>
    <w:rsid w:val="00FE2D76"/>
    <w:rsid w:val="00FE47DA"/>
    <w:rsid w:val="00FE4D7D"/>
    <w:rsid w:val="00FE6E2C"/>
    <w:rsid w:val="00FF11E2"/>
    <w:rsid w:val="00FF1A63"/>
    <w:rsid w:val="00FF1EB8"/>
    <w:rsid w:val="00FF3A72"/>
    <w:rsid w:val="00FF3F92"/>
    <w:rsid w:val="00FF45F9"/>
    <w:rsid w:val="00FF7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F5CA2E"/>
  <w15:docId w15:val="{005FEB9F-A3D8-4752-93D8-458F9B11B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539"/>
    <w:pPr>
      <w:spacing w:after="120"/>
    </w:pPr>
  </w:style>
  <w:style w:type="paragraph" w:styleId="Heading1">
    <w:name w:val="heading 1"/>
    <w:basedOn w:val="Normal"/>
    <w:next w:val="Normal"/>
    <w:autoRedefine/>
    <w:qFormat/>
    <w:rsid w:val="000833D5"/>
    <w:pPr>
      <w:keepNext/>
      <w:keepLines/>
      <w:pageBreakBefore/>
      <w:numPr>
        <w:numId w:val="2"/>
      </w:numPr>
      <w:pBdr>
        <w:bottom w:val="single" w:sz="12" w:space="1" w:color="auto"/>
      </w:pBdr>
      <w:spacing w:before="240"/>
      <w:outlineLvl w:val="0"/>
    </w:pPr>
    <w:rPr>
      <w:rFonts w:ascii="Arial" w:hAnsi="Arial"/>
      <w:b/>
      <w:i/>
      <w:color w:val="0000FF"/>
      <w:sz w:val="48"/>
    </w:rPr>
  </w:style>
  <w:style w:type="paragraph" w:styleId="Heading2">
    <w:name w:val="heading 2"/>
    <w:basedOn w:val="Normal"/>
    <w:next w:val="Normal"/>
    <w:link w:val="Heading2Char"/>
    <w:autoRedefine/>
    <w:qFormat/>
    <w:rsid w:val="004C19AD"/>
    <w:pPr>
      <w:keepNext/>
      <w:keepLines/>
      <w:numPr>
        <w:ilvl w:val="1"/>
        <w:numId w:val="1"/>
      </w:numPr>
      <w:tabs>
        <w:tab w:val="left" w:pos="720"/>
      </w:tabs>
      <w:spacing w:before="600"/>
      <w:outlineLvl w:val="1"/>
    </w:pPr>
    <w:rPr>
      <w:rFonts w:ascii="Arial" w:hAnsi="Arial"/>
      <w:b/>
      <w:sz w:val="28"/>
    </w:rPr>
  </w:style>
  <w:style w:type="paragraph" w:styleId="Heading3">
    <w:name w:val="heading 3"/>
    <w:basedOn w:val="Normal"/>
    <w:next w:val="Normal"/>
    <w:link w:val="Heading3Char"/>
    <w:autoRedefine/>
    <w:qFormat/>
    <w:rsid w:val="00182791"/>
    <w:pPr>
      <w:keepNext/>
      <w:numPr>
        <w:ilvl w:val="2"/>
        <w:numId w:val="1"/>
      </w:numPr>
      <w:tabs>
        <w:tab w:val="left" w:pos="1080"/>
      </w:tabs>
      <w:spacing w:before="480"/>
      <w:outlineLvl w:val="2"/>
    </w:pPr>
    <w:rPr>
      <w:rFonts w:ascii="Arial" w:hAnsi="Arial"/>
      <w:b/>
      <w:sz w:val="24"/>
    </w:rPr>
  </w:style>
  <w:style w:type="paragraph" w:styleId="Heading4">
    <w:name w:val="heading 4"/>
    <w:basedOn w:val="Normal"/>
    <w:next w:val="IndentedNormal"/>
    <w:link w:val="Heading4Char"/>
    <w:autoRedefine/>
    <w:qFormat/>
    <w:rsid w:val="00182791"/>
    <w:pPr>
      <w:keepNext/>
      <w:keepLines/>
      <w:numPr>
        <w:ilvl w:val="3"/>
        <w:numId w:val="1"/>
      </w:numPr>
      <w:spacing w:before="320"/>
      <w:outlineLvl w:val="3"/>
    </w:pPr>
    <w:rPr>
      <w:rFonts w:ascii="Arial" w:hAnsi="Arial"/>
      <w:b/>
      <w:color w:val="0000FF"/>
    </w:rPr>
  </w:style>
  <w:style w:type="paragraph" w:styleId="Heading5">
    <w:name w:val="heading 5"/>
    <w:basedOn w:val="Normal"/>
    <w:next w:val="Normal"/>
    <w:qFormat/>
    <w:rsid w:val="000833D5"/>
    <w:pPr>
      <w:keepNext/>
      <w:numPr>
        <w:ilvl w:val="4"/>
        <w:numId w:val="2"/>
      </w:numPr>
      <w:tabs>
        <w:tab w:val="left" w:pos="1710"/>
      </w:tabs>
      <w:outlineLvl w:val="4"/>
    </w:pPr>
    <w:rPr>
      <w:rFonts w:ascii="Arial" w:hAnsi="Arial"/>
      <w:sz w:val="22"/>
    </w:rPr>
  </w:style>
  <w:style w:type="paragraph" w:styleId="Heading6">
    <w:name w:val="heading 6"/>
    <w:basedOn w:val="Normal"/>
    <w:next w:val="Normal"/>
    <w:qFormat/>
    <w:rsid w:val="000833D5"/>
    <w:pPr>
      <w:keepNext/>
      <w:numPr>
        <w:ilvl w:val="5"/>
        <w:numId w:val="2"/>
      </w:numPr>
      <w:outlineLvl w:val="5"/>
    </w:pPr>
    <w:rPr>
      <w:i/>
      <w:sz w:val="24"/>
    </w:rPr>
  </w:style>
  <w:style w:type="paragraph" w:styleId="Heading7">
    <w:name w:val="heading 7"/>
    <w:aliases w:val="Heading Appendix"/>
    <w:basedOn w:val="Normal"/>
    <w:next w:val="Normal"/>
    <w:autoRedefine/>
    <w:qFormat/>
    <w:rsid w:val="000833D5"/>
    <w:pPr>
      <w:keepNext/>
      <w:pageBreakBefore/>
      <w:numPr>
        <w:ilvl w:val="6"/>
        <w:numId w:val="2"/>
      </w:numPr>
      <w:pBdr>
        <w:bottom w:val="single" w:sz="12" w:space="1" w:color="auto"/>
      </w:pBdr>
      <w:spacing w:before="240"/>
      <w:outlineLvl w:val="6"/>
    </w:pPr>
    <w:rPr>
      <w:rFonts w:ascii="Arial" w:hAnsi="Arial"/>
      <w:b/>
      <w:i/>
      <w:color w:val="0000FF"/>
      <w:sz w:val="48"/>
    </w:rPr>
  </w:style>
  <w:style w:type="paragraph" w:styleId="Heading8">
    <w:name w:val="heading 8"/>
    <w:basedOn w:val="Normal"/>
    <w:next w:val="Normal"/>
    <w:qFormat/>
    <w:rsid w:val="000833D5"/>
    <w:pPr>
      <w:keepNext/>
      <w:numPr>
        <w:ilvl w:val="7"/>
        <w:numId w:val="2"/>
      </w:numPr>
      <w:outlineLvl w:val="7"/>
    </w:pPr>
    <w:rPr>
      <w:u w:val="single"/>
    </w:rPr>
  </w:style>
  <w:style w:type="paragraph" w:styleId="Heading9">
    <w:name w:val="heading 9"/>
    <w:basedOn w:val="Normal"/>
    <w:next w:val="Normal"/>
    <w:qFormat/>
    <w:rsid w:val="000833D5"/>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19AD"/>
    <w:rPr>
      <w:rFonts w:ascii="Arial" w:hAnsi="Arial"/>
      <w:b/>
      <w:sz w:val="28"/>
    </w:rPr>
  </w:style>
  <w:style w:type="paragraph" w:customStyle="1" w:styleId="RequirementTitle">
    <w:name w:val="Requirement Title"/>
    <w:basedOn w:val="Requirement"/>
    <w:next w:val="Requirement"/>
    <w:rsid w:val="00FB3827"/>
    <w:rPr>
      <w:b/>
      <w:bCs/>
    </w:rPr>
  </w:style>
  <w:style w:type="paragraph" w:customStyle="1" w:styleId="Requirement">
    <w:name w:val="Requirement"/>
    <w:link w:val="RequirementCharChar"/>
    <w:rsid w:val="002D72EF"/>
    <w:pPr>
      <w:keepLines/>
      <w:tabs>
        <w:tab w:val="left" w:pos="240"/>
        <w:tab w:val="left" w:pos="480"/>
        <w:tab w:val="left" w:pos="720"/>
        <w:tab w:val="left" w:pos="960"/>
        <w:tab w:val="left" w:pos="1200"/>
        <w:tab w:val="left" w:pos="1440"/>
        <w:tab w:val="left" w:pos="1680"/>
        <w:tab w:val="left" w:pos="1920"/>
      </w:tabs>
      <w:spacing w:before="60" w:after="60" w:line="200" w:lineRule="exact"/>
      <w:ind w:left="20" w:right="20"/>
    </w:pPr>
    <w:rPr>
      <w:rFonts w:ascii="Arial" w:hAnsi="Arial"/>
      <w:color w:val="000000"/>
      <w:sz w:val="18"/>
    </w:rPr>
  </w:style>
  <w:style w:type="character" w:customStyle="1" w:styleId="RequirementCharChar">
    <w:name w:val="Requirement Char Char"/>
    <w:basedOn w:val="DefaultParagraphFont"/>
    <w:link w:val="Requirement"/>
    <w:rsid w:val="002D72EF"/>
    <w:rPr>
      <w:rFonts w:ascii="Arial" w:hAnsi="Arial"/>
      <w:color w:val="000000"/>
      <w:sz w:val="18"/>
      <w:lang w:val="en-US" w:eastAsia="en-US" w:bidi="ar-SA"/>
    </w:rPr>
  </w:style>
  <w:style w:type="paragraph" w:styleId="Header">
    <w:name w:val="header"/>
    <w:basedOn w:val="Normal"/>
    <w:rsid w:val="00E71276"/>
    <w:pPr>
      <w:tabs>
        <w:tab w:val="center" w:pos="4320"/>
        <w:tab w:val="right" w:pos="8640"/>
      </w:tabs>
    </w:pPr>
  </w:style>
  <w:style w:type="paragraph" w:styleId="Footer">
    <w:name w:val="footer"/>
    <w:basedOn w:val="Normal"/>
    <w:rsid w:val="00344013"/>
    <w:pPr>
      <w:tabs>
        <w:tab w:val="center" w:pos="4320"/>
        <w:tab w:val="right" w:pos="8640"/>
      </w:tabs>
    </w:pPr>
  </w:style>
  <w:style w:type="character" w:customStyle="1" w:styleId="GuidanceChar">
    <w:name w:val="Guidance Char"/>
    <w:basedOn w:val="DefaultParagraphFont"/>
    <w:link w:val="Guidance"/>
    <w:rsid w:val="00F56280"/>
    <w:rPr>
      <w:i/>
      <w:vanish/>
      <w:color w:val="800080"/>
      <w:sz w:val="22"/>
      <w:lang w:val="en-US" w:eastAsia="en-US" w:bidi="ar-SA"/>
    </w:rPr>
  </w:style>
  <w:style w:type="paragraph" w:customStyle="1" w:styleId="Guidance">
    <w:name w:val="Guidance"/>
    <w:basedOn w:val="Normal"/>
    <w:link w:val="GuidanceChar"/>
    <w:autoRedefine/>
    <w:rsid w:val="00F56280"/>
    <w:pPr>
      <w:spacing w:after="80"/>
    </w:pPr>
    <w:rPr>
      <w:i/>
      <w:vanish/>
      <w:color w:val="800080"/>
      <w:sz w:val="22"/>
    </w:rPr>
  </w:style>
  <w:style w:type="paragraph" w:customStyle="1" w:styleId="NumberedList">
    <w:name w:val="Numbered List"/>
    <w:basedOn w:val="Normal"/>
    <w:rsid w:val="00E1156F"/>
    <w:pPr>
      <w:tabs>
        <w:tab w:val="num" w:pos="720"/>
      </w:tabs>
      <w:ind w:left="720" w:hanging="360"/>
    </w:pPr>
  </w:style>
  <w:style w:type="paragraph" w:customStyle="1" w:styleId="BulletedList">
    <w:name w:val="Bulleted List"/>
    <w:basedOn w:val="Normal"/>
    <w:rsid w:val="0072369F"/>
    <w:pPr>
      <w:numPr>
        <w:numId w:val="3"/>
      </w:numPr>
      <w:contextualSpacing/>
    </w:pPr>
  </w:style>
  <w:style w:type="paragraph" w:customStyle="1" w:styleId="CellNormal">
    <w:name w:val="Cell Normal"/>
    <w:basedOn w:val="Normal"/>
    <w:qFormat/>
    <w:rsid w:val="00344013"/>
    <w:pPr>
      <w:spacing w:before="60" w:after="60"/>
    </w:pPr>
  </w:style>
  <w:style w:type="paragraph" w:styleId="TOC1">
    <w:name w:val="toc 1"/>
    <w:basedOn w:val="Normal"/>
    <w:next w:val="Normal"/>
    <w:autoRedefine/>
    <w:uiPriority w:val="39"/>
    <w:rsid w:val="00344013"/>
    <w:pPr>
      <w:spacing w:before="360" w:after="360"/>
    </w:pPr>
    <w:rPr>
      <w:b/>
      <w:bCs/>
      <w:caps/>
      <w:sz w:val="22"/>
      <w:szCs w:val="22"/>
      <w:u w:val="single"/>
    </w:rPr>
  </w:style>
  <w:style w:type="paragraph" w:styleId="TOC2">
    <w:name w:val="toc 2"/>
    <w:basedOn w:val="Normal"/>
    <w:next w:val="Normal"/>
    <w:autoRedefine/>
    <w:uiPriority w:val="39"/>
    <w:rsid w:val="00344013"/>
    <w:pPr>
      <w:spacing w:after="0"/>
    </w:pPr>
    <w:rPr>
      <w:b/>
      <w:bCs/>
      <w:smallCaps/>
      <w:sz w:val="22"/>
      <w:szCs w:val="22"/>
    </w:rPr>
  </w:style>
  <w:style w:type="paragraph" w:styleId="TOC3">
    <w:name w:val="toc 3"/>
    <w:basedOn w:val="Normal"/>
    <w:next w:val="Normal"/>
    <w:autoRedefine/>
    <w:uiPriority w:val="39"/>
    <w:rsid w:val="00344013"/>
    <w:pPr>
      <w:spacing w:after="0"/>
    </w:pPr>
    <w:rPr>
      <w:smallCaps/>
      <w:sz w:val="22"/>
      <w:szCs w:val="22"/>
    </w:rPr>
  </w:style>
  <w:style w:type="paragraph" w:customStyle="1" w:styleId="Heading0">
    <w:name w:val="Heading 0"/>
    <w:basedOn w:val="Normal"/>
    <w:next w:val="Normal"/>
    <w:link w:val="Heading0Char"/>
    <w:rsid w:val="00E71276"/>
    <w:pPr>
      <w:keepNext/>
      <w:pageBreakBefore/>
      <w:pBdr>
        <w:bottom w:val="single" w:sz="6" w:space="1" w:color="auto"/>
      </w:pBdr>
    </w:pPr>
    <w:rPr>
      <w:rFonts w:ascii="Arial" w:hAnsi="Arial"/>
      <w:b/>
      <w:i/>
      <w:color w:val="0000FF"/>
      <w:sz w:val="48"/>
    </w:rPr>
  </w:style>
  <w:style w:type="character" w:customStyle="1" w:styleId="Heading0Char">
    <w:name w:val="Heading 0 Char"/>
    <w:basedOn w:val="DefaultParagraphFont"/>
    <w:link w:val="Heading0"/>
    <w:rsid w:val="00E71276"/>
    <w:rPr>
      <w:rFonts w:ascii="Arial" w:hAnsi="Arial"/>
      <w:b/>
      <w:i/>
      <w:color w:val="0000FF"/>
      <w:sz w:val="48"/>
      <w:lang w:val="en-US" w:eastAsia="en-US" w:bidi="ar-SA"/>
    </w:rPr>
  </w:style>
  <w:style w:type="paragraph" w:customStyle="1" w:styleId="TableHeading">
    <w:name w:val="Table Heading"/>
    <w:basedOn w:val="CellNormal"/>
    <w:next w:val="CellNormal"/>
    <w:rsid w:val="00344013"/>
    <w:pPr>
      <w:keepNext/>
      <w:keepLines/>
      <w:spacing w:before="120" w:after="0"/>
    </w:pPr>
    <w:rPr>
      <w:rFonts w:ascii="Arial" w:hAnsi="Arial"/>
      <w:b/>
    </w:rPr>
  </w:style>
  <w:style w:type="paragraph" w:customStyle="1" w:styleId="Disclaimer">
    <w:name w:val="Disclaimer"/>
    <w:basedOn w:val="Normal"/>
    <w:rsid w:val="000E50A0"/>
    <w:pPr>
      <w:spacing w:before="40" w:after="40" w:line="220" w:lineRule="atLeast"/>
      <w:ind w:left="547"/>
    </w:pPr>
    <w:rPr>
      <w:rFonts w:ascii="Times" w:hAnsi="Times"/>
      <w:b/>
      <w:bCs/>
      <w:sz w:val="16"/>
    </w:rPr>
  </w:style>
  <w:style w:type="paragraph" w:customStyle="1" w:styleId="TitlePageInfo">
    <w:name w:val="Title Page Info"/>
    <w:basedOn w:val="Normal"/>
    <w:link w:val="TitlePageInfoChar"/>
    <w:rsid w:val="003A71A9"/>
    <w:pPr>
      <w:spacing w:after="0"/>
    </w:pPr>
    <w:rPr>
      <w:b/>
      <w:sz w:val="28"/>
    </w:rPr>
  </w:style>
  <w:style w:type="character" w:customStyle="1" w:styleId="TitlePageInfoChar">
    <w:name w:val="Title Page Info Char"/>
    <w:basedOn w:val="DefaultParagraphFont"/>
    <w:link w:val="TitlePageInfo"/>
    <w:rsid w:val="003A71A9"/>
    <w:rPr>
      <w:b/>
      <w:sz w:val="28"/>
      <w:lang w:val="en-US" w:eastAsia="en-US" w:bidi="ar-SA"/>
    </w:rPr>
  </w:style>
  <w:style w:type="paragraph" w:styleId="TableofFigures">
    <w:name w:val="table of figures"/>
    <w:basedOn w:val="Normal"/>
    <w:next w:val="Normal"/>
    <w:uiPriority w:val="99"/>
    <w:rsid w:val="00BF01BD"/>
  </w:style>
  <w:style w:type="paragraph" w:customStyle="1" w:styleId="CellHeader">
    <w:name w:val="Cell Header"/>
    <w:qFormat/>
    <w:rsid w:val="00E71276"/>
    <w:pPr>
      <w:keepNext/>
      <w:keepLines/>
      <w:spacing w:before="120" w:after="120" w:line="160" w:lineRule="exact"/>
      <w:ind w:left="40" w:right="40"/>
      <w:jc w:val="center"/>
    </w:pPr>
    <w:rPr>
      <w:rFonts w:ascii="Arial" w:hAnsi="Arial"/>
      <w:b/>
      <w:color w:val="0000FF"/>
      <w:sz w:val="16"/>
    </w:rPr>
  </w:style>
  <w:style w:type="paragraph" w:styleId="Caption">
    <w:name w:val="caption"/>
    <w:basedOn w:val="Normal"/>
    <w:next w:val="Normal"/>
    <w:link w:val="CaptionChar"/>
    <w:qFormat/>
    <w:rsid w:val="002D72EF"/>
    <w:rPr>
      <w:b/>
      <w:bCs/>
    </w:rPr>
  </w:style>
  <w:style w:type="character" w:styleId="CommentReference">
    <w:name w:val="annotation reference"/>
    <w:basedOn w:val="DefaultParagraphFont"/>
    <w:semiHidden/>
    <w:rsid w:val="00F44106"/>
    <w:rPr>
      <w:sz w:val="16"/>
      <w:szCs w:val="16"/>
    </w:rPr>
  </w:style>
  <w:style w:type="paragraph" w:styleId="CommentText">
    <w:name w:val="annotation text"/>
    <w:basedOn w:val="Normal"/>
    <w:semiHidden/>
    <w:rsid w:val="00F44106"/>
  </w:style>
  <w:style w:type="paragraph" w:styleId="CommentSubject">
    <w:name w:val="annotation subject"/>
    <w:basedOn w:val="CommentText"/>
    <w:next w:val="CommentText"/>
    <w:semiHidden/>
    <w:rsid w:val="00F44106"/>
    <w:rPr>
      <w:b/>
      <w:bCs/>
    </w:rPr>
  </w:style>
  <w:style w:type="paragraph" w:styleId="BalloonText">
    <w:name w:val="Balloon Text"/>
    <w:basedOn w:val="Normal"/>
    <w:semiHidden/>
    <w:rsid w:val="00F44106"/>
    <w:rPr>
      <w:rFonts w:ascii="Tahoma" w:hAnsi="Tahoma" w:cs="Tahoma"/>
      <w:sz w:val="16"/>
      <w:szCs w:val="16"/>
    </w:rPr>
  </w:style>
  <w:style w:type="paragraph" w:styleId="Title">
    <w:name w:val="Title"/>
    <w:basedOn w:val="Normal"/>
    <w:qFormat/>
    <w:rsid w:val="000E50A0"/>
    <w:pPr>
      <w:pBdr>
        <w:bottom w:val="single" w:sz="12" w:space="1" w:color="auto"/>
      </w:pBdr>
    </w:pPr>
    <w:rPr>
      <w:rFonts w:ascii="Arial" w:hAnsi="Arial"/>
      <w:b/>
      <w:sz w:val="40"/>
    </w:rPr>
  </w:style>
  <w:style w:type="paragraph" w:styleId="TOC4">
    <w:name w:val="toc 4"/>
    <w:basedOn w:val="Normal"/>
    <w:next w:val="Normal"/>
    <w:autoRedefine/>
    <w:uiPriority w:val="39"/>
    <w:rsid w:val="008758C7"/>
    <w:pPr>
      <w:spacing w:after="0"/>
    </w:pPr>
    <w:rPr>
      <w:sz w:val="22"/>
      <w:szCs w:val="22"/>
    </w:rPr>
  </w:style>
  <w:style w:type="paragraph" w:styleId="TOC5">
    <w:name w:val="toc 5"/>
    <w:basedOn w:val="Normal"/>
    <w:next w:val="Normal"/>
    <w:autoRedefine/>
    <w:semiHidden/>
    <w:rsid w:val="008758C7"/>
    <w:pPr>
      <w:spacing w:after="0"/>
    </w:pPr>
    <w:rPr>
      <w:sz w:val="22"/>
      <w:szCs w:val="22"/>
    </w:rPr>
  </w:style>
  <w:style w:type="paragraph" w:styleId="TOC6">
    <w:name w:val="toc 6"/>
    <w:basedOn w:val="Normal"/>
    <w:next w:val="Normal"/>
    <w:autoRedefine/>
    <w:semiHidden/>
    <w:rsid w:val="008758C7"/>
    <w:pPr>
      <w:spacing w:after="0"/>
    </w:pPr>
    <w:rPr>
      <w:sz w:val="22"/>
      <w:szCs w:val="22"/>
    </w:rPr>
  </w:style>
  <w:style w:type="paragraph" w:styleId="TOC7">
    <w:name w:val="toc 7"/>
    <w:basedOn w:val="Normal"/>
    <w:next w:val="Normal"/>
    <w:autoRedefine/>
    <w:semiHidden/>
    <w:rsid w:val="008758C7"/>
    <w:pPr>
      <w:spacing w:after="0"/>
    </w:pPr>
    <w:rPr>
      <w:sz w:val="22"/>
      <w:szCs w:val="22"/>
    </w:rPr>
  </w:style>
  <w:style w:type="paragraph" w:styleId="TOC8">
    <w:name w:val="toc 8"/>
    <w:basedOn w:val="Normal"/>
    <w:next w:val="Normal"/>
    <w:autoRedefine/>
    <w:semiHidden/>
    <w:rsid w:val="008758C7"/>
    <w:pPr>
      <w:spacing w:after="0"/>
    </w:pPr>
    <w:rPr>
      <w:sz w:val="22"/>
      <w:szCs w:val="22"/>
    </w:rPr>
  </w:style>
  <w:style w:type="paragraph" w:styleId="TOC9">
    <w:name w:val="toc 9"/>
    <w:basedOn w:val="Normal"/>
    <w:next w:val="Normal"/>
    <w:autoRedefine/>
    <w:semiHidden/>
    <w:rsid w:val="008758C7"/>
    <w:pPr>
      <w:spacing w:after="0"/>
    </w:pPr>
    <w:rPr>
      <w:sz w:val="22"/>
      <w:szCs w:val="22"/>
    </w:rPr>
  </w:style>
  <w:style w:type="character" w:styleId="Hyperlink">
    <w:name w:val="Hyperlink"/>
    <w:basedOn w:val="DefaultParagraphFont"/>
    <w:uiPriority w:val="99"/>
    <w:rsid w:val="008C61CD"/>
    <w:rPr>
      <w:color w:val="0000FF"/>
      <w:u w:val="single"/>
    </w:rPr>
  </w:style>
  <w:style w:type="character" w:styleId="FollowedHyperlink">
    <w:name w:val="FollowedHyperlink"/>
    <w:basedOn w:val="DefaultParagraphFont"/>
    <w:rsid w:val="008C61CD"/>
    <w:rPr>
      <w:color w:val="800080"/>
      <w:u w:val="single"/>
    </w:rPr>
  </w:style>
  <w:style w:type="paragraph" w:customStyle="1" w:styleId="Incomplete">
    <w:name w:val="Incomplete"/>
    <w:basedOn w:val="Normal"/>
    <w:autoRedefine/>
    <w:rsid w:val="00A86AB4"/>
    <w:rPr>
      <w:b/>
      <w:color w:val="FF0000"/>
    </w:rPr>
  </w:style>
  <w:style w:type="paragraph" w:customStyle="1" w:styleId="IndentedNormal">
    <w:name w:val="Indented Normal"/>
    <w:basedOn w:val="Normal"/>
    <w:link w:val="IndentedNormalChar"/>
    <w:rsid w:val="004E1CA1"/>
    <w:pPr>
      <w:ind w:left="720"/>
    </w:pPr>
  </w:style>
  <w:style w:type="paragraph" w:customStyle="1" w:styleId="IndentedBold">
    <w:name w:val="Indented Bold"/>
    <w:basedOn w:val="IndentedNormal"/>
    <w:next w:val="IndentedNormal"/>
    <w:autoRedefine/>
    <w:qFormat/>
    <w:rsid w:val="005F446D"/>
    <w:pPr>
      <w:keepNext/>
      <w:spacing w:after="0"/>
      <w:ind w:left="0"/>
    </w:pPr>
    <w:rPr>
      <w:b/>
      <w:bCs/>
    </w:rPr>
  </w:style>
  <w:style w:type="character" w:customStyle="1" w:styleId="IndentedNormalChar">
    <w:name w:val="Indented Normal Char"/>
    <w:basedOn w:val="DefaultParagraphFont"/>
    <w:link w:val="IndentedNormal"/>
    <w:rsid w:val="004E1CA1"/>
    <w:rPr>
      <w:lang w:val="en-US" w:eastAsia="en-US" w:bidi="ar-SA"/>
    </w:rPr>
  </w:style>
  <w:style w:type="paragraph" w:customStyle="1" w:styleId="Diagram">
    <w:name w:val="Diagram"/>
    <w:basedOn w:val="Normal"/>
    <w:autoRedefine/>
    <w:rsid w:val="00B75E22"/>
    <w:pPr>
      <w:spacing w:after="0"/>
      <w:jc w:val="center"/>
    </w:pPr>
  </w:style>
  <w:style w:type="paragraph" w:customStyle="1" w:styleId="DiagramCaption">
    <w:name w:val="Diagram Caption"/>
    <w:basedOn w:val="Caption"/>
    <w:autoRedefine/>
    <w:rsid w:val="00A871E6"/>
    <w:pPr>
      <w:jc w:val="center"/>
    </w:pPr>
  </w:style>
  <w:style w:type="character" w:customStyle="1" w:styleId="Small">
    <w:name w:val="Small"/>
    <w:rsid w:val="00D023C5"/>
    <w:rPr>
      <w:rFonts w:eastAsia="MS Mincho"/>
      <w:sz w:val="16"/>
      <w:szCs w:val="16"/>
    </w:rPr>
  </w:style>
  <w:style w:type="character" w:customStyle="1" w:styleId="FigureHeadings">
    <w:name w:val="Figure Headings"/>
    <w:basedOn w:val="DefaultParagraphFont"/>
    <w:rsid w:val="00240100"/>
    <w:rPr>
      <w:b/>
      <w:bCs/>
      <w:i/>
      <w:iCs/>
      <w:sz w:val="28"/>
      <w:u w:val="single"/>
    </w:rPr>
  </w:style>
  <w:style w:type="paragraph" w:customStyle="1" w:styleId="StyleCaptionCentered">
    <w:name w:val="Style Caption + Centered"/>
    <w:basedOn w:val="Caption"/>
    <w:link w:val="StyleCaptionCenteredChar"/>
    <w:rsid w:val="00255CE9"/>
    <w:pPr>
      <w:jc w:val="center"/>
    </w:pPr>
  </w:style>
  <w:style w:type="character" w:styleId="Strong">
    <w:name w:val="Strong"/>
    <w:basedOn w:val="DefaultParagraphFont"/>
    <w:qFormat/>
    <w:rsid w:val="00ED5EDC"/>
    <w:rPr>
      <w:b/>
      <w:bCs/>
    </w:rPr>
  </w:style>
  <w:style w:type="character" w:styleId="Emphasis">
    <w:name w:val="Emphasis"/>
    <w:basedOn w:val="DefaultParagraphFont"/>
    <w:qFormat/>
    <w:rsid w:val="00ED5EDC"/>
    <w:rPr>
      <w:i/>
      <w:iCs/>
    </w:rPr>
  </w:style>
  <w:style w:type="table" w:styleId="TableGrid">
    <w:name w:val="Table Grid"/>
    <w:basedOn w:val="TableNormal"/>
    <w:rsid w:val="00687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33F2"/>
  </w:style>
  <w:style w:type="paragraph" w:customStyle="1" w:styleId="Code">
    <w:name w:val="Code"/>
    <w:basedOn w:val="IndentedNormal"/>
    <w:link w:val="CodeChar"/>
    <w:qFormat/>
    <w:rsid w:val="008F691C"/>
    <w:pPr>
      <w:spacing w:after="0"/>
    </w:pPr>
    <w:rPr>
      <w:rFonts w:ascii="Courier New" w:hAnsi="Courier New"/>
      <w:color w:val="984806" w:themeColor="accent6" w:themeShade="80"/>
    </w:rPr>
  </w:style>
  <w:style w:type="character" w:styleId="BookTitle">
    <w:name w:val="Book Title"/>
    <w:basedOn w:val="DefaultParagraphFont"/>
    <w:uiPriority w:val="33"/>
    <w:qFormat/>
    <w:rsid w:val="00CA0194"/>
    <w:rPr>
      <w:b/>
      <w:bCs/>
      <w:smallCaps/>
      <w:spacing w:val="5"/>
    </w:rPr>
  </w:style>
  <w:style w:type="character" w:customStyle="1" w:styleId="CodeChar">
    <w:name w:val="Code Char"/>
    <w:basedOn w:val="IndentedNormalChar"/>
    <w:link w:val="Code"/>
    <w:rsid w:val="008F691C"/>
    <w:rPr>
      <w:rFonts w:ascii="Courier New" w:hAnsi="Courier New"/>
      <w:color w:val="984806" w:themeColor="accent6" w:themeShade="80"/>
      <w:lang w:val="en-US" w:eastAsia="en-US" w:bidi="ar-SA"/>
    </w:rPr>
  </w:style>
  <w:style w:type="paragraph" w:customStyle="1" w:styleId="CenteredCellNormal">
    <w:name w:val="Centered Cell Normal"/>
    <w:basedOn w:val="CellNormal"/>
    <w:qFormat/>
    <w:rsid w:val="00B96E13"/>
    <w:pPr>
      <w:jc w:val="center"/>
    </w:pPr>
  </w:style>
  <w:style w:type="character" w:styleId="SubtleReference">
    <w:name w:val="Subtle Reference"/>
    <w:basedOn w:val="DefaultParagraphFont"/>
    <w:uiPriority w:val="31"/>
    <w:qFormat/>
    <w:rsid w:val="005C490C"/>
    <w:rPr>
      <w:smallCaps/>
      <w:color w:val="C0504D" w:themeColor="accent2"/>
      <w:u w:val="single"/>
    </w:rPr>
  </w:style>
  <w:style w:type="table" w:styleId="Table3Deffects1">
    <w:name w:val="Table 3D effects 1"/>
    <w:basedOn w:val="TableNormal"/>
    <w:rsid w:val="005C490C"/>
    <w:pPr>
      <w:spacing w:after="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C490C"/>
    <w:pPr>
      <w:spacing w:after="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C490C"/>
    <w:pPr>
      <w:spacing w:after="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eading3Char">
    <w:name w:val="Heading 3 Char"/>
    <w:basedOn w:val="DefaultParagraphFont"/>
    <w:link w:val="Heading3"/>
    <w:rsid w:val="00182791"/>
    <w:rPr>
      <w:rFonts w:ascii="Arial" w:hAnsi="Arial"/>
      <w:b/>
      <w:sz w:val="24"/>
    </w:rPr>
  </w:style>
  <w:style w:type="character" w:customStyle="1" w:styleId="Heading4Char">
    <w:name w:val="Heading 4 Char"/>
    <w:basedOn w:val="DefaultParagraphFont"/>
    <w:link w:val="Heading4"/>
    <w:rsid w:val="00182791"/>
    <w:rPr>
      <w:rFonts w:ascii="Arial" w:hAnsi="Arial"/>
      <w:b/>
      <w:color w:val="0000FF"/>
    </w:rPr>
  </w:style>
  <w:style w:type="paragraph" w:customStyle="1" w:styleId="CaptionAbove">
    <w:name w:val="Caption Above"/>
    <w:basedOn w:val="StyleCaptionCentered"/>
    <w:link w:val="CaptionAboveChar"/>
    <w:qFormat/>
    <w:rsid w:val="00A871E6"/>
    <w:pPr>
      <w:keepNext/>
      <w:spacing w:before="480" w:after="0"/>
      <w:jc w:val="left"/>
    </w:pPr>
  </w:style>
  <w:style w:type="character" w:customStyle="1" w:styleId="CaptionChar">
    <w:name w:val="Caption Char"/>
    <w:basedOn w:val="DefaultParagraphFont"/>
    <w:link w:val="Caption"/>
    <w:rsid w:val="00A871E6"/>
    <w:rPr>
      <w:b/>
      <w:bCs/>
    </w:rPr>
  </w:style>
  <w:style w:type="character" w:customStyle="1" w:styleId="StyleCaptionCenteredChar">
    <w:name w:val="Style Caption + Centered Char"/>
    <w:basedOn w:val="CaptionChar"/>
    <w:link w:val="StyleCaptionCentered"/>
    <w:rsid w:val="00A871E6"/>
    <w:rPr>
      <w:b/>
      <w:bCs/>
    </w:rPr>
  </w:style>
  <w:style w:type="character" w:customStyle="1" w:styleId="CaptionAboveChar">
    <w:name w:val="Caption Above Char"/>
    <w:basedOn w:val="StyleCaptionCenteredChar"/>
    <w:link w:val="CaptionAbove"/>
    <w:rsid w:val="00A871E6"/>
    <w:rPr>
      <w:b/>
      <w:bCs/>
    </w:rPr>
  </w:style>
  <w:style w:type="paragraph" w:styleId="NormalWeb">
    <w:name w:val="Normal (Web)"/>
    <w:basedOn w:val="Normal"/>
    <w:uiPriority w:val="99"/>
    <w:unhideWhenUsed/>
    <w:rsid w:val="00787347"/>
    <w:pPr>
      <w:spacing w:before="100" w:beforeAutospacing="1" w:after="100" w:afterAutospacing="1"/>
    </w:pPr>
    <w:rPr>
      <w:sz w:val="24"/>
      <w:szCs w:val="24"/>
      <w:lang w:eastAsia="zh-CN"/>
    </w:rPr>
  </w:style>
  <w:style w:type="paragraph" w:styleId="ListParagraph">
    <w:name w:val="List Paragraph"/>
    <w:basedOn w:val="Normal"/>
    <w:uiPriority w:val="34"/>
    <w:qFormat/>
    <w:rsid w:val="00B91A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75240">
      <w:bodyDiv w:val="1"/>
      <w:marLeft w:val="0"/>
      <w:marRight w:val="0"/>
      <w:marTop w:val="0"/>
      <w:marBottom w:val="0"/>
      <w:divBdr>
        <w:top w:val="none" w:sz="0" w:space="0" w:color="auto"/>
        <w:left w:val="none" w:sz="0" w:space="0" w:color="auto"/>
        <w:bottom w:val="none" w:sz="0" w:space="0" w:color="auto"/>
        <w:right w:val="none" w:sz="0" w:space="0" w:color="auto"/>
      </w:divBdr>
    </w:div>
    <w:div w:id="140269451">
      <w:bodyDiv w:val="1"/>
      <w:marLeft w:val="0"/>
      <w:marRight w:val="0"/>
      <w:marTop w:val="0"/>
      <w:marBottom w:val="0"/>
      <w:divBdr>
        <w:top w:val="none" w:sz="0" w:space="0" w:color="auto"/>
        <w:left w:val="none" w:sz="0" w:space="0" w:color="auto"/>
        <w:bottom w:val="none" w:sz="0" w:space="0" w:color="auto"/>
        <w:right w:val="none" w:sz="0" w:space="0" w:color="auto"/>
      </w:divBdr>
    </w:div>
    <w:div w:id="257951677">
      <w:bodyDiv w:val="1"/>
      <w:marLeft w:val="0"/>
      <w:marRight w:val="0"/>
      <w:marTop w:val="0"/>
      <w:marBottom w:val="0"/>
      <w:divBdr>
        <w:top w:val="none" w:sz="0" w:space="0" w:color="auto"/>
        <w:left w:val="none" w:sz="0" w:space="0" w:color="auto"/>
        <w:bottom w:val="none" w:sz="0" w:space="0" w:color="auto"/>
        <w:right w:val="none" w:sz="0" w:space="0" w:color="auto"/>
      </w:divBdr>
    </w:div>
    <w:div w:id="300235187">
      <w:bodyDiv w:val="1"/>
      <w:marLeft w:val="0"/>
      <w:marRight w:val="0"/>
      <w:marTop w:val="0"/>
      <w:marBottom w:val="0"/>
      <w:divBdr>
        <w:top w:val="none" w:sz="0" w:space="0" w:color="auto"/>
        <w:left w:val="none" w:sz="0" w:space="0" w:color="auto"/>
        <w:bottom w:val="none" w:sz="0" w:space="0" w:color="auto"/>
        <w:right w:val="none" w:sz="0" w:space="0" w:color="auto"/>
      </w:divBdr>
    </w:div>
    <w:div w:id="655958580">
      <w:bodyDiv w:val="1"/>
      <w:marLeft w:val="0"/>
      <w:marRight w:val="0"/>
      <w:marTop w:val="0"/>
      <w:marBottom w:val="0"/>
      <w:divBdr>
        <w:top w:val="none" w:sz="0" w:space="0" w:color="auto"/>
        <w:left w:val="none" w:sz="0" w:space="0" w:color="auto"/>
        <w:bottom w:val="none" w:sz="0" w:space="0" w:color="auto"/>
        <w:right w:val="none" w:sz="0" w:space="0" w:color="auto"/>
      </w:divBdr>
    </w:div>
    <w:div w:id="818694471">
      <w:bodyDiv w:val="1"/>
      <w:marLeft w:val="0"/>
      <w:marRight w:val="0"/>
      <w:marTop w:val="0"/>
      <w:marBottom w:val="0"/>
      <w:divBdr>
        <w:top w:val="none" w:sz="0" w:space="0" w:color="auto"/>
        <w:left w:val="none" w:sz="0" w:space="0" w:color="auto"/>
        <w:bottom w:val="none" w:sz="0" w:space="0" w:color="auto"/>
        <w:right w:val="none" w:sz="0" w:space="0" w:color="auto"/>
      </w:divBdr>
    </w:div>
    <w:div w:id="1630279356">
      <w:bodyDiv w:val="1"/>
      <w:marLeft w:val="0"/>
      <w:marRight w:val="0"/>
      <w:marTop w:val="0"/>
      <w:marBottom w:val="0"/>
      <w:divBdr>
        <w:top w:val="none" w:sz="0" w:space="0" w:color="auto"/>
        <w:left w:val="none" w:sz="0" w:space="0" w:color="auto"/>
        <w:bottom w:val="none" w:sz="0" w:space="0" w:color="auto"/>
        <w:right w:val="none" w:sz="0" w:space="0" w:color="auto"/>
      </w:divBdr>
    </w:div>
    <w:div w:id="1684894880">
      <w:bodyDiv w:val="1"/>
      <w:marLeft w:val="0"/>
      <w:marRight w:val="0"/>
      <w:marTop w:val="0"/>
      <w:marBottom w:val="0"/>
      <w:divBdr>
        <w:top w:val="none" w:sz="0" w:space="0" w:color="auto"/>
        <w:left w:val="none" w:sz="0" w:space="0" w:color="auto"/>
        <w:bottom w:val="none" w:sz="0" w:space="0" w:color="auto"/>
        <w:right w:val="none" w:sz="0" w:space="0" w:color="auto"/>
      </w:divBdr>
    </w:div>
    <w:div w:id="1737128234">
      <w:bodyDiv w:val="1"/>
      <w:marLeft w:val="0"/>
      <w:marRight w:val="0"/>
      <w:marTop w:val="0"/>
      <w:marBottom w:val="0"/>
      <w:divBdr>
        <w:top w:val="none" w:sz="0" w:space="0" w:color="auto"/>
        <w:left w:val="none" w:sz="0" w:space="0" w:color="auto"/>
        <w:bottom w:val="none" w:sz="0" w:space="0" w:color="auto"/>
        <w:right w:val="none" w:sz="0" w:space="0" w:color="auto"/>
      </w:divBdr>
    </w:div>
    <w:div w:id="1764379180">
      <w:bodyDiv w:val="1"/>
      <w:marLeft w:val="0"/>
      <w:marRight w:val="0"/>
      <w:marTop w:val="0"/>
      <w:marBottom w:val="0"/>
      <w:divBdr>
        <w:top w:val="none" w:sz="0" w:space="0" w:color="auto"/>
        <w:left w:val="none" w:sz="0" w:space="0" w:color="auto"/>
        <w:bottom w:val="none" w:sz="0" w:space="0" w:color="auto"/>
        <w:right w:val="none" w:sz="0" w:space="0" w:color="auto"/>
      </w:divBdr>
    </w:div>
    <w:div w:id="177146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styles" Target="styles.xml"/><Relationship Id="rId18" Type="http://schemas.openxmlformats.org/officeDocument/2006/relationships/image" Target="media/image1.emf"/><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www.acpi.info/" TargetMode="External"/><Relationship Id="rId7" Type="http://schemas.openxmlformats.org/officeDocument/2006/relationships/customXml" Target="../customXml/item7.xml"/><Relationship Id="rId12" Type="http://schemas.openxmlformats.org/officeDocument/2006/relationships/numbering" Target="numbering.xml"/><Relationship Id="rId17" Type="http://schemas.openxmlformats.org/officeDocument/2006/relationships/endnotes" Target="endnotes.xml"/><Relationship Id="rId25"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footnotes" Target="footnotes.xml"/><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www.acpi.info" TargetMode="External"/><Relationship Id="rId5" Type="http://schemas.openxmlformats.org/officeDocument/2006/relationships/customXml" Target="../customXml/item5.xml"/><Relationship Id="rId15" Type="http://schemas.openxmlformats.org/officeDocument/2006/relationships/webSettings" Target="webSettings.xml"/><Relationship Id="rId23" Type="http://schemas.openxmlformats.org/officeDocument/2006/relationships/oleObject" Target="embeddings/Microsoft_Visio_2003-2010_Drawing1.vsd"/><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header" Target="head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ettings" Target="settings.xml"/><Relationship Id="rId22" Type="http://schemas.openxmlformats.org/officeDocument/2006/relationships/image" Target="media/image2.emf"/><Relationship Id="rId27" Type="http://schemas.openxmlformats.org/officeDocument/2006/relationships/header" Target="head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3CCA953F6221E4680BEE34B96003AEC" ma:contentTypeVersion="0" ma:contentTypeDescription="Create a new document." ma:contentTypeScope="" ma:versionID="2330e8e0cfbdce9d82803b3d303ca5d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2977C6-554C-4D98-A3A2-93DB43C8F034}">
  <ds:schemaRefs>
    <ds:schemaRef ds:uri="http://schemas.microsoft.com/sharepoint/v3/contenttype/forms"/>
  </ds:schemaRefs>
</ds:datastoreItem>
</file>

<file path=customXml/itemProps10.xml><?xml version="1.0" encoding="utf-8"?>
<ds:datastoreItem xmlns:ds="http://schemas.openxmlformats.org/officeDocument/2006/customXml" ds:itemID="{0854C9A0-7CB5-4473-ADDC-DED827869117}">
  <ds:schemaRefs>
    <ds:schemaRef ds:uri="http://schemas.openxmlformats.org/officeDocument/2006/bibliography"/>
  </ds:schemaRefs>
</ds:datastoreItem>
</file>

<file path=customXml/itemProps11.xml><?xml version="1.0" encoding="utf-8"?>
<ds:datastoreItem xmlns:ds="http://schemas.openxmlformats.org/officeDocument/2006/customXml" ds:itemID="{D5140BE2-DCA2-4AA8-8FB6-A31A93EC99F6}">
  <ds:schemaRefs>
    <ds:schemaRef ds:uri="http://schemas.openxmlformats.org/officeDocument/2006/bibliography"/>
  </ds:schemaRefs>
</ds:datastoreItem>
</file>

<file path=customXml/itemProps2.xml><?xml version="1.0" encoding="utf-8"?>
<ds:datastoreItem xmlns:ds="http://schemas.openxmlformats.org/officeDocument/2006/customXml" ds:itemID="{19B14E1D-2973-4605-A666-69F6D8FD4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216931-8691-4FC3-A49E-5BF40311CE8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0B273F-DCEA-4248-AAE2-55389C8A2401}">
  <ds:schemaRefs>
    <ds:schemaRef ds:uri="http://schemas.openxmlformats.org/officeDocument/2006/bibliography"/>
  </ds:schemaRefs>
</ds:datastoreItem>
</file>

<file path=customXml/itemProps5.xml><?xml version="1.0" encoding="utf-8"?>
<ds:datastoreItem xmlns:ds="http://schemas.openxmlformats.org/officeDocument/2006/customXml" ds:itemID="{27F2B4E0-519C-4B67-9A2C-93AFB8DF75E4}">
  <ds:schemaRefs>
    <ds:schemaRef ds:uri="http://schemas.openxmlformats.org/officeDocument/2006/bibliography"/>
  </ds:schemaRefs>
</ds:datastoreItem>
</file>

<file path=customXml/itemProps6.xml><?xml version="1.0" encoding="utf-8"?>
<ds:datastoreItem xmlns:ds="http://schemas.openxmlformats.org/officeDocument/2006/customXml" ds:itemID="{1AD281D4-61D0-472F-8901-65DEBAEDA406}">
  <ds:schemaRefs>
    <ds:schemaRef ds:uri="http://schemas.openxmlformats.org/officeDocument/2006/bibliography"/>
  </ds:schemaRefs>
</ds:datastoreItem>
</file>

<file path=customXml/itemProps7.xml><?xml version="1.0" encoding="utf-8"?>
<ds:datastoreItem xmlns:ds="http://schemas.openxmlformats.org/officeDocument/2006/customXml" ds:itemID="{85576FD5-7B6F-4EA3-8E13-0F7F50D1505F}">
  <ds:schemaRefs>
    <ds:schemaRef ds:uri="http://schemas.openxmlformats.org/officeDocument/2006/bibliography"/>
  </ds:schemaRefs>
</ds:datastoreItem>
</file>

<file path=customXml/itemProps8.xml><?xml version="1.0" encoding="utf-8"?>
<ds:datastoreItem xmlns:ds="http://schemas.openxmlformats.org/officeDocument/2006/customXml" ds:itemID="{018591C0-EE62-4354-B7D9-33C61F253441}">
  <ds:schemaRefs>
    <ds:schemaRef ds:uri="http://schemas.openxmlformats.org/officeDocument/2006/bibliography"/>
  </ds:schemaRefs>
</ds:datastoreItem>
</file>

<file path=customXml/itemProps9.xml><?xml version="1.0" encoding="utf-8"?>
<ds:datastoreItem xmlns:ds="http://schemas.openxmlformats.org/officeDocument/2006/customXml" ds:itemID="{DD0A383B-0206-40CD-B238-EE54E4055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14135</Words>
  <Characters>80571</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Intel® Extreme Tuning Utility BIOS Interface Specification</vt:lpstr>
    </vt:vector>
  </TitlesOfParts>
  <Company>Intel Corporation</Company>
  <LinksUpToDate>false</LinksUpToDate>
  <CharactersWithSpaces>94517</CharactersWithSpaces>
  <SharedDoc>false</SharedDoc>
  <HLinks>
    <vt:vector size="330" baseType="variant">
      <vt:variant>
        <vt:i4>3670130</vt:i4>
      </vt:variant>
      <vt:variant>
        <vt:i4>548</vt:i4>
      </vt:variant>
      <vt:variant>
        <vt:i4>0</vt:i4>
      </vt:variant>
      <vt:variant>
        <vt:i4>5</vt:i4>
      </vt:variant>
      <vt:variant>
        <vt:lpwstr/>
      </vt:variant>
      <vt:variant>
        <vt:lpwstr>_Detailed_Listing_of_1</vt:lpwstr>
      </vt:variant>
      <vt:variant>
        <vt:i4>917605</vt:i4>
      </vt:variant>
      <vt:variant>
        <vt:i4>545</vt:i4>
      </vt:variant>
      <vt:variant>
        <vt:i4>0</vt:i4>
      </vt:variant>
      <vt:variant>
        <vt:i4>5</vt:i4>
      </vt:variant>
      <vt:variant>
        <vt:lpwstr/>
      </vt:variant>
      <vt:variant>
        <vt:lpwstr>_SW_SMI_Real-Time</vt:lpwstr>
      </vt:variant>
      <vt:variant>
        <vt:i4>917605</vt:i4>
      </vt:variant>
      <vt:variant>
        <vt:i4>542</vt:i4>
      </vt:variant>
      <vt:variant>
        <vt:i4>0</vt:i4>
      </vt:variant>
      <vt:variant>
        <vt:i4>5</vt:i4>
      </vt:variant>
      <vt:variant>
        <vt:lpwstr/>
      </vt:variant>
      <vt:variant>
        <vt:lpwstr>_SW_SMI_Real-Time</vt:lpwstr>
      </vt:variant>
      <vt:variant>
        <vt:i4>458834</vt:i4>
      </vt:variant>
      <vt:variant>
        <vt:i4>518</vt:i4>
      </vt:variant>
      <vt:variant>
        <vt:i4>0</vt:i4>
      </vt:variant>
      <vt:variant>
        <vt:i4>5</vt:i4>
      </vt:variant>
      <vt:variant>
        <vt:lpwstr>http://www.microsoft.com/whdc/system/CEC/hw-wdt.mspx</vt:lpwstr>
      </vt:variant>
      <vt:variant>
        <vt:lpwstr/>
      </vt:variant>
      <vt:variant>
        <vt:i4>1376341</vt:i4>
      </vt:variant>
      <vt:variant>
        <vt:i4>515</vt:i4>
      </vt:variant>
      <vt:variant>
        <vt:i4>0</vt:i4>
      </vt:variant>
      <vt:variant>
        <vt:i4>5</vt:i4>
      </vt:variant>
      <vt:variant>
        <vt:lpwstr>http://www.acpi.info/</vt:lpwstr>
      </vt:variant>
      <vt:variant>
        <vt:lpwstr/>
      </vt:variant>
      <vt:variant>
        <vt:i4>1310781</vt:i4>
      </vt:variant>
      <vt:variant>
        <vt:i4>502</vt:i4>
      </vt:variant>
      <vt:variant>
        <vt:i4>0</vt:i4>
      </vt:variant>
      <vt:variant>
        <vt:i4>5</vt:i4>
      </vt:variant>
      <vt:variant>
        <vt:lpwstr/>
      </vt:variant>
      <vt:variant>
        <vt:lpwstr>_Toc219451370</vt:lpwstr>
      </vt:variant>
      <vt:variant>
        <vt:i4>1376317</vt:i4>
      </vt:variant>
      <vt:variant>
        <vt:i4>496</vt:i4>
      </vt:variant>
      <vt:variant>
        <vt:i4>0</vt:i4>
      </vt:variant>
      <vt:variant>
        <vt:i4>5</vt:i4>
      </vt:variant>
      <vt:variant>
        <vt:lpwstr/>
      </vt:variant>
      <vt:variant>
        <vt:lpwstr>_Toc219451369</vt:lpwstr>
      </vt:variant>
      <vt:variant>
        <vt:i4>1376317</vt:i4>
      </vt:variant>
      <vt:variant>
        <vt:i4>490</vt:i4>
      </vt:variant>
      <vt:variant>
        <vt:i4>0</vt:i4>
      </vt:variant>
      <vt:variant>
        <vt:i4>5</vt:i4>
      </vt:variant>
      <vt:variant>
        <vt:lpwstr/>
      </vt:variant>
      <vt:variant>
        <vt:lpwstr>_Toc219451368</vt:lpwstr>
      </vt:variant>
      <vt:variant>
        <vt:i4>1376317</vt:i4>
      </vt:variant>
      <vt:variant>
        <vt:i4>484</vt:i4>
      </vt:variant>
      <vt:variant>
        <vt:i4>0</vt:i4>
      </vt:variant>
      <vt:variant>
        <vt:i4>5</vt:i4>
      </vt:variant>
      <vt:variant>
        <vt:lpwstr/>
      </vt:variant>
      <vt:variant>
        <vt:lpwstr>_Toc219451367</vt:lpwstr>
      </vt:variant>
      <vt:variant>
        <vt:i4>1376317</vt:i4>
      </vt:variant>
      <vt:variant>
        <vt:i4>478</vt:i4>
      </vt:variant>
      <vt:variant>
        <vt:i4>0</vt:i4>
      </vt:variant>
      <vt:variant>
        <vt:i4>5</vt:i4>
      </vt:variant>
      <vt:variant>
        <vt:lpwstr/>
      </vt:variant>
      <vt:variant>
        <vt:lpwstr>_Toc219451366</vt:lpwstr>
      </vt:variant>
      <vt:variant>
        <vt:i4>1376317</vt:i4>
      </vt:variant>
      <vt:variant>
        <vt:i4>472</vt:i4>
      </vt:variant>
      <vt:variant>
        <vt:i4>0</vt:i4>
      </vt:variant>
      <vt:variant>
        <vt:i4>5</vt:i4>
      </vt:variant>
      <vt:variant>
        <vt:lpwstr/>
      </vt:variant>
      <vt:variant>
        <vt:lpwstr>_Toc219451365</vt:lpwstr>
      </vt:variant>
      <vt:variant>
        <vt:i4>1376317</vt:i4>
      </vt:variant>
      <vt:variant>
        <vt:i4>466</vt:i4>
      </vt:variant>
      <vt:variant>
        <vt:i4>0</vt:i4>
      </vt:variant>
      <vt:variant>
        <vt:i4>5</vt:i4>
      </vt:variant>
      <vt:variant>
        <vt:lpwstr/>
      </vt:variant>
      <vt:variant>
        <vt:lpwstr>_Toc219451364</vt:lpwstr>
      </vt:variant>
      <vt:variant>
        <vt:i4>1376317</vt:i4>
      </vt:variant>
      <vt:variant>
        <vt:i4>460</vt:i4>
      </vt:variant>
      <vt:variant>
        <vt:i4>0</vt:i4>
      </vt:variant>
      <vt:variant>
        <vt:i4>5</vt:i4>
      </vt:variant>
      <vt:variant>
        <vt:lpwstr/>
      </vt:variant>
      <vt:variant>
        <vt:lpwstr>_Toc219451363</vt:lpwstr>
      </vt:variant>
      <vt:variant>
        <vt:i4>1376317</vt:i4>
      </vt:variant>
      <vt:variant>
        <vt:i4>454</vt:i4>
      </vt:variant>
      <vt:variant>
        <vt:i4>0</vt:i4>
      </vt:variant>
      <vt:variant>
        <vt:i4>5</vt:i4>
      </vt:variant>
      <vt:variant>
        <vt:lpwstr/>
      </vt:variant>
      <vt:variant>
        <vt:lpwstr>_Toc219451362</vt:lpwstr>
      </vt:variant>
      <vt:variant>
        <vt:i4>1376317</vt:i4>
      </vt:variant>
      <vt:variant>
        <vt:i4>448</vt:i4>
      </vt:variant>
      <vt:variant>
        <vt:i4>0</vt:i4>
      </vt:variant>
      <vt:variant>
        <vt:i4>5</vt:i4>
      </vt:variant>
      <vt:variant>
        <vt:lpwstr/>
      </vt:variant>
      <vt:variant>
        <vt:lpwstr>_Toc219451361</vt:lpwstr>
      </vt:variant>
      <vt:variant>
        <vt:i4>1376317</vt:i4>
      </vt:variant>
      <vt:variant>
        <vt:i4>442</vt:i4>
      </vt:variant>
      <vt:variant>
        <vt:i4>0</vt:i4>
      </vt:variant>
      <vt:variant>
        <vt:i4>5</vt:i4>
      </vt:variant>
      <vt:variant>
        <vt:lpwstr/>
      </vt:variant>
      <vt:variant>
        <vt:lpwstr>_Toc219451360</vt:lpwstr>
      </vt:variant>
      <vt:variant>
        <vt:i4>1441853</vt:i4>
      </vt:variant>
      <vt:variant>
        <vt:i4>436</vt:i4>
      </vt:variant>
      <vt:variant>
        <vt:i4>0</vt:i4>
      </vt:variant>
      <vt:variant>
        <vt:i4>5</vt:i4>
      </vt:variant>
      <vt:variant>
        <vt:lpwstr/>
      </vt:variant>
      <vt:variant>
        <vt:lpwstr>_Toc219451359</vt:lpwstr>
      </vt:variant>
      <vt:variant>
        <vt:i4>1441853</vt:i4>
      </vt:variant>
      <vt:variant>
        <vt:i4>430</vt:i4>
      </vt:variant>
      <vt:variant>
        <vt:i4>0</vt:i4>
      </vt:variant>
      <vt:variant>
        <vt:i4>5</vt:i4>
      </vt:variant>
      <vt:variant>
        <vt:lpwstr/>
      </vt:variant>
      <vt:variant>
        <vt:lpwstr>_Toc219451358</vt:lpwstr>
      </vt:variant>
      <vt:variant>
        <vt:i4>1441853</vt:i4>
      </vt:variant>
      <vt:variant>
        <vt:i4>424</vt:i4>
      </vt:variant>
      <vt:variant>
        <vt:i4>0</vt:i4>
      </vt:variant>
      <vt:variant>
        <vt:i4>5</vt:i4>
      </vt:variant>
      <vt:variant>
        <vt:lpwstr/>
      </vt:variant>
      <vt:variant>
        <vt:lpwstr>_Toc219451357</vt:lpwstr>
      </vt:variant>
      <vt:variant>
        <vt:i4>1441853</vt:i4>
      </vt:variant>
      <vt:variant>
        <vt:i4>418</vt:i4>
      </vt:variant>
      <vt:variant>
        <vt:i4>0</vt:i4>
      </vt:variant>
      <vt:variant>
        <vt:i4>5</vt:i4>
      </vt:variant>
      <vt:variant>
        <vt:lpwstr/>
      </vt:variant>
      <vt:variant>
        <vt:lpwstr>_Toc219451356</vt:lpwstr>
      </vt:variant>
      <vt:variant>
        <vt:i4>1441853</vt:i4>
      </vt:variant>
      <vt:variant>
        <vt:i4>412</vt:i4>
      </vt:variant>
      <vt:variant>
        <vt:i4>0</vt:i4>
      </vt:variant>
      <vt:variant>
        <vt:i4>5</vt:i4>
      </vt:variant>
      <vt:variant>
        <vt:lpwstr/>
      </vt:variant>
      <vt:variant>
        <vt:lpwstr>_Toc219451355</vt:lpwstr>
      </vt:variant>
      <vt:variant>
        <vt:i4>1441853</vt:i4>
      </vt:variant>
      <vt:variant>
        <vt:i4>406</vt:i4>
      </vt:variant>
      <vt:variant>
        <vt:i4>0</vt:i4>
      </vt:variant>
      <vt:variant>
        <vt:i4>5</vt:i4>
      </vt:variant>
      <vt:variant>
        <vt:lpwstr/>
      </vt:variant>
      <vt:variant>
        <vt:lpwstr>_Toc219451354</vt:lpwstr>
      </vt:variant>
      <vt:variant>
        <vt:i4>1441853</vt:i4>
      </vt:variant>
      <vt:variant>
        <vt:i4>400</vt:i4>
      </vt:variant>
      <vt:variant>
        <vt:i4>0</vt:i4>
      </vt:variant>
      <vt:variant>
        <vt:i4>5</vt:i4>
      </vt:variant>
      <vt:variant>
        <vt:lpwstr/>
      </vt:variant>
      <vt:variant>
        <vt:lpwstr>_Toc219451353</vt:lpwstr>
      </vt:variant>
      <vt:variant>
        <vt:i4>1441853</vt:i4>
      </vt:variant>
      <vt:variant>
        <vt:i4>394</vt:i4>
      </vt:variant>
      <vt:variant>
        <vt:i4>0</vt:i4>
      </vt:variant>
      <vt:variant>
        <vt:i4>5</vt:i4>
      </vt:variant>
      <vt:variant>
        <vt:lpwstr/>
      </vt:variant>
      <vt:variant>
        <vt:lpwstr>_Toc219451352</vt:lpwstr>
      </vt:variant>
      <vt:variant>
        <vt:i4>1441853</vt:i4>
      </vt:variant>
      <vt:variant>
        <vt:i4>388</vt:i4>
      </vt:variant>
      <vt:variant>
        <vt:i4>0</vt:i4>
      </vt:variant>
      <vt:variant>
        <vt:i4>5</vt:i4>
      </vt:variant>
      <vt:variant>
        <vt:lpwstr/>
      </vt:variant>
      <vt:variant>
        <vt:lpwstr>_Toc219451351</vt:lpwstr>
      </vt:variant>
      <vt:variant>
        <vt:i4>1441853</vt:i4>
      </vt:variant>
      <vt:variant>
        <vt:i4>382</vt:i4>
      </vt:variant>
      <vt:variant>
        <vt:i4>0</vt:i4>
      </vt:variant>
      <vt:variant>
        <vt:i4>5</vt:i4>
      </vt:variant>
      <vt:variant>
        <vt:lpwstr/>
      </vt:variant>
      <vt:variant>
        <vt:lpwstr>_Toc219451350</vt:lpwstr>
      </vt:variant>
      <vt:variant>
        <vt:i4>1507389</vt:i4>
      </vt:variant>
      <vt:variant>
        <vt:i4>376</vt:i4>
      </vt:variant>
      <vt:variant>
        <vt:i4>0</vt:i4>
      </vt:variant>
      <vt:variant>
        <vt:i4>5</vt:i4>
      </vt:variant>
      <vt:variant>
        <vt:lpwstr/>
      </vt:variant>
      <vt:variant>
        <vt:lpwstr>_Toc219451349</vt:lpwstr>
      </vt:variant>
      <vt:variant>
        <vt:i4>1507389</vt:i4>
      </vt:variant>
      <vt:variant>
        <vt:i4>370</vt:i4>
      </vt:variant>
      <vt:variant>
        <vt:i4>0</vt:i4>
      </vt:variant>
      <vt:variant>
        <vt:i4>5</vt:i4>
      </vt:variant>
      <vt:variant>
        <vt:lpwstr/>
      </vt:variant>
      <vt:variant>
        <vt:lpwstr>_Toc219451348</vt:lpwstr>
      </vt:variant>
      <vt:variant>
        <vt:i4>1507389</vt:i4>
      </vt:variant>
      <vt:variant>
        <vt:i4>364</vt:i4>
      </vt:variant>
      <vt:variant>
        <vt:i4>0</vt:i4>
      </vt:variant>
      <vt:variant>
        <vt:i4>5</vt:i4>
      </vt:variant>
      <vt:variant>
        <vt:lpwstr/>
      </vt:variant>
      <vt:variant>
        <vt:lpwstr>_Toc219451347</vt:lpwstr>
      </vt:variant>
      <vt:variant>
        <vt:i4>1507389</vt:i4>
      </vt:variant>
      <vt:variant>
        <vt:i4>358</vt:i4>
      </vt:variant>
      <vt:variant>
        <vt:i4>0</vt:i4>
      </vt:variant>
      <vt:variant>
        <vt:i4>5</vt:i4>
      </vt:variant>
      <vt:variant>
        <vt:lpwstr/>
      </vt:variant>
      <vt:variant>
        <vt:lpwstr>_Toc219451346</vt:lpwstr>
      </vt:variant>
      <vt:variant>
        <vt:i4>1507389</vt:i4>
      </vt:variant>
      <vt:variant>
        <vt:i4>352</vt:i4>
      </vt:variant>
      <vt:variant>
        <vt:i4>0</vt:i4>
      </vt:variant>
      <vt:variant>
        <vt:i4>5</vt:i4>
      </vt:variant>
      <vt:variant>
        <vt:lpwstr/>
      </vt:variant>
      <vt:variant>
        <vt:lpwstr>_Toc219451345</vt:lpwstr>
      </vt:variant>
      <vt:variant>
        <vt:i4>1507389</vt:i4>
      </vt:variant>
      <vt:variant>
        <vt:i4>346</vt:i4>
      </vt:variant>
      <vt:variant>
        <vt:i4>0</vt:i4>
      </vt:variant>
      <vt:variant>
        <vt:i4>5</vt:i4>
      </vt:variant>
      <vt:variant>
        <vt:lpwstr/>
      </vt:variant>
      <vt:variant>
        <vt:lpwstr>_Toc219451344</vt:lpwstr>
      </vt:variant>
      <vt:variant>
        <vt:i4>1507389</vt:i4>
      </vt:variant>
      <vt:variant>
        <vt:i4>340</vt:i4>
      </vt:variant>
      <vt:variant>
        <vt:i4>0</vt:i4>
      </vt:variant>
      <vt:variant>
        <vt:i4>5</vt:i4>
      </vt:variant>
      <vt:variant>
        <vt:lpwstr/>
      </vt:variant>
      <vt:variant>
        <vt:lpwstr>_Toc219451343</vt:lpwstr>
      </vt:variant>
      <vt:variant>
        <vt:i4>1507389</vt:i4>
      </vt:variant>
      <vt:variant>
        <vt:i4>334</vt:i4>
      </vt:variant>
      <vt:variant>
        <vt:i4>0</vt:i4>
      </vt:variant>
      <vt:variant>
        <vt:i4>5</vt:i4>
      </vt:variant>
      <vt:variant>
        <vt:lpwstr/>
      </vt:variant>
      <vt:variant>
        <vt:lpwstr>_Toc219451342</vt:lpwstr>
      </vt:variant>
      <vt:variant>
        <vt:i4>1507389</vt:i4>
      </vt:variant>
      <vt:variant>
        <vt:i4>328</vt:i4>
      </vt:variant>
      <vt:variant>
        <vt:i4>0</vt:i4>
      </vt:variant>
      <vt:variant>
        <vt:i4>5</vt:i4>
      </vt:variant>
      <vt:variant>
        <vt:lpwstr/>
      </vt:variant>
      <vt:variant>
        <vt:lpwstr>_Toc219451341</vt:lpwstr>
      </vt:variant>
      <vt:variant>
        <vt:i4>1507389</vt:i4>
      </vt:variant>
      <vt:variant>
        <vt:i4>322</vt:i4>
      </vt:variant>
      <vt:variant>
        <vt:i4>0</vt:i4>
      </vt:variant>
      <vt:variant>
        <vt:i4>5</vt:i4>
      </vt:variant>
      <vt:variant>
        <vt:lpwstr/>
      </vt:variant>
      <vt:variant>
        <vt:lpwstr>_Toc219451340</vt:lpwstr>
      </vt:variant>
      <vt:variant>
        <vt:i4>1048637</vt:i4>
      </vt:variant>
      <vt:variant>
        <vt:i4>316</vt:i4>
      </vt:variant>
      <vt:variant>
        <vt:i4>0</vt:i4>
      </vt:variant>
      <vt:variant>
        <vt:i4>5</vt:i4>
      </vt:variant>
      <vt:variant>
        <vt:lpwstr/>
      </vt:variant>
      <vt:variant>
        <vt:lpwstr>_Toc219451339</vt:lpwstr>
      </vt:variant>
      <vt:variant>
        <vt:i4>1048637</vt:i4>
      </vt:variant>
      <vt:variant>
        <vt:i4>310</vt:i4>
      </vt:variant>
      <vt:variant>
        <vt:i4>0</vt:i4>
      </vt:variant>
      <vt:variant>
        <vt:i4>5</vt:i4>
      </vt:variant>
      <vt:variant>
        <vt:lpwstr/>
      </vt:variant>
      <vt:variant>
        <vt:lpwstr>_Toc219451338</vt:lpwstr>
      </vt:variant>
      <vt:variant>
        <vt:i4>1048637</vt:i4>
      </vt:variant>
      <vt:variant>
        <vt:i4>304</vt:i4>
      </vt:variant>
      <vt:variant>
        <vt:i4>0</vt:i4>
      </vt:variant>
      <vt:variant>
        <vt:i4>5</vt:i4>
      </vt:variant>
      <vt:variant>
        <vt:lpwstr/>
      </vt:variant>
      <vt:variant>
        <vt:lpwstr>_Toc219451337</vt:lpwstr>
      </vt:variant>
      <vt:variant>
        <vt:i4>1048637</vt:i4>
      </vt:variant>
      <vt:variant>
        <vt:i4>298</vt:i4>
      </vt:variant>
      <vt:variant>
        <vt:i4>0</vt:i4>
      </vt:variant>
      <vt:variant>
        <vt:i4>5</vt:i4>
      </vt:variant>
      <vt:variant>
        <vt:lpwstr/>
      </vt:variant>
      <vt:variant>
        <vt:lpwstr>_Toc219451336</vt:lpwstr>
      </vt:variant>
      <vt:variant>
        <vt:i4>1048637</vt:i4>
      </vt:variant>
      <vt:variant>
        <vt:i4>292</vt:i4>
      </vt:variant>
      <vt:variant>
        <vt:i4>0</vt:i4>
      </vt:variant>
      <vt:variant>
        <vt:i4>5</vt:i4>
      </vt:variant>
      <vt:variant>
        <vt:lpwstr/>
      </vt:variant>
      <vt:variant>
        <vt:lpwstr>_Toc219451335</vt:lpwstr>
      </vt:variant>
      <vt:variant>
        <vt:i4>1048637</vt:i4>
      </vt:variant>
      <vt:variant>
        <vt:i4>286</vt:i4>
      </vt:variant>
      <vt:variant>
        <vt:i4>0</vt:i4>
      </vt:variant>
      <vt:variant>
        <vt:i4>5</vt:i4>
      </vt:variant>
      <vt:variant>
        <vt:lpwstr/>
      </vt:variant>
      <vt:variant>
        <vt:lpwstr>_Toc219451334</vt:lpwstr>
      </vt:variant>
      <vt:variant>
        <vt:i4>1048637</vt:i4>
      </vt:variant>
      <vt:variant>
        <vt:i4>280</vt:i4>
      </vt:variant>
      <vt:variant>
        <vt:i4>0</vt:i4>
      </vt:variant>
      <vt:variant>
        <vt:i4>5</vt:i4>
      </vt:variant>
      <vt:variant>
        <vt:lpwstr/>
      </vt:variant>
      <vt:variant>
        <vt:lpwstr>_Toc219451333</vt:lpwstr>
      </vt:variant>
      <vt:variant>
        <vt:i4>1048637</vt:i4>
      </vt:variant>
      <vt:variant>
        <vt:i4>274</vt:i4>
      </vt:variant>
      <vt:variant>
        <vt:i4>0</vt:i4>
      </vt:variant>
      <vt:variant>
        <vt:i4>5</vt:i4>
      </vt:variant>
      <vt:variant>
        <vt:lpwstr/>
      </vt:variant>
      <vt:variant>
        <vt:lpwstr>_Toc219451332</vt:lpwstr>
      </vt:variant>
      <vt:variant>
        <vt:i4>1048637</vt:i4>
      </vt:variant>
      <vt:variant>
        <vt:i4>268</vt:i4>
      </vt:variant>
      <vt:variant>
        <vt:i4>0</vt:i4>
      </vt:variant>
      <vt:variant>
        <vt:i4>5</vt:i4>
      </vt:variant>
      <vt:variant>
        <vt:lpwstr/>
      </vt:variant>
      <vt:variant>
        <vt:lpwstr>_Toc219451331</vt:lpwstr>
      </vt:variant>
      <vt:variant>
        <vt:i4>1048637</vt:i4>
      </vt:variant>
      <vt:variant>
        <vt:i4>262</vt:i4>
      </vt:variant>
      <vt:variant>
        <vt:i4>0</vt:i4>
      </vt:variant>
      <vt:variant>
        <vt:i4>5</vt:i4>
      </vt:variant>
      <vt:variant>
        <vt:lpwstr/>
      </vt:variant>
      <vt:variant>
        <vt:lpwstr>_Toc219451330</vt:lpwstr>
      </vt:variant>
      <vt:variant>
        <vt:i4>1114173</vt:i4>
      </vt:variant>
      <vt:variant>
        <vt:i4>256</vt:i4>
      </vt:variant>
      <vt:variant>
        <vt:i4>0</vt:i4>
      </vt:variant>
      <vt:variant>
        <vt:i4>5</vt:i4>
      </vt:variant>
      <vt:variant>
        <vt:lpwstr/>
      </vt:variant>
      <vt:variant>
        <vt:lpwstr>_Toc219451329</vt:lpwstr>
      </vt:variant>
      <vt:variant>
        <vt:i4>1114173</vt:i4>
      </vt:variant>
      <vt:variant>
        <vt:i4>250</vt:i4>
      </vt:variant>
      <vt:variant>
        <vt:i4>0</vt:i4>
      </vt:variant>
      <vt:variant>
        <vt:i4>5</vt:i4>
      </vt:variant>
      <vt:variant>
        <vt:lpwstr/>
      </vt:variant>
      <vt:variant>
        <vt:lpwstr>_Toc219451328</vt:lpwstr>
      </vt:variant>
      <vt:variant>
        <vt:i4>1114173</vt:i4>
      </vt:variant>
      <vt:variant>
        <vt:i4>244</vt:i4>
      </vt:variant>
      <vt:variant>
        <vt:i4>0</vt:i4>
      </vt:variant>
      <vt:variant>
        <vt:i4>5</vt:i4>
      </vt:variant>
      <vt:variant>
        <vt:lpwstr/>
      </vt:variant>
      <vt:variant>
        <vt:lpwstr>_Toc219451327</vt:lpwstr>
      </vt:variant>
      <vt:variant>
        <vt:i4>1114173</vt:i4>
      </vt:variant>
      <vt:variant>
        <vt:i4>238</vt:i4>
      </vt:variant>
      <vt:variant>
        <vt:i4>0</vt:i4>
      </vt:variant>
      <vt:variant>
        <vt:i4>5</vt:i4>
      </vt:variant>
      <vt:variant>
        <vt:lpwstr/>
      </vt:variant>
      <vt:variant>
        <vt:lpwstr>_Toc219451326</vt:lpwstr>
      </vt:variant>
      <vt:variant>
        <vt:i4>1114173</vt:i4>
      </vt:variant>
      <vt:variant>
        <vt:i4>232</vt:i4>
      </vt:variant>
      <vt:variant>
        <vt:i4>0</vt:i4>
      </vt:variant>
      <vt:variant>
        <vt:i4>5</vt:i4>
      </vt:variant>
      <vt:variant>
        <vt:lpwstr/>
      </vt:variant>
      <vt:variant>
        <vt:lpwstr>_Toc219451325</vt:lpwstr>
      </vt:variant>
      <vt:variant>
        <vt:i4>1114173</vt:i4>
      </vt:variant>
      <vt:variant>
        <vt:i4>226</vt:i4>
      </vt:variant>
      <vt:variant>
        <vt:i4>0</vt:i4>
      </vt:variant>
      <vt:variant>
        <vt:i4>5</vt:i4>
      </vt:variant>
      <vt:variant>
        <vt:lpwstr/>
      </vt:variant>
      <vt:variant>
        <vt:lpwstr>_Toc219451324</vt:lpwstr>
      </vt:variant>
      <vt:variant>
        <vt:i4>1114173</vt:i4>
      </vt:variant>
      <vt:variant>
        <vt:i4>220</vt:i4>
      </vt:variant>
      <vt:variant>
        <vt:i4>0</vt:i4>
      </vt:variant>
      <vt:variant>
        <vt:i4>5</vt:i4>
      </vt:variant>
      <vt:variant>
        <vt:lpwstr/>
      </vt:variant>
      <vt:variant>
        <vt:lpwstr>_Toc219451323</vt:lpwstr>
      </vt:variant>
      <vt:variant>
        <vt:i4>1114173</vt:i4>
      </vt:variant>
      <vt:variant>
        <vt:i4>211</vt:i4>
      </vt:variant>
      <vt:variant>
        <vt:i4>0</vt:i4>
      </vt:variant>
      <vt:variant>
        <vt:i4>5</vt:i4>
      </vt:variant>
      <vt:variant>
        <vt:lpwstr/>
      </vt:variant>
      <vt:variant>
        <vt:lpwstr>_Toc219451322</vt:lpwstr>
      </vt:variant>
      <vt:variant>
        <vt:i4>1114173</vt:i4>
      </vt:variant>
      <vt:variant>
        <vt:i4>205</vt:i4>
      </vt:variant>
      <vt:variant>
        <vt:i4>0</vt:i4>
      </vt:variant>
      <vt:variant>
        <vt:i4>5</vt:i4>
      </vt:variant>
      <vt:variant>
        <vt:lpwstr/>
      </vt:variant>
      <vt:variant>
        <vt:lpwstr>_Toc219451321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 Extreme Tuning Utility BIOS Interface Specification</dc:title>
  <dc:subject>BIOS interfaces necessary to implement the Extreme Tuning Utility</dc:subject>
  <dc:creator>Intel Corporation</dc:creator>
  <cp:keywords>CTPClassification=CTP_NT</cp:keywords>
  <cp:lastModifiedBy>palekal</cp:lastModifiedBy>
  <cp:revision>3</cp:revision>
  <cp:lastPrinted>2012-09-19T21:27:00Z</cp:lastPrinted>
  <dcterms:created xsi:type="dcterms:W3CDTF">2018-10-04T21:01:00Z</dcterms:created>
  <dcterms:modified xsi:type="dcterms:W3CDTF">2018-10-04T21:01:00Z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CodeName">
    <vt:lpwstr>Extreme Tuning Utility</vt:lpwstr>
  </property>
  <property fmtid="{D5CDD505-2E9C-101B-9397-08002B2CF9AE}" pid="3" name="Document Revision">
    <vt:lpwstr>0.50</vt:lpwstr>
  </property>
  <property fmtid="{D5CDD505-2E9C-101B-9397-08002B2CF9AE}" pid="4" name="_NewReviewCycle">
    <vt:lpwstr/>
  </property>
  <property fmtid="{D5CDD505-2E9C-101B-9397-08002B2CF9AE}" pid="5" name="MAIL_MSG_ID1">
    <vt:lpwstr>oFAAfyEHtdkN2VVBl2YHkrUqjl3+vFwlS/pOhfWUAWpFTUG1cmj1bfcPc4W9JrCUvQTbOEOblRfjhZPr_x000d_
PZAWchN9ssxgMgl7tQs1jUBr1Vqw/S6/YKU57rfcyjVPK9FfEo1qOKOnamRoQtte4NS9pwd/V7uy_x000d_
lSW3gnBOk9rp7exZNJK05kwnUEQP98HEhDBY6TbHlAKRJeMQ4rwG8V/qJzzBBji0+HImcPuF+At1_x000d_
4pHpx2iHdskjdUmla</vt:lpwstr>
  </property>
  <property fmtid="{D5CDD505-2E9C-101B-9397-08002B2CF9AE}" pid="6" name="MAIL_MSG_ID2">
    <vt:lpwstr>sgjVRZR5r87dzfZO5vSKZvMCs1g1jLZhK+W3iNQMreIYB2Z+J7roZYxjF6s_x000d_
0K2qRXyxj46lfF5jDTWmXSQ5ICeXX7wlNs05IrkT9AJeI4cB</vt:lpwstr>
  </property>
  <property fmtid="{D5CDD505-2E9C-101B-9397-08002B2CF9AE}" pid="7" name="RESPONSE_SENDER_NAME">
    <vt:lpwstr>sAAA2RgG6J6jCJ3C/1PNb7ip3opiWk8IUNRI130Hz+gdzQ0=</vt:lpwstr>
  </property>
  <property fmtid="{D5CDD505-2E9C-101B-9397-08002B2CF9AE}" pid="8" name="EMAIL_OWNER_ADDRESS">
    <vt:lpwstr>ABAAMV6B7YzPbaJZDgd2VFCsY1N0Zn16tva+slr3c1Zi2MH9QV8B69SRqCHKEDuZi7WL</vt:lpwstr>
  </property>
  <property fmtid="{D5CDD505-2E9C-101B-9397-08002B2CF9AE}" pid="9" name="_DocHome">
    <vt:i4>855655595</vt:i4>
  </property>
  <property fmtid="{D5CDD505-2E9C-101B-9397-08002B2CF9AE}" pid="10" name="Revision Date">
    <vt:lpwstr>June 11, 2013</vt:lpwstr>
  </property>
  <property fmtid="{D5CDD505-2E9C-101B-9397-08002B2CF9AE}" pid="11" name="ContentTypeId">
    <vt:lpwstr>0x010100F3CCA953F6221E4680BEE34B96003AEC</vt:lpwstr>
  </property>
  <property fmtid="{D5CDD505-2E9C-101B-9397-08002B2CF9AE}" pid="12" name="TitusGUID">
    <vt:lpwstr>45283c84-c0e3-419a-b995-b67e126d8780</vt:lpwstr>
  </property>
  <property fmtid="{D5CDD505-2E9C-101B-9397-08002B2CF9AE}" pid="13" name="CTP_TimeStamp">
    <vt:lpwstr>2018-10-04 17:42:18Z</vt:lpwstr>
  </property>
  <property fmtid="{D5CDD505-2E9C-101B-9397-08002B2CF9AE}" pid="14" name="CTP_BU">
    <vt:lpwstr>NA</vt:lpwstr>
  </property>
  <property fmtid="{D5CDD505-2E9C-101B-9397-08002B2CF9AE}" pid="15" name="CTP_IDSID">
    <vt:lpwstr>NA</vt:lpwstr>
  </property>
  <property fmtid="{D5CDD505-2E9C-101B-9397-08002B2CF9AE}" pid="16" name="CTP_WWID">
    <vt:lpwstr>NA</vt:lpwstr>
  </property>
  <property fmtid="{D5CDD505-2E9C-101B-9397-08002B2CF9AE}" pid="17" name="CTPClassification">
    <vt:lpwstr>CTP_NT</vt:lpwstr>
  </property>
</Properties>
</file>